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87DCE65" w14:textId="70D495AD" w:rsidR="001C03D0" w:rsidRPr="00B94143" w:rsidRDefault="00760FA3">
      <w:pPr>
        <w:rPr>
          <w:rFonts w:cs="Arial"/>
          <w:lang w:eastAsia="ar-SA"/>
        </w:rPr>
      </w:pPr>
      <w:r>
        <w:rPr>
          <w:noProof/>
        </w:rPr>
        <w:drawing>
          <wp:inline distT="0" distB="0" distL="0" distR="0" wp14:anchorId="37E3BA1E" wp14:editId="393D1E63">
            <wp:extent cx="5943600" cy="8705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5943600" cy="870585"/>
                    </a:xfrm>
                    <a:prstGeom prst="rect">
                      <a:avLst/>
                    </a:prstGeom>
                  </pic:spPr>
                </pic:pic>
              </a:graphicData>
            </a:graphic>
          </wp:inline>
        </w:drawing>
      </w:r>
    </w:p>
    <w:p w14:paraId="6D63ECFA" w14:textId="77777777" w:rsidR="001C03D0" w:rsidRPr="00B94143" w:rsidRDefault="001C03D0">
      <w:pPr>
        <w:rPr>
          <w:rFonts w:cs="Arial"/>
          <w:lang w:eastAsia="ar-SA"/>
        </w:rPr>
      </w:pPr>
    </w:p>
    <w:p w14:paraId="2D872F6D" w14:textId="77777777" w:rsidR="001C03D0" w:rsidRPr="00B94143" w:rsidRDefault="001C03D0">
      <w:pPr>
        <w:rPr>
          <w:rFonts w:cs="Arial"/>
          <w:lang w:eastAsia="ar-SA"/>
        </w:rPr>
      </w:pPr>
    </w:p>
    <w:p w14:paraId="36334523" w14:textId="77777777" w:rsidR="001C03D0" w:rsidRPr="00B94143" w:rsidRDefault="001C03D0">
      <w:pPr>
        <w:rPr>
          <w:rFonts w:cs="Arial"/>
          <w:lang w:eastAsia="ar-SA"/>
        </w:rPr>
      </w:pPr>
    </w:p>
    <w:p w14:paraId="67F00FB4" w14:textId="77777777" w:rsidR="001C03D0" w:rsidRPr="00B94143" w:rsidRDefault="001C03D0">
      <w:pPr>
        <w:rPr>
          <w:rFonts w:cs="Arial"/>
          <w:lang w:eastAsia="ar-SA"/>
        </w:rPr>
      </w:pPr>
    </w:p>
    <w:p w14:paraId="7F974ADF" w14:textId="4FFE7A1B" w:rsidR="001C03D0" w:rsidRPr="00B94143" w:rsidRDefault="001C03D0">
      <w:pPr>
        <w:rPr>
          <w:rFonts w:cs="Arial"/>
          <w:lang w:eastAsia="ar-SA"/>
        </w:rPr>
      </w:pPr>
    </w:p>
    <w:p w14:paraId="6A204F16" w14:textId="78FE7BEA" w:rsidR="001C03D0" w:rsidRPr="00B94143" w:rsidRDefault="001C03D0">
      <w:pPr>
        <w:pStyle w:val="CoverpageTitle"/>
        <w:rPr>
          <w:sz w:val="72"/>
          <w:szCs w:val="72"/>
        </w:rPr>
      </w:pPr>
      <w:bookmarkStart w:id="0" w:name="OLE_LINK2"/>
      <w:r w:rsidRPr="00B94143">
        <w:rPr>
          <w:sz w:val="72"/>
          <w:szCs w:val="72"/>
        </w:rPr>
        <w:t>Auction Notice</w:t>
      </w:r>
    </w:p>
    <w:p w14:paraId="7486E56B" w14:textId="69202A01" w:rsidR="001C03D0" w:rsidRPr="00B94143" w:rsidRDefault="001C03D0">
      <w:pPr>
        <w:pStyle w:val="CoverpageTitle"/>
      </w:pPr>
      <w:r w:rsidRPr="00B94143">
        <w:rPr>
          <w:sz w:val="48"/>
          <w:szCs w:val="48"/>
        </w:rPr>
        <w:t>for</w:t>
      </w:r>
      <w:r w:rsidRPr="00B94143">
        <w:t xml:space="preserve"> CO</w:t>
      </w:r>
      <w:r w:rsidRPr="00B94143">
        <w:rPr>
          <w:vertAlign w:val="subscript"/>
        </w:rPr>
        <w:t>2</w:t>
      </w:r>
      <w:r w:rsidRPr="00B94143">
        <w:t xml:space="preserve"> Allowance </w:t>
      </w:r>
      <w:r w:rsidR="00D074D4">
        <w:t xml:space="preserve">Auction </w:t>
      </w:r>
      <w:r w:rsidR="005372B0">
        <w:t>5</w:t>
      </w:r>
      <w:r w:rsidR="007412C6">
        <w:t>3</w:t>
      </w:r>
    </w:p>
    <w:p w14:paraId="761C1F52" w14:textId="77777777" w:rsidR="001C03D0" w:rsidRPr="00B94143" w:rsidDel="00473043" w:rsidRDefault="001C03D0">
      <w:pPr>
        <w:jc w:val="center"/>
      </w:pPr>
    </w:p>
    <w:p w14:paraId="2FEA8AE5" w14:textId="7AFA7BF4" w:rsidR="001C03D0" w:rsidRPr="00B94143" w:rsidRDefault="001C03D0">
      <w:pPr>
        <w:jc w:val="center"/>
        <w:rPr>
          <w:b/>
          <w:sz w:val="56"/>
          <w:lang w:eastAsia="ar-SA"/>
        </w:rPr>
      </w:pPr>
      <w:r w:rsidRPr="00B94143">
        <w:rPr>
          <w:b/>
          <w:sz w:val="56"/>
          <w:szCs w:val="48"/>
          <w:lang w:eastAsia="ar-SA"/>
        </w:rPr>
        <w:t>on</w:t>
      </w:r>
      <w:r w:rsidRPr="00B94143">
        <w:rPr>
          <w:b/>
          <w:sz w:val="56"/>
          <w:lang w:eastAsia="ar-SA"/>
        </w:rPr>
        <w:t xml:space="preserve"> </w:t>
      </w:r>
      <w:bookmarkEnd w:id="0"/>
      <w:r w:rsidR="007412C6">
        <w:rPr>
          <w:b/>
          <w:sz w:val="56"/>
          <w:lang w:eastAsia="ar-SA"/>
        </w:rPr>
        <w:t>September</w:t>
      </w:r>
      <w:r w:rsidR="005372B0">
        <w:rPr>
          <w:b/>
          <w:sz w:val="56"/>
          <w:lang w:eastAsia="ar-SA"/>
        </w:rPr>
        <w:t xml:space="preserve"> </w:t>
      </w:r>
      <w:r w:rsidR="007412C6">
        <w:rPr>
          <w:b/>
          <w:sz w:val="56"/>
          <w:lang w:eastAsia="ar-SA"/>
        </w:rPr>
        <w:t>8</w:t>
      </w:r>
      <w:r w:rsidR="00A34E3D">
        <w:rPr>
          <w:b/>
          <w:sz w:val="56"/>
          <w:lang w:eastAsia="ar-SA"/>
        </w:rPr>
        <w:t xml:space="preserve">, </w:t>
      </w:r>
      <w:r w:rsidR="00FB48A2">
        <w:rPr>
          <w:b/>
          <w:sz w:val="56"/>
          <w:lang w:eastAsia="ar-SA"/>
        </w:rPr>
        <w:t>2021</w:t>
      </w:r>
    </w:p>
    <w:p w14:paraId="53DF41A4" w14:textId="77777777" w:rsidR="001C03D0" w:rsidRPr="00B94143" w:rsidRDefault="001C03D0">
      <w:pPr>
        <w:rPr>
          <w:rFonts w:cs="Arial"/>
          <w:lang w:eastAsia="ar-SA"/>
        </w:rPr>
      </w:pPr>
    </w:p>
    <w:p w14:paraId="36E6113D" w14:textId="77777777" w:rsidR="001C03D0" w:rsidRPr="00B94143" w:rsidRDefault="001C03D0">
      <w:pPr>
        <w:rPr>
          <w:rFonts w:cs="Arial"/>
          <w:lang w:eastAsia="ar-SA"/>
        </w:rPr>
      </w:pPr>
    </w:p>
    <w:p w14:paraId="333010C6" w14:textId="77777777" w:rsidR="001C03D0" w:rsidRPr="00B94143" w:rsidRDefault="001C03D0">
      <w:pPr>
        <w:rPr>
          <w:rFonts w:cs="Arial"/>
          <w:lang w:eastAsia="ar-SA"/>
        </w:rPr>
      </w:pPr>
    </w:p>
    <w:p w14:paraId="56005DEF" w14:textId="77777777" w:rsidR="001C03D0" w:rsidRPr="00B94143" w:rsidRDefault="001C03D0">
      <w:pPr>
        <w:rPr>
          <w:rFonts w:cs="Arial"/>
          <w:lang w:eastAsia="ar-SA"/>
        </w:rPr>
      </w:pPr>
    </w:p>
    <w:p w14:paraId="67208A24" w14:textId="77777777" w:rsidR="001C03D0" w:rsidRPr="00B94143" w:rsidRDefault="001C03D0">
      <w:pPr>
        <w:pStyle w:val="CoverpageSub-Titles"/>
      </w:pPr>
      <w:r w:rsidRPr="00B94143">
        <w:t>States offering CO</w:t>
      </w:r>
      <w:r w:rsidRPr="00B94143">
        <w:rPr>
          <w:vertAlign w:val="subscript"/>
        </w:rPr>
        <w:t>2</w:t>
      </w:r>
      <w:r w:rsidRPr="00B94143">
        <w:t xml:space="preserve"> allowances for sale:</w:t>
      </w:r>
    </w:p>
    <w:p w14:paraId="66606BA1" w14:textId="77777777" w:rsidR="001C03D0" w:rsidRPr="00B94143" w:rsidRDefault="001C03D0">
      <w:pPr>
        <w:pStyle w:val="CoverpageSub-Titles"/>
      </w:pPr>
    </w:p>
    <w:p w14:paraId="1C0DF68D" w14:textId="77777777" w:rsidR="001C03D0" w:rsidRPr="00B94143" w:rsidRDefault="001C03D0">
      <w:pPr>
        <w:pStyle w:val="CoverpageSub-Titles"/>
      </w:pPr>
      <w:r w:rsidRPr="00B94143">
        <w:t xml:space="preserve">Connecticut, Delaware, Maine, Maryland, Massachusetts, </w:t>
      </w:r>
    </w:p>
    <w:p w14:paraId="5EB84AC0" w14:textId="4FC67C3A" w:rsidR="001C03D0" w:rsidRPr="00B94143" w:rsidRDefault="001C03D0">
      <w:pPr>
        <w:pStyle w:val="CoverpageSub-Titles"/>
      </w:pPr>
      <w:r w:rsidRPr="00B94143">
        <w:t xml:space="preserve">New Hampshire, </w:t>
      </w:r>
      <w:r w:rsidR="001B665B">
        <w:t xml:space="preserve">New Jersey, </w:t>
      </w:r>
      <w:r w:rsidRPr="00B94143">
        <w:t>New York, Rhode Island, Vermont</w:t>
      </w:r>
      <w:r w:rsidR="00FB48A2">
        <w:t>, Virginia</w:t>
      </w:r>
    </w:p>
    <w:p w14:paraId="5F18852F" w14:textId="77777777" w:rsidR="001C03D0" w:rsidRPr="00B94143" w:rsidRDefault="001C03D0">
      <w:pPr>
        <w:rPr>
          <w:rFonts w:cs="Arial"/>
          <w:lang w:eastAsia="ar-SA"/>
        </w:rPr>
      </w:pPr>
    </w:p>
    <w:p w14:paraId="4ABA4952" w14:textId="77777777" w:rsidR="001C03D0" w:rsidRPr="00B94143" w:rsidRDefault="001C03D0">
      <w:pPr>
        <w:rPr>
          <w:rFonts w:cs="Arial"/>
          <w:b/>
          <w:szCs w:val="22"/>
          <w:lang w:eastAsia="ar-SA"/>
        </w:rPr>
      </w:pPr>
    </w:p>
    <w:p w14:paraId="4D15EBB9" w14:textId="6E54B002" w:rsidR="00EE5007" w:rsidRDefault="001C03D0" w:rsidP="00A03615">
      <w:pPr>
        <w:spacing w:before="240"/>
        <w:jc w:val="center"/>
        <w:rPr>
          <w:rFonts w:cs="Arial"/>
          <w:b/>
          <w:sz w:val="32"/>
          <w:szCs w:val="32"/>
          <w:lang w:eastAsia="ar-SA"/>
        </w:rPr>
      </w:pPr>
      <w:r w:rsidRPr="00B94143">
        <w:rPr>
          <w:rFonts w:cs="Arial"/>
          <w:b/>
          <w:sz w:val="32"/>
          <w:szCs w:val="32"/>
          <w:lang w:eastAsia="ar-SA"/>
        </w:rPr>
        <w:t xml:space="preserve">Issued on </w:t>
      </w:r>
      <w:r w:rsidR="001D5B00">
        <w:rPr>
          <w:rFonts w:cs="Arial"/>
          <w:b/>
          <w:sz w:val="32"/>
          <w:szCs w:val="32"/>
          <w:lang w:eastAsia="ar-SA"/>
        </w:rPr>
        <w:t>July</w:t>
      </w:r>
      <w:r w:rsidR="008D3F1A">
        <w:rPr>
          <w:rFonts w:cs="Arial"/>
          <w:b/>
          <w:sz w:val="32"/>
          <w:szCs w:val="32"/>
          <w:lang w:eastAsia="ar-SA"/>
        </w:rPr>
        <w:t xml:space="preserve"> </w:t>
      </w:r>
      <w:r w:rsidR="001D5B00">
        <w:rPr>
          <w:rFonts w:cs="Arial"/>
          <w:b/>
          <w:sz w:val="32"/>
          <w:szCs w:val="32"/>
          <w:lang w:eastAsia="ar-SA"/>
        </w:rPr>
        <w:t>13</w:t>
      </w:r>
      <w:r w:rsidR="00FB48A2" w:rsidRPr="00FB48A2">
        <w:rPr>
          <w:rFonts w:cs="Arial"/>
          <w:b/>
          <w:sz w:val="32"/>
          <w:szCs w:val="32"/>
          <w:lang w:eastAsia="ar-SA"/>
        </w:rPr>
        <w:t>, 2021</w:t>
      </w:r>
    </w:p>
    <w:p w14:paraId="04023DB1" w14:textId="77777777" w:rsidR="001C03D0" w:rsidRPr="00B94143" w:rsidRDefault="001C03D0" w:rsidP="00EE5007">
      <w:pPr>
        <w:rPr>
          <w:rFonts w:cs="Arial"/>
          <w:b/>
          <w:szCs w:val="22"/>
          <w:lang w:eastAsia="ar-SA"/>
        </w:rPr>
      </w:pPr>
    </w:p>
    <w:p w14:paraId="65055D4E" w14:textId="77777777" w:rsidR="001C03D0" w:rsidRPr="00B94143" w:rsidRDefault="001C03D0">
      <w:pPr>
        <w:jc w:val="center"/>
        <w:rPr>
          <w:rFonts w:cs="Arial"/>
          <w:b/>
          <w:szCs w:val="22"/>
          <w:lang w:eastAsia="ar-SA"/>
        </w:rPr>
      </w:pPr>
    </w:p>
    <w:p w14:paraId="19D96769" w14:textId="77777777" w:rsidR="001C03D0" w:rsidRPr="00B94143" w:rsidRDefault="001C03D0">
      <w:pPr>
        <w:jc w:val="center"/>
        <w:rPr>
          <w:rFonts w:cs="Arial"/>
          <w:b/>
          <w:szCs w:val="22"/>
          <w:lang w:eastAsia="ar-SA"/>
        </w:rPr>
      </w:pPr>
    </w:p>
    <w:p w14:paraId="4460D41A" w14:textId="77777777" w:rsidR="001C03D0" w:rsidRPr="00B94143" w:rsidRDefault="001C03D0">
      <w:pPr>
        <w:jc w:val="center"/>
        <w:rPr>
          <w:rFonts w:cs="Arial"/>
          <w:b/>
          <w:szCs w:val="22"/>
          <w:lang w:eastAsia="ar-SA"/>
        </w:rPr>
      </w:pPr>
      <w:r w:rsidRPr="00B94143">
        <w:rPr>
          <w:rFonts w:cs="Arial"/>
          <w:b/>
          <w:szCs w:val="22"/>
          <w:lang w:eastAsia="ar-SA"/>
        </w:rPr>
        <w:t>Administered by RGGI, Inc.</w:t>
      </w:r>
    </w:p>
    <w:p w14:paraId="51B5C2AF" w14:textId="77777777" w:rsidR="001C03D0" w:rsidRPr="00B94143" w:rsidRDefault="001C03D0">
      <w:pPr>
        <w:jc w:val="center"/>
        <w:rPr>
          <w:rFonts w:cs="Arial"/>
          <w:b/>
          <w:szCs w:val="22"/>
          <w:lang w:eastAsia="ar-SA"/>
        </w:rPr>
      </w:pPr>
      <w:r w:rsidRPr="00B94143">
        <w:rPr>
          <w:rFonts w:cs="Arial"/>
          <w:b/>
          <w:szCs w:val="22"/>
          <w:lang w:eastAsia="ar-SA"/>
        </w:rPr>
        <w:t>90 Church Street, 4</w:t>
      </w:r>
      <w:r w:rsidRPr="00B94143">
        <w:rPr>
          <w:rFonts w:cs="Arial"/>
          <w:b/>
          <w:szCs w:val="22"/>
          <w:vertAlign w:val="superscript"/>
          <w:lang w:eastAsia="ar-SA"/>
        </w:rPr>
        <w:t>th</w:t>
      </w:r>
      <w:r w:rsidRPr="00B94143">
        <w:rPr>
          <w:rFonts w:cs="Arial"/>
          <w:b/>
          <w:szCs w:val="22"/>
          <w:lang w:eastAsia="ar-SA"/>
        </w:rPr>
        <w:t xml:space="preserve"> Floor, New York, New York 10007</w:t>
      </w:r>
    </w:p>
    <w:p w14:paraId="44FA9A3A" w14:textId="77777777" w:rsidR="001C03D0" w:rsidRPr="00B94143" w:rsidRDefault="001C03D0">
      <w:pPr>
        <w:rPr>
          <w:rFonts w:cs="Arial"/>
          <w:lang w:eastAsia="ar-SA"/>
        </w:rPr>
      </w:pPr>
    </w:p>
    <w:p w14:paraId="5CFB7710" w14:textId="77777777" w:rsidR="001C03D0" w:rsidRPr="00B94143" w:rsidRDefault="00796338">
      <w:pPr>
        <w:rPr>
          <w:rFonts w:cs="Arial"/>
          <w:lang w:eastAsia="ar-SA"/>
        </w:rPr>
      </w:pPr>
      <w:r w:rsidRPr="00B94143">
        <w:rPr>
          <w:noProof/>
        </w:rPr>
        <mc:AlternateContent>
          <mc:Choice Requires="wps">
            <w:drawing>
              <wp:anchor distT="0" distB="0" distL="114300" distR="114300" simplePos="0" relativeHeight="251658241" behindDoc="1" locked="0" layoutInCell="1" allowOverlap="1" wp14:anchorId="077A0033" wp14:editId="6E664EA3">
                <wp:simplePos x="0" y="0"/>
                <wp:positionH relativeFrom="column">
                  <wp:posOffset>114300</wp:posOffset>
                </wp:positionH>
                <wp:positionV relativeFrom="paragraph">
                  <wp:posOffset>103505</wp:posOffset>
                </wp:positionV>
                <wp:extent cx="5829300" cy="1714500"/>
                <wp:effectExtent l="19050" t="23495" r="38100" b="431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714500"/>
                        </a:xfrm>
                        <a:prstGeom prst="roundRect">
                          <a:avLst>
                            <a:gd name="adj" fmla="val 16667"/>
                          </a:avLst>
                        </a:prstGeom>
                        <a:solidFill>
                          <a:srgbClr val="FFFFFF"/>
                        </a:solidFill>
                        <a:ln w="28440">
                          <a:solidFill>
                            <a:srgbClr val="000000"/>
                          </a:solidFill>
                          <a:miter lim="800000"/>
                          <a:headEnd/>
                          <a:tailEnd/>
                        </a:ln>
                        <a:effectLst>
                          <a:outerShdw dist="31565" dir="2700000" algn="ctr" rotWithShape="0">
                            <a:srgbClr val="808080"/>
                          </a:outerShdw>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oundrect w14:anchorId="2E11624C" id="AutoShape 3" o:spid="_x0000_s1026" style="position:absolute;margin-left:9pt;margin-top:8.15pt;width:459pt;height:135pt;z-index:-251658239;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" strokeweight=".79mm">
                <v:stroke joinstyle="miter"/>
                <v:shadow on="t" offset=".62mm,.62mm"/>
              </v:roundrect>
            </w:pict>
          </mc:Fallback>
        </mc:AlternateContent>
      </w:r>
    </w:p>
    <w:p w14:paraId="36139268" w14:textId="77777777" w:rsidR="001C03D0" w:rsidRPr="00B94143" w:rsidRDefault="00796338">
      <w:pPr>
        <w:rPr>
          <w:rFonts w:cs="Arial"/>
          <w:szCs w:val="20"/>
        </w:rPr>
      </w:pPr>
      <w:r w:rsidRPr="00B94143">
        <w:rPr>
          <w:noProof/>
        </w:rPr>
        <w:drawing>
          <wp:anchor distT="0" distB="0" distL="114935" distR="114935" simplePos="0" relativeHeight="251658240" behindDoc="0" locked="0" layoutInCell="1" allowOverlap="1" wp14:anchorId="65E3B731" wp14:editId="6BF7CAC2">
            <wp:simplePos x="0" y="0"/>
            <wp:positionH relativeFrom="column">
              <wp:posOffset>245110</wp:posOffset>
            </wp:positionH>
            <wp:positionV relativeFrom="paragraph">
              <wp:posOffset>114935</wp:posOffset>
            </wp:positionV>
            <wp:extent cx="1891665" cy="775335"/>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1665" cy="7753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7E46158" w14:textId="77777777" w:rsidR="001C03D0" w:rsidRPr="00B94143" w:rsidRDefault="001C03D0">
      <w:pPr>
        <w:spacing w:before="40"/>
        <w:ind w:right="384"/>
        <w:rPr>
          <w:rFonts w:cs="Arial"/>
          <w:b/>
          <w:sz w:val="20"/>
          <w:szCs w:val="20"/>
          <w:lang w:eastAsia="ar-SA"/>
        </w:rPr>
      </w:pPr>
      <w:r w:rsidRPr="00B94143">
        <w:rPr>
          <w:rFonts w:cs="Arial"/>
          <w:b/>
          <w:sz w:val="20"/>
          <w:szCs w:val="20"/>
          <w:lang w:eastAsia="ar-SA"/>
        </w:rPr>
        <w:t>The Regional Greenhouse Gas Initiative (RGGI) is a cooperative effort by participating states to reduce emissions of carbon dioxide (CO</w:t>
      </w:r>
      <w:r w:rsidRPr="00B94143">
        <w:rPr>
          <w:rFonts w:cs="Arial"/>
          <w:b/>
          <w:sz w:val="20"/>
          <w:szCs w:val="20"/>
          <w:vertAlign w:val="subscript"/>
          <w:lang w:eastAsia="ar-SA"/>
        </w:rPr>
        <w:t>2</w:t>
      </w:r>
      <w:r w:rsidRPr="00B94143">
        <w:rPr>
          <w:rFonts w:cs="Arial"/>
          <w:b/>
          <w:sz w:val="20"/>
          <w:szCs w:val="20"/>
          <w:lang w:eastAsia="ar-SA"/>
        </w:rPr>
        <w:t>), a greenhouse gas that causes global warming</w:t>
      </w:r>
      <w:r w:rsidR="00735EEC" w:rsidRPr="00B94143">
        <w:rPr>
          <w:rFonts w:cs="Arial"/>
          <w:b/>
          <w:sz w:val="20"/>
          <w:szCs w:val="20"/>
          <w:lang w:eastAsia="ar-SA"/>
        </w:rPr>
        <w:t xml:space="preserve">. </w:t>
      </w:r>
    </w:p>
    <w:p w14:paraId="7F774455" w14:textId="77777777" w:rsidR="001C03D0" w:rsidRPr="00B94143" w:rsidRDefault="001C03D0">
      <w:pPr>
        <w:spacing w:before="40"/>
        <w:ind w:right="384"/>
        <w:rPr>
          <w:rFonts w:cs="Arial"/>
          <w:b/>
          <w:sz w:val="20"/>
          <w:szCs w:val="20"/>
          <w:lang w:eastAsia="ar-SA"/>
        </w:rPr>
      </w:pPr>
    </w:p>
    <w:p w14:paraId="1D856924" w14:textId="7DCD5DD3" w:rsidR="001C03D0" w:rsidRPr="00B94143" w:rsidRDefault="001C03D0">
      <w:pPr>
        <w:spacing w:before="40"/>
        <w:ind w:left="374" w:right="384"/>
        <w:rPr>
          <w:rFonts w:cs="Arial"/>
          <w:sz w:val="20"/>
          <w:szCs w:val="20"/>
          <w:lang w:eastAsia="ar-SA"/>
        </w:rPr>
        <w:sectPr w:rsidR="001C03D0" w:rsidRPr="00B94143" w:rsidSect="00B3013C">
          <w:pgSz w:w="12240" w:h="15840"/>
          <w:pgMar w:top="1440" w:right="1440" w:bottom="1440" w:left="1440" w:header="720" w:footer="576" w:gutter="0"/>
          <w:pgNumType w:fmt="lowerRoman" w:start="1"/>
          <w:cols w:space="720"/>
          <w:docGrid w:linePitch="360"/>
        </w:sectPr>
      </w:pPr>
      <w:r w:rsidRPr="00B94143">
        <w:rPr>
          <w:rFonts w:cs="Arial"/>
          <w:b/>
          <w:sz w:val="20"/>
          <w:szCs w:val="20"/>
          <w:lang w:eastAsia="ar-SA"/>
        </w:rPr>
        <w:t>RGGI, Inc. is a non-profit corporation created to provide technical and administrative services to the CO</w:t>
      </w:r>
      <w:r w:rsidRPr="00B94143">
        <w:rPr>
          <w:rFonts w:cs="Arial"/>
          <w:b/>
          <w:sz w:val="20"/>
          <w:szCs w:val="20"/>
          <w:vertAlign w:val="subscript"/>
          <w:lang w:eastAsia="ar-SA"/>
        </w:rPr>
        <w:t xml:space="preserve">2 </w:t>
      </w:r>
      <w:r w:rsidRPr="00B94143">
        <w:rPr>
          <w:rFonts w:cs="Arial"/>
          <w:b/>
          <w:sz w:val="20"/>
          <w:szCs w:val="20"/>
          <w:lang w:eastAsia="ar-SA"/>
        </w:rPr>
        <w:t xml:space="preserve">Budget Trading Programs of Connecticut, Delaware, Maine, Maryland, Massachusetts, New Hampshire, </w:t>
      </w:r>
      <w:r w:rsidR="00062110">
        <w:rPr>
          <w:rFonts w:cs="Arial"/>
          <w:b/>
          <w:sz w:val="20"/>
          <w:szCs w:val="20"/>
          <w:lang w:eastAsia="ar-SA"/>
        </w:rPr>
        <w:t xml:space="preserve">New Jersey, </w:t>
      </w:r>
      <w:r w:rsidRPr="00B94143">
        <w:rPr>
          <w:rFonts w:cs="Arial"/>
          <w:b/>
          <w:sz w:val="20"/>
          <w:szCs w:val="20"/>
          <w:lang w:eastAsia="ar-SA"/>
        </w:rPr>
        <w:t>New York, Rhode Island, Vermont</w:t>
      </w:r>
      <w:r w:rsidR="002F5D3E" w:rsidRPr="00F67DD1">
        <w:rPr>
          <w:rFonts w:cs="Arial"/>
          <w:b/>
          <w:bCs/>
          <w:sz w:val="20"/>
          <w:szCs w:val="20"/>
          <w:lang w:eastAsia="ar-SA"/>
        </w:rPr>
        <w:t>, and Virginia.</w:t>
      </w:r>
    </w:p>
    <w:p w14:paraId="221F5216" w14:textId="77777777" w:rsidR="001C03D0" w:rsidRPr="00B94143" w:rsidRDefault="001C03D0">
      <w:pPr>
        <w:pStyle w:val="HeadingTOTTOF"/>
        <w:jc w:val="center"/>
        <w:rPr>
          <w:rFonts w:cs="Arial"/>
          <w:lang w:eastAsia="ar-SA"/>
        </w:rPr>
        <w:sectPr w:rsidR="001C03D0" w:rsidRPr="00B94143" w:rsidSect="00B3013C">
          <w:headerReference w:type="even" r:id="rId13"/>
          <w:headerReference w:type="default" r:id="rId14"/>
          <w:footerReference w:type="default" r:id="rId15"/>
          <w:headerReference w:type="first" r:id="rId16"/>
          <w:pgSz w:w="12240" w:h="15840"/>
          <w:pgMar w:top="1440" w:right="1440" w:bottom="1440" w:left="1440" w:header="576" w:footer="576" w:gutter="0"/>
          <w:pgNumType w:fmt="lowerRoman" w:start="1"/>
          <w:cols w:space="720"/>
          <w:docGrid w:linePitch="360"/>
        </w:sectPr>
      </w:pPr>
      <w:r w:rsidRPr="00B94143">
        <w:rPr>
          <w:rFonts w:cs="Arial"/>
          <w:lang w:eastAsia="ar-SA"/>
        </w:rPr>
        <w:lastRenderedPageBreak/>
        <w:t>Contents</w:t>
      </w:r>
    </w:p>
    <w:p w14:paraId="79ACDF2A" w14:textId="685D6128" w:rsidR="0048332D" w:rsidRDefault="00471540">
      <w:pPr>
        <w:pStyle w:val="TOC1"/>
        <w:rPr>
          <w:rFonts w:asciiTheme="minorHAnsi" w:eastAsiaTheme="minorEastAsia" w:hAnsiTheme="minorHAnsi" w:cstheme="minorBidi"/>
          <w:noProof/>
          <w:szCs w:val="22"/>
        </w:rPr>
      </w:pPr>
      <w:r w:rsidRPr="00B94143">
        <w:fldChar w:fldCharType="begin"/>
      </w:r>
      <w:r w:rsidR="001C03D0" w:rsidRPr="00B94143">
        <w:instrText xml:space="preserve"> TOC \o "1-9" \t "Heading 9,9,Heading 8,8,Heading 7,7,Heading 6,6,Heading 5,5,Heading 4,4,Heading 3,3,Heading 2,2,Heading 1,1,Appendix H1,1,Title,1,Heading 3 Ital,3" </w:instrText>
      </w:r>
      <w:r w:rsidRPr="00B94143">
        <w:fldChar w:fldCharType="separate"/>
      </w:r>
      <w:r w:rsidR="0048332D" w:rsidRPr="00BB3D78">
        <w:rPr>
          <w:noProof/>
          <w:lang w:eastAsia="ar-SA"/>
        </w:rPr>
        <w:t>1</w:t>
      </w:r>
      <w:r w:rsidR="0048332D">
        <w:rPr>
          <w:rFonts w:asciiTheme="minorHAnsi" w:eastAsiaTheme="minorEastAsia" w:hAnsiTheme="minorHAnsi" w:cstheme="minorBidi"/>
          <w:noProof/>
          <w:szCs w:val="22"/>
        </w:rPr>
        <w:tab/>
      </w:r>
      <w:r w:rsidR="0048332D">
        <w:rPr>
          <w:noProof/>
          <w:lang w:eastAsia="ar-SA"/>
        </w:rPr>
        <w:t>General Information</w:t>
      </w:r>
      <w:r w:rsidR="0048332D">
        <w:rPr>
          <w:noProof/>
        </w:rPr>
        <w:tab/>
      </w:r>
      <w:r w:rsidR="0048332D">
        <w:rPr>
          <w:noProof/>
        </w:rPr>
        <w:fldChar w:fldCharType="begin"/>
      </w:r>
      <w:r w:rsidR="0048332D">
        <w:rPr>
          <w:noProof/>
        </w:rPr>
        <w:instrText xml:space="preserve"> PAGEREF _Toc60651194 \h </w:instrText>
      </w:r>
      <w:r w:rsidR="0048332D">
        <w:rPr>
          <w:noProof/>
        </w:rPr>
      </w:r>
      <w:r w:rsidR="0048332D">
        <w:rPr>
          <w:noProof/>
        </w:rPr>
        <w:fldChar w:fldCharType="separate"/>
      </w:r>
      <w:r w:rsidR="00F204C5">
        <w:rPr>
          <w:noProof/>
        </w:rPr>
        <w:t>1</w:t>
      </w:r>
      <w:r w:rsidR="0048332D">
        <w:rPr>
          <w:noProof/>
        </w:rPr>
        <w:fldChar w:fldCharType="end"/>
      </w:r>
    </w:p>
    <w:p w14:paraId="77FA34FB" w14:textId="03D6CB4B" w:rsidR="0048332D" w:rsidRDefault="0048332D">
      <w:pPr>
        <w:pStyle w:val="TOC2"/>
        <w:rPr>
          <w:rFonts w:asciiTheme="minorHAnsi" w:eastAsiaTheme="minorEastAsia" w:hAnsiTheme="minorHAnsi" w:cstheme="minorBidi"/>
          <w:noProof/>
          <w:szCs w:val="22"/>
        </w:rPr>
      </w:pPr>
      <w:r w:rsidRPr="00BB3D78">
        <w:rPr>
          <w:rFonts w:cs="Arial"/>
          <w:noProof/>
          <w:lang w:eastAsia="ar-SA"/>
        </w:rPr>
        <w:t>1.1</w:t>
      </w:r>
      <w:r>
        <w:rPr>
          <w:rFonts w:asciiTheme="minorHAnsi" w:eastAsiaTheme="minorEastAsia" w:hAnsiTheme="minorHAnsi" w:cstheme="minorBidi"/>
          <w:noProof/>
          <w:szCs w:val="22"/>
        </w:rPr>
        <w:tab/>
      </w:r>
      <w:r w:rsidRPr="00BB3D78">
        <w:rPr>
          <w:rFonts w:cs="Arial"/>
          <w:noProof/>
          <w:lang w:eastAsia="ar-SA"/>
        </w:rPr>
        <w:t>Introduction</w:t>
      </w:r>
      <w:r>
        <w:rPr>
          <w:noProof/>
        </w:rPr>
        <w:tab/>
      </w:r>
      <w:r>
        <w:rPr>
          <w:noProof/>
        </w:rPr>
        <w:fldChar w:fldCharType="begin"/>
      </w:r>
      <w:r>
        <w:rPr>
          <w:noProof/>
        </w:rPr>
        <w:instrText xml:space="preserve"> PAGEREF _Toc60651195 \h </w:instrText>
      </w:r>
      <w:r>
        <w:rPr>
          <w:noProof/>
        </w:rPr>
      </w:r>
      <w:r>
        <w:rPr>
          <w:noProof/>
        </w:rPr>
        <w:fldChar w:fldCharType="separate"/>
      </w:r>
      <w:r w:rsidR="00F204C5">
        <w:rPr>
          <w:noProof/>
        </w:rPr>
        <w:t>1</w:t>
      </w:r>
      <w:r>
        <w:rPr>
          <w:noProof/>
        </w:rPr>
        <w:fldChar w:fldCharType="end"/>
      </w:r>
    </w:p>
    <w:p w14:paraId="54CF8295" w14:textId="0AA658E9" w:rsidR="0048332D" w:rsidRDefault="0048332D">
      <w:pPr>
        <w:pStyle w:val="TOC2"/>
        <w:rPr>
          <w:rFonts w:asciiTheme="minorHAnsi" w:eastAsiaTheme="minorEastAsia" w:hAnsiTheme="minorHAnsi" w:cstheme="minorBidi"/>
          <w:noProof/>
          <w:szCs w:val="22"/>
        </w:rPr>
      </w:pPr>
      <w:r w:rsidRPr="00BB3D78">
        <w:rPr>
          <w:noProof/>
          <w:lang w:eastAsia="ar-SA"/>
        </w:rPr>
        <w:t>1.2</w:t>
      </w:r>
      <w:r>
        <w:rPr>
          <w:rFonts w:asciiTheme="minorHAnsi" w:eastAsiaTheme="minorEastAsia" w:hAnsiTheme="minorHAnsi" w:cstheme="minorBidi"/>
          <w:noProof/>
          <w:szCs w:val="22"/>
        </w:rPr>
        <w:tab/>
      </w:r>
      <w:r w:rsidRPr="00BB3D78">
        <w:rPr>
          <w:rFonts w:cs="Arial"/>
          <w:noProof/>
          <w:lang w:eastAsia="ar-SA"/>
        </w:rPr>
        <w:t>What’s New</w:t>
      </w:r>
      <w:r>
        <w:rPr>
          <w:noProof/>
        </w:rPr>
        <w:tab/>
      </w:r>
      <w:r>
        <w:rPr>
          <w:noProof/>
        </w:rPr>
        <w:fldChar w:fldCharType="begin"/>
      </w:r>
      <w:r>
        <w:rPr>
          <w:noProof/>
        </w:rPr>
        <w:instrText xml:space="preserve"> PAGEREF _Toc60651196 \h </w:instrText>
      </w:r>
      <w:r>
        <w:rPr>
          <w:noProof/>
        </w:rPr>
      </w:r>
      <w:r>
        <w:rPr>
          <w:noProof/>
        </w:rPr>
        <w:fldChar w:fldCharType="separate"/>
      </w:r>
      <w:r w:rsidR="00F204C5">
        <w:rPr>
          <w:noProof/>
        </w:rPr>
        <w:t>1</w:t>
      </w:r>
      <w:r>
        <w:rPr>
          <w:noProof/>
        </w:rPr>
        <w:fldChar w:fldCharType="end"/>
      </w:r>
    </w:p>
    <w:p w14:paraId="37D182A5" w14:textId="62EBB7D5" w:rsidR="0048332D" w:rsidRDefault="0048332D">
      <w:pPr>
        <w:pStyle w:val="TOC2"/>
        <w:rPr>
          <w:rFonts w:asciiTheme="minorHAnsi" w:eastAsiaTheme="minorEastAsia" w:hAnsiTheme="minorHAnsi" w:cstheme="minorBidi"/>
          <w:noProof/>
          <w:szCs w:val="22"/>
        </w:rPr>
      </w:pPr>
      <w:r w:rsidRPr="00BB3D78">
        <w:rPr>
          <w:rFonts w:cs="Arial"/>
          <w:noProof/>
          <w:lang w:eastAsia="ar-SA"/>
        </w:rPr>
        <w:t>1.3</w:t>
      </w:r>
      <w:r>
        <w:rPr>
          <w:rFonts w:asciiTheme="minorHAnsi" w:eastAsiaTheme="minorEastAsia" w:hAnsiTheme="minorHAnsi" w:cstheme="minorBidi"/>
          <w:noProof/>
          <w:szCs w:val="22"/>
        </w:rPr>
        <w:tab/>
      </w:r>
      <w:r w:rsidRPr="00BB3D78">
        <w:rPr>
          <w:rFonts w:cs="Arial"/>
          <w:noProof/>
          <w:lang w:eastAsia="ar-SA"/>
        </w:rPr>
        <w:t>Auction Schedule</w:t>
      </w:r>
      <w:r>
        <w:rPr>
          <w:noProof/>
        </w:rPr>
        <w:tab/>
      </w:r>
      <w:r>
        <w:rPr>
          <w:noProof/>
        </w:rPr>
        <w:fldChar w:fldCharType="begin"/>
      </w:r>
      <w:r>
        <w:rPr>
          <w:noProof/>
        </w:rPr>
        <w:instrText xml:space="preserve"> PAGEREF _Toc60651197 \h </w:instrText>
      </w:r>
      <w:r>
        <w:rPr>
          <w:noProof/>
        </w:rPr>
      </w:r>
      <w:r>
        <w:rPr>
          <w:noProof/>
        </w:rPr>
        <w:fldChar w:fldCharType="separate"/>
      </w:r>
      <w:r w:rsidR="00F204C5">
        <w:rPr>
          <w:noProof/>
        </w:rPr>
        <w:t>2</w:t>
      </w:r>
      <w:r>
        <w:rPr>
          <w:noProof/>
        </w:rPr>
        <w:fldChar w:fldCharType="end"/>
      </w:r>
    </w:p>
    <w:p w14:paraId="7B8DB8B9" w14:textId="5E78DFD4" w:rsidR="0048332D" w:rsidRDefault="0048332D">
      <w:pPr>
        <w:pStyle w:val="TOC2"/>
        <w:rPr>
          <w:rFonts w:asciiTheme="minorHAnsi" w:eastAsiaTheme="minorEastAsia" w:hAnsiTheme="minorHAnsi" w:cstheme="minorBidi"/>
          <w:noProof/>
          <w:szCs w:val="22"/>
        </w:rPr>
      </w:pPr>
      <w:r w:rsidRPr="00BB3D78">
        <w:rPr>
          <w:rFonts w:cs="Arial"/>
          <w:noProof/>
        </w:rPr>
        <w:t>1.4</w:t>
      </w:r>
      <w:r>
        <w:rPr>
          <w:rFonts w:asciiTheme="minorHAnsi" w:eastAsiaTheme="minorEastAsia" w:hAnsiTheme="minorHAnsi" w:cstheme="minorBidi"/>
          <w:noProof/>
          <w:szCs w:val="22"/>
        </w:rPr>
        <w:tab/>
      </w:r>
      <w:r w:rsidRPr="00BB3D78">
        <w:rPr>
          <w:rFonts w:cs="Arial"/>
          <w:noProof/>
        </w:rPr>
        <w:t>CO</w:t>
      </w:r>
      <w:r w:rsidRPr="00BB3D78">
        <w:rPr>
          <w:rFonts w:cs="Arial"/>
          <w:noProof/>
          <w:vertAlign w:val="subscript"/>
        </w:rPr>
        <w:t>2</w:t>
      </w:r>
      <w:r w:rsidRPr="00BB3D78">
        <w:rPr>
          <w:rFonts w:cs="Arial"/>
          <w:noProof/>
        </w:rPr>
        <w:t xml:space="preserve"> Allowances Offered for Sale</w:t>
      </w:r>
      <w:r>
        <w:rPr>
          <w:noProof/>
        </w:rPr>
        <w:tab/>
      </w:r>
      <w:r>
        <w:rPr>
          <w:noProof/>
        </w:rPr>
        <w:fldChar w:fldCharType="begin"/>
      </w:r>
      <w:r>
        <w:rPr>
          <w:noProof/>
        </w:rPr>
        <w:instrText xml:space="preserve"> PAGEREF _Toc60651198 \h </w:instrText>
      </w:r>
      <w:r>
        <w:rPr>
          <w:noProof/>
        </w:rPr>
      </w:r>
      <w:r>
        <w:rPr>
          <w:noProof/>
        </w:rPr>
        <w:fldChar w:fldCharType="separate"/>
      </w:r>
      <w:r w:rsidR="00F204C5">
        <w:rPr>
          <w:noProof/>
        </w:rPr>
        <w:t>3</w:t>
      </w:r>
      <w:r>
        <w:rPr>
          <w:noProof/>
        </w:rPr>
        <w:fldChar w:fldCharType="end"/>
      </w:r>
    </w:p>
    <w:p w14:paraId="06F487AC" w14:textId="644181A7" w:rsidR="0048332D" w:rsidRDefault="0048332D">
      <w:pPr>
        <w:pStyle w:val="TOC2"/>
        <w:rPr>
          <w:rFonts w:asciiTheme="minorHAnsi" w:eastAsiaTheme="minorEastAsia" w:hAnsiTheme="minorHAnsi" w:cstheme="minorBidi"/>
          <w:noProof/>
          <w:szCs w:val="22"/>
        </w:rPr>
      </w:pPr>
      <w:r w:rsidRPr="00BB3D78">
        <w:rPr>
          <w:rFonts w:cs="Arial"/>
          <w:noProof/>
          <w:lang w:eastAsia="ar-SA"/>
        </w:rPr>
        <w:t>1.5</w:t>
      </w:r>
      <w:r>
        <w:rPr>
          <w:rFonts w:asciiTheme="minorHAnsi" w:eastAsiaTheme="minorEastAsia" w:hAnsiTheme="minorHAnsi" w:cstheme="minorBidi"/>
          <w:noProof/>
          <w:szCs w:val="22"/>
        </w:rPr>
        <w:tab/>
      </w:r>
      <w:r w:rsidRPr="00BB3D78">
        <w:rPr>
          <w:rFonts w:cs="Arial"/>
          <w:noProof/>
          <w:lang w:eastAsia="ar-SA"/>
        </w:rPr>
        <w:t>Eligibility</w:t>
      </w:r>
      <w:r>
        <w:rPr>
          <w:noProof/>
        </w:rPr>
        <w:tab/>
      </w:r>
      <w:r>
        <w:rPr>
          <w:noProof/>
        </w:rPr>
        <w:fldChar w:fldCharType="begin"/>
      </w:r>
      <w:r>
        <w:rPr>
          <w:noProof/>
        </w:rPr>
        <w:instrText xml:space="preserve"> PAGEREF _Toc60651199 \h </w:instrText>
      </w:r>
      <w:r>
        <w:rPr>
          <w:noProof/>
        </w:rPr>
      </w:r>
      <w:r>
        <w:rPr>
          <w:noProof/>
        </w:rPr>
        <w:fldChar w:fldCharType="separate"/>
      </w:r>
      <w:r w:rsidR="00F204C5">
        <w:rPr>
          <w:noProof/>
        </w:rPr>
        <w:t>4</w:t>
      </w:r>
      <w:r>
        <w:rPr>
          <w:noProof/>
        </w:rPr>
        <w:fldChar w:fldCharType="end"/>
      </w:r>
    </w:p>
    <w:p w14:paraId="6E058BB4" w14:textId="6AC80AA5" w:rsidR="0048332D" w:rsidRDefault="0048332D">
      <w:pPr>
        <w:pStyle w:val="TOC1"/>
        <w:rPr>
          <w:rFonts w:asciiTheme="minorHAnsi" w:eastAsiaTheme="minorEastAsia" w:hAnsiTheme="minorHAnsi" w:cstheme="minorBidi"/>
          <w:noProof/>
          <w:szCs w:val="22"/>
        </w:rPr>
      </w:pPr>
      <w:r w:rsidRPr="00BB3D78">
        <w:rPr>
          <w:noProof/>
        </w:rPr>
        <w:t>2</w:t>
      </w:r>
      <w:r>
        <w:rPr>
          <w:rFonts w:asciiTheme="minorHAnsi" w:eastAsiaTheme="minorEastAsia" w:hAnsiTheme="minorHAnsi" w:cstheme="minorBidi"/>
          <w:noProof/>
          <w:szCs w:val="22"/>
        </w:rPr>
        <w:tab/>
      </w:r>
      <w:r>
        <w:rPr>
          <w:noProof/>
        </w:rPr>
        <w:t>Participation Requirements</w:t>
      </w:r>
      <w:r>
        <w:rPr>
          <w:noProof/>
        </w:rPr>
        <w:tab/>
      </w:r>
      <w:r>
        <w:rPr>
          <w:noProof/>
        </w:rPr>
        <w:fldChar w:fldCharType="begin"/>
      </w:r>
      <w:r>
        <w:rPr>
          <w:noProof/>
        </w:rPr>
        <w:instrText xml:space="preserve"> PAGEREF _Toc60651200 \h </w:instrText>
      </w:r>
      <w:r>
        <w:rPr>
          <w:noProof/>
        </w:rPr>
      </w:r>
      <w:r>
        <w:rPr>
          <w:noProof/>
        </w:rPr>
        <w:fldChar w:fldCharType="separate"/>
      </w:r>
      <w:r w:rsidR="00F204C5">
        <w:rPr>
          <w:noProof/>
        </w:rPr>
        <w:t>4</w:t>
      </w:r>
      <w:r>
        <w:rPr>
          <w:noProof/>
        </w:rPr>
        <w:fldChar w:fldCharType="end"/>
      </w:r>
    </w:p>
    <w:p w14:paraId="65CD5766" w14:textId="0BC6C0C9" w:rsidR="0048332D" w:rsidRDefault="0048332D">
      <w:pPr>
        <w:pStyle w:val="TOC2"/>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Previously Qualified Applicant</w:t>
      </w:r>
      <w:r>
        <w:rPr>
          <w:noProof/>
        </w:rPr>
        <w:tab/>
      </w:r>
      <w:r>
        <w:rPr>
          <w:noProof/>
        </w:rPr>
        <w:fldChar w:fldCharType="begin"/>
      </w:r>
      <w:r>
        <w:rPr>
          <w:noProof/>
        </w:rPr>
        <w:instrText xml:space="preserve"> PAGEREF _Toc60651201 \h </w:instrText>
      </w:r>
      <w:r>
        <w:rPr>
          <w:noProof/>
        </w:rPr>
      </w:r>
      <w:r>
        <w:rPr>
          <w:noProof/>
        </w:rPr>
        <w:fldChar w:fldCharType="separate"/>
      </w:r>
      <w:r w:rsidR="00F204C5">
        <w:rPr>
          <w:noProof/>
        </w:rPr>
        <w:t>5</w:t>
      </w:r>
      <w:r>
        <w:rPr>
          <w:noProof/>
        </w:rPr>
        <w:fldChar w:fldCharType="end"/>
      </w:r>
    </w:p>
    <w:p w14:paraId="119ECA2F" w14:textId="0D9E9B38" w:rsidR="0048332D" w:rsidRDefault="0048332D">
      <w:pPr>
        <w:pStyle w:val="TOC2"/>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Previously Qualified Applicant with a Change to an Authorized Auction Representative</w:t>
      </w:r>
      <w:r>
        <w:rPr>
          <w:noProof/>
        </w:rPr>
        <w:tab/>
      </w:r>
      <w:r>
        <w:rPr>
          <w:noProof/>
        </w:rPr>
        <w:fldChar w:fldCharType="begin"/>
      </w:r>
      <w:r>
        <w:rPr>
          <w:noProof/>
        </w:rPr>
        <w:instrText xml:space="preserve"> PAGEREF _Toc60651202 \h </w:instrText>
      </w:r>
      <w:r>
        <w:rPr>
          <w:noProof/>
        </w:rPr>
      </w:r>
      <w:r>
        <w:rPr>
          <w:noProof/>
        </w:rPr>
        <w:fldChar w:fldCharType="separate"/>
      </w:r>
      <w:r w:rsidR="00F204C5">
        <w:rPr>
          <w:noProof/>
        </w:rPr>
        <w:t>5</w:t>
      </w:r>
      <w:r>
        <w:rPr>
          <w:noProof/>
        </w:rPr>
        <w:fldChar w:fldCharType="end"/>
      </w:r>
    </w:p>
    <w:p w14:paraId="13BF36A8" w14:textId="04B19B62" w:rsidR="0048332D" w:rsidRDefault="0048332D">
      <w:pPr>
        <w:pStyle w:val="TOC2"/>
        <w:rPr>
          <w:rFonts w:asciiTheme="minorHAnsi" w:eastAsiaTheme="minorEastAsia" w:hAnsiTheme="minorHAnsi" w:cstheme="minorBidi"/>
          <w:noProof/>
          <w:szCs w:val="22"/>
        </w:rPr>
      </w:pPr>
      <w:r w:rsidRPr="00BB3D78">
        <w:rPr>
          <w:rFonts w:cs="Arial"/>
          <w:noProof/>
        </w:rPr>
        <w:t>2.3</w:t>
      </w:r>
      <w:r>
        <w:rPr>
          <w:rFonts w:asciiTheme="minorHAnsi" w:eastAsiaTheme="minorEastAsia" w:hAnsiTheme="minorHAnsi" w:cstheme="minorBidi"/>
          <w:noProof/>
          <w:szCs w:val="22"/>
        </w:rPr>
        <w:tab/>
      </w:r>
      <w:r>
        <w:rPr>
          <w:noProof/>
        </w:rPr>
        <w:t>Applicant</w:t>
      </w:r>
      <w:r>
        <w:rPr>
          <w:noProof/>
        </w:rPr>
        <w:tab/>
      </w:r>
      <w:r>
        <w:rPr>
          <w:noProof/>
        </w:rPr>
        <w:fldChar w:fldCharType="begin"/>
      </w:r>
      <w:r>
        <w:rPr>
          <w:noProof/>
        </w:rPr>
        <w:instrText xml:space="preserve"> PAGEREF _Toc60651203 \h </w:instrText>
      </w:r>
      <w:r>
        <w:rPr>
          <w:noProof/>
        </w:rPr>
      </w:r>
      <w:r>
        <w:rPr>
          <w:noProof/>
        </w:rPr>
        <w:fldChar w:fldCharType="separate"/>
      </w:r>
      <w:r w:rsidR="00F204C5">
        <w:rPr>
          <w:noProof/>
        </w:rPr>
        <w:t>5</w:t>
      </w:r>
      <w:r>
        <w:rPr>
          <w:noProof/>
        </w:rPr>
        <w:fldChar w:fldCharType="end"/>
      </w:r>
    </w:p>
    <w:p w14:paraId="29A08CBF" w14:textId="7A038A83" w:rsidR="0048332D" w:rsidRDefault="0048332D">
      <w:pPr>
        <w:pStyle w:val="TOC2"/>
        <w:rPr>
          <w:rFonts w:asciiTheme="minorHAnsi" w:eastAsiaTheme="minorEastAsia" w:hAnsiTheme="minorHAnsi" w:cstheme="minorBidi"/>
          <w:noProof/>
          <w:szCs w:val="22"/>
        </w:rPr>
      </w:pPr>
      <w:r>
        <w:rPr>
          <w:noProof/>
        </w:rPr>
        <w:t>2.4</w:t>
      </w:r>
      <w:r>
        <w:rPr>
          <w:rFonts w:asciiTheme="minorHAnsi" w:eastAsiaTheme="minorEastAsia" w:hAnsiTheme="minorHAnsi" w:cstheme="minorBidi"/>
          <w:noProof/>
          <w:szCs w:val="22"/>
        </w:rPr>
        <w:tab/>
      </w:r>
      <w:r>
        <w:rPr>
          <w:noProof/>
        </w:rPr>
        <w:t xml:space="preserve">RGGI </w:t>
      </w:r>
      <w:r w:rsidRPr="00BB3D78">
        <w:rPr>
          <w:noProof/>
        </w:rPr>
        <w:t>COATS</w:t>
      </w:r>
      <w:r>
        <w:rPr>
          <w:noProof/>
        </w:rPr>
        <w:t xml:space="preserve"> Account</w:t>
      </w:r>
      <w:r>
        <w:rPr>
          <w:noProof/>
        </w:rPr>
        <w:tab/>
      </w:r>
      <w:r>
        <w:rPr>
          <w:noProof/>
        </w:rPr>
        <w:fldChar w:fldCharType="begin"/>
      </w:r>
      <w:r>
        <w:rPr>
          <w:noProof/>
        </w:rPr>
        <w:instrText xml:space="preserve"> PAGEREF _Toc60651204 \h </w:instrText>
      </w:r>
      <w:r>
        <w:rPr>
          <w:noProof/>
        </w:rPr>
      </w:r>
      <w:r>
        <w:rPr>
          <w:noProof/>
        </w:rPr>
        <w:fldChar w:fldCharType="separate"/>
      </w:r>
      <w:r w:rsidR="00F204C5">
        <w:rPr>
          <w:noProof/>
        </w:rPr>
        <w:t>6</w:t>
      </w:r>
      <w:r>
        <w:rPr>
          <w:noProof/>
        </w:rPr>
        <w:fldChar w:fldCharType="end"/>
      </w:r>
    </w:p>
    <w:p w14:paraId="0F443A54" w14:textId="29D21FBE" w:rsidR="0048332D" w:rsidRDefault="0048332D">
      <w:pPr>
        <w:pStyle w:val="TOC2"/>
        <w:rPr>
          <w:rFonts w:asciiTheme="minorHAnsi" w:eastAsiaTheme="minorEastAsia" w:hAnsiTheme="minorHAnsi" w:cstheme="minorBidi"/>
          <w:noProof/>
          <w:szCs w:val="22"/>
        </w:rPr>
      </w:pPr>
      <w:r w:rsidRPr="00BB3D78">
        <w:rPr>
          <w:rFonts w:cs="Arial"/>
          <w:noProof/>
          <w:lang w:eastAsia="ar-SA"/>
        </w:rPr>
        <w:t>2.5</w:t>
      </w:r>
      <w:r>
        <w:rPr>
          <w:rFonts w:asciiTheme="minorHAnsi" w:eastAsiaTheme="minorEastAsia" w:hAnsiTheme="minorHAnsi" w:cstheme="minorBidi"/>
          <w:noProof/>
          <w:szCs w:val="22"/>
        </w:rPr>
        <w:tab/>
      </w:r>
      <w:r w:rsidRPr="00BB3D78">
        <w:rPr>
          <w:rFonts w:cs="Arial"/>
          <w:noProof/>
          <w:lang w:eastAsia="ar-SA"/>
        </w:rPr>
        <w:t>Authorized Auction Representatives</w:t>
      </w:r>
      <w:r>
        <w:rPr>
          <w:noProof/>
        </w:rPr>
        <w:tab/>
      </w:r>
      <w:r>
        <w:rPr>
          <w:noProof/>
        </w:rPr>
        <w:fldChar w:fldCharType="begin"/>
      </w:r>
      <w:r>
        <w:rPr>
          <w:noProof/>
        </w:rPr>
        <w:instrText xml:space="preserve"> PAGEREF _Toc60651205 \h </w:instrText>
      </w:r>
      <w:r>
        <w:rPr>
          <w:noProof/>
        </w:rPr>
      </w:r>
      <w:r>
        <w:rPr>
          <w:noProof/>
        </w:rPr>
        <w:fldChar w:fldCharType="separate"/>
      </w:r>
      <w:r w:rsidR="00F204C5">
        <w:rPr>
          <w:noProof/>
        </w:rPr>
        <w:t>6</w:t>
      </w:r>
      <w:r>
        <w:rPr>
          <w:noProof/>
        </w:rPr>
        <w:fldChar w:fldCharType="end"/>
      </w:r>
    </w:p>
    <w:p w14:paraId="477E722C" w14:textId="33179283" w:rsidR="0048332D" w:rsidRDefault="0048332D">
      <w:pPr>
        <w:pStyle w:val="TOC2"/>
        <w:rPr>
          <w:rFonts w:asciiTheme="minorHAnsi" w:eastAsiaTheme="minorEastAsia" w:hAnsiTheme="minorHAnsi" w:cstheme="minorBidi"/>
          <w:noProof/>
          <w:szCs w:val="22"/>
        </w:rPr>
      </w:pPr>
      <w:r w:rsidRPr="00BB3D78">
        <w:rPr>
          <w:rFonts w:cs="Arial"/>
          <w:noProof/>
        </w:rPr>
        <w:t>2.6</w:t>
      </w:r>
      <w:r>
        <w:rPr>
          <w:rFonts w:asciiTheme="minorHAnsi" w:eastAsiaTheme="minorEastAsia" w:hAnsiTheme="minorHAnsi" w:cstheme="minorBidi"/>
          <w:noProof/>
          <w:szCs w:val="22"/>
        </w:rPr>
        <w:tab/>
      </w:r>
      <w:r w:rsidRPr="00BB3D78">
        <w:rPr>
          <w:rFonts w:cs="Arial"/>
          <w:noProof/>
        </w:rPr>
        <w:t>Qualification Application Review</w:t>
      </w:r>
      <w:r>
        <w:rPr>
          <w:noProof/>
        </w:rPr>
        <w:tab/>
      </w:r>
      <w:r>
        <w:rPr>
          <w:noProof/>
        </w:rPr>
        <w:fldChar w:fldCharType="begin"/>
      </w:r>
      <w:r>
        <w:rPr>
          <w:noProof/>
        </w:rPr>
        <w:instrText xml:space="preserve"> PAGEREF _Toc60651206 \h </w:instrText>
      </w:r>
      <w:r>
        <w:rPr>
          <w:noProof/>
        </w:rPr>
      </w:r>
      <w:r>
        <w:rPr>
          <w:noProof/>
        </w:rPr>
        <w:fldChar w:fldCharType="separate"/>
      </w:r>
      <w:r w:rsidR="00F204C5">
        <w:rPr>
          <w:noProof/>
        </w:rPr>
        <w:t>7</w:t>
      </w:r>
      <w:r>
        <w:rPr>
          <w:noProof/>
        </w:rPr>
        <w:fldChar w:fldCharType="end"/>
      </w:r>
    </w:p>
    <w:p w14:paraId="58EECAAA" w14:textId="3655CE3A" w:rsidR="0048332D" w:rsidRDefault="0048332D">
      <w:pPr>
        <w:pStyle w:val="TOC2"/>
        <w:rPr>
          <w:rFonts w:asciiTheme="minorHAnsi" w:eastAsiaTheme="minorEastAsia" w:hAnsiTheme="minorHAnsi" w:cstheme="minorBidi"/>
          <w:noProof/>
          <w:szCs w:val="22"/>
        </w:rPr>
      </w:pPr>
      <w:r w:rsidRPr="00BB3D78">
        <w:rPr>
          <w:rFonts w:cs="Arial"/>
          <w:noProof/>
        </w:rPr>
        <w:t>2.7</w:t>
      </w:r>
      <w:r>
        <w:rPr>
          <w:rFonts w:asciiTheme="minorHAnsi" w:eastAsiaTheme="minorEastAsia" w:hAnsiTheme="minorHAnsi" w:cstheme="minorBidi"/>
          <w:noProof/>
          <w:szCs w:val="22"/>
        </w:rPr>
        <w:tab/>
      </w:r>
      <w:r w:rsidRPr="00BB3D78">
        <w:rPr>
          <w:rFonts w:cs="Arial"/>
          <w:noProof/>
        </w:rPr>
        <w:t>Intent to Bid Submittal and Review</w:t>
      </w:r>
      <w:r>
        <w:rPr>
          <w:noProof/>
        </w:rPr>
        <w:tab/>
      </w:r>
      <w:r>
        <w:rPr>
          <w:noProof/>
        </w:rPr>
        <w:fldChar w:fldCharType="begin"/>
      </w:r>
      <w:r>
        <w:rPr>
          <w:noProof/>
        </w:rPr>
        <w:instrText xml:space="preserve"> PAGEREF _Toc60651207 \h </w:instrText>
      </w:r>
      <w:r>
        <w:rPr>
          <w:noProof/>
        </w:rPr>
      </w:r>
      <w:r>
        <w:rPr>
          <w:noProof/>
        </w:rPr>
        <w:fldChar w:fldCharType="separate"/>
      </w:r>
      <w:r w:rsidR="00F204C5">
        <w:rPr>
          <w:noProof/>
        </w:rPr>
        <w:t>7</w:t>
      </w:r>
      <w:r>
        <w:rPr>
          <w:noProof/>
        </w:rPr>
        <w:fldChar w:fldCharType="end"/>
      </w:r>
    </w:p>
    <w:p w14:paraId="5BE1BCF0" w14:textId="56307C21" w:rsidR="0048332D" w:rsidRDefault="0048332D">
      <w:pPr>
        <w:pStyle w:val="TOC2"/>
        <w:rPr>
          <w:rFonts w:asciiTheme="minorHAnsi" w:eastAsiaTheme="minorEastAsia" w:hAnsiTheme="minorHAnsi" w:cstheme="minorBidi"/>
          <w:noProof/>
          <w:szCs w:val="22"/>
        </w:rPr>
      </w:pPr>
      <w:r w:rsidRPr="00BB3D78">
        <w:rPr>
          <w:rFonts w:cs="Arial"/>
          <w:noProof/>
          <w:lang w:eastAsia="ar-SA"/>
        </w:rPr>
        <w:t>2.8</w:t>
      </w:r>
      <w:r>
        <w:rPr>
          <w:rFonts w:asciiTheme="minorHAnsi" w:eastAsiaTheme="minorEastAsia" w:hAnsiTheme="minorHAnsi" w:cstheme="minorBidi"/>
          <w:noProof/>
          <w:szCs w:val="22"/>
        </w:rPr>
        <w:tab/>
      </w:r>
      <w:r>
        <w:rPr>
          <w:noProof/>
        </w:rPr>
        <w:t>Potential Bidder</w:t>
      </w:r>
      <w:r>
        <w:rPr>
          <w:noProof/>
        </w:rPr>
        <w:tab/>
      </w:r>
      <w:r>
        <w:rPr>
          <w:noProof/>
        </w:rPr>
        <w:fldChar w:fldCharType="begin"/>
      </w:r>
      <w:r>
        <w:rPr>
          <w:noProof/>
        </w:rPr>
        <w:instrText xml:space="preserve"> PAGEREF _Toc60651208 \h </w:instrText>
      </w:r>
      <w:r>
        <w:rPr>
          <w:noProof/>
        </w:rPr>
      </w:r>
      <w:r>
        <w:rPr>
          <w:noProof/>
        </w:rPr>
        <w:fldChar w:fldCharType="separate"/>
      </w:r>
      <w:r w:rsidR="00F204C5">
        <w:rPr>
          <w:noProof/>
        </w:rPr>
        <w:t>8</w:t>
      </w:r>
      <w:r>
        <w:rPr>
          <w:noProof/>
        </w:rPr>
        <w:fldChar w:fldCharType="end"/>
      </w:r>
    </w:p>
    <w:p w14:paraId="7E1A3394" w14:textId="12C41646" w:rsidR="0048332D" w:rsidRDefault="0048332D">
      <w:pPr>
        <w:pStyle w:val="TOC2"/>
        <w:rPr>
          <w:rFonts w:asciiTheme="minorHAnsi" w:eastAsiaTheme="minorEastAsia" w:hAnsiTheme="minorHAnsi" w:cstheme="minorBidi"/>
          <w:noProof/>
          <w:szCs w:val="22"/>
        </w:rPr>
      </w:pPr>
      <w:r w:rsidRPr="00BB3D78">
        <w:rPr>
          <w:rFonts w:cs="Arial"/>
          <w:noProof/>
          <w:lang w:eastAsia="ar-SA"/>
        </w:rPr>
        <w:t>2.9</w:t>
      </w:r>
      <w:r>
        <w:rPr>
          <w:rFonts w:asciiTheme="minorHAnsi" w:eastAsiaTheme="minorEastAsia" w:hAnsiTheme="minorHAnsi" w:cstheme="minorBidi"/>
          <w:noProof/>
          <w:szCs w:val="22"/>
        </w:rPr>
        <w:tab/>
      </w:r>
      <w:r w:rsidRPr="00BB3D78">
        <w:rPr>
          <w:rFonts w:cs="Arial"/>
          <w:noProof/>
          <w:lang w:eastAsia="ar-SA"/>
        </w:rPr>
        <w:t>Financial Security</w:t>
      </w:r>
      <w:r>
        <w:rPr>
          <w:noProof/>
        </w:rPr>
        <w:tab/>
      </w:r>
      <w:r>
        <w:rPr>
          <w:noProof/>
        </w:rPr>
        <w:fldChar w:fldCharType="begin"/>
      </w:r>
      <w:r>
        <w:rPr>
          <w:noProof/>
        </w:rPr>
        <w:instrText xml:space="preserve"> PAGEREF _Toc60651209 \h </w:instrText>
      </w:r>
      <w:r>
        <w:rPr>
          <w:noProof/>
        </w:rPr>
      </w:r>
      <w:r>
        <w:rPr>
          <w:noProof/>
        </w:rPr>
        <w:fldChar w:fldCharType="separate"/>
      </w:r>
      <w:r w:rsidR="00F204C5">
        <w:rPr>
          <w:noProof/>
        </w:rPr>
        <w:t>8</w:t>
      </w:r>
      <w:r>
        <w:rPr>
          <w:noProof/>
        </w:rPr>
        <w:fldChar w:fldCharType="end"/>
      </w:r>
    </w:p>
    <w:p w14:paraId="4E39A04A" w14:textId="4F2B7DBA" w:rsidR="0048332D" w:rsidRDefault="0048332D">
      <w:pPr>
        <w:pStyle w:val="TOC3"/>
        <w:tabs>
          <w:tab w:val="left" w:pos="1200"/>
        </w:tabs>
        <w:rPr>
          <w:rFonts w:asciiTheme="minorHAnsi" w:eastAsiaTheme="minorEastAsia" w:hAnsiTheme="minorHAnsi" w:cstheme="minorBidi"/>
          <w:noProof/>
          <w:szCs w:val="22"/>
        </w:rPr>
      </w:pPr>
      <w:r>
        <w:rPr>
          <w:noProof/>
        </w:rPr>
        <w:t>2.9.1</w:t>
      </w:r>
      <w:r>
        <w:rPr>
          <w:rFonts w:asciiTheme="minorHAnsi" w:eastAsiaTheme="minorEastAsia" w:hAnsiTheme="minorHAnsi" w:cstheme="minorBidi"/>
          <w:noProof/>
          <w:szCs w:val="22"/>
        </w:rPr>
        <w:tab/>
      </w:r>
      <w:r>
        <w:rPr>
          <w:noProof/>
        </w:rPr>
        <w:t>Financial Security by Bond</w:t>
      </w:r>
      <w:r>
        <w:rPr>
          <w:noProof/>
        </w:rPr>
        <w:tab/>
      </w:r>
      <w:r>
        <w:rPr>
          <w:noProof/>
        </w:rPr>
        <w:fldChar w:fldCharType="begin"/>
      </w:r>
      <w:r>
        <w:rPr>
          <w:noProof/>
        </w:rPr>
        <w:instrText xml:space="preserve"> PAGEREF _Toc60651210 \h </w:instrText>
      </w:r>
      <w:r>
        <w:rPr>
          <w:noProof/>
        </w:rPr>
      </w:r>
      <w:r>
        <w:rPr>
          <w:noProof/>
        </w:rPr>
        <w:fldChar w:fldCharType="separate"/>
      </w:r>
      <w:r w:rsidR="00F204C5">
        <w:rPr>
          <w:noProof/>
        </w:rPr>
        <w:t>9</w:t>
      </w:r>
      <w:r>
        <w:rPr>
          <w:noProof/>
        </w:rPr>
        <w:fldChar w:fldCharType="end"/>
      </w:r>
    </w:p>
    <w:p w14:paraId="13C7038A" w14:textId="0CC8DC70" w:rsidR="0048332D" w:rsidRDefault="0048332D">
      <w:pPr>
        <w:pStyle w:val="TOC3"/>
        <w:tabs>
          <w:tab w:val="left" w:pos="1200"/>
        </w:tabs>
        <w:rPr>
          <w:rFonts w:asciiTheme="minorHAnsi" w:eastAsiaTheme="minorEastAsia" w:hAnsiTheme="minorHAnsi" w:cstheme="minorBidi"/>
          <w:noProof/>
          <w:szCs w:val="22"/>
        </w:rPr>
      </w:pPr>
      <w:r>
        <w:rPr>
          <w:noProof/>
        </w:rPr>
        <w:t>2.9.2</w:t>
      </w:r>
      <w:r>
        <w:rPr>
          <w:rFonts w:asciiTheme="minorHAnsi" w:eastAsiaTheme="minorEastAsia" w:hAnsiTheme="minorHAnsi" w:cstheme="minorBidi"/>
          <w:noProof/>
          <w:szCs w:val="22"/>
        </w:rPr>
        <w:tab/>
      </w:r>
      <w:r>
        <w:rPr>
          <w:noProof/>
        </w:rPr>
        <w:t>Financial Security by Cash (Wire Transfer)</w:t>
      </w:r>
      <w:r>
        <w:rPr>
          <w:noProof/>
        </w:rPr>
        <w:tab/>
      </w:r>
      <w:r>
        <w:rPr>
          <w:noProof/>
        </w:rPr>
        <w:fldChar w:fldCharType="begin"/>
      </w:r>
      <w:r>
        <w:rPr>
          <w:noProof/>
        </w:rPr>
        <w:instrText xml:space="preserve"> PAGEREF _Toc60651211 \h </w:instrText>
      </w:r>
      <w:r>
        <w:rPr>
          <w:noProof/>
        </w:rPr>
      </w:r>
      <w:r>
        <w:rPr>
          <w:noProof/>
        </w:rPr>
        <w:fldChar w:fldCharType="separate"/>
      </w:r>
      <w:r w:rsidR="00F204C5">
        <w:rPr>
          <w:noProof/>
        </w:rPr>
        <w:t>10</w:t>
      </w:r>
      <w:r>
        <w:rPr>
          <w:noProof/>
        </w:rPr>
        <w:fldChar w:fldCharType="end"/>
      </w:r>
    </w:p>
    <w:p w14:paraId="54DF71A4" w14:textId="5065817E" w:rsidR="0048332D" w:rsidRDefault="0048332D">
      <w:pPr>
        <w:pStyle w:val="TOC3"/>
        <w:tabs>
          <w:tab w:val="left" w:pos="1200"/>
        </w:tabs>
        <w:rPr>
          <w:rFonts w:asciiTheme="minorHAnsi" w:eastAsiaTheme="minorEastAsia" w:hAnsiTheme="minorHAnsi" w:cstheme="minorBidi"/>
          <w:noProof/>
          <w:szCs w:val="22"/>
        </w:rPr>
      </w:pPr>
      <w:r>
        <w:rPr>
          <w:noProof/>
        </w:rPr>
        <w:t>2.9.3</w:t>
      </w:r>
      <w:r>
        <w:rPr>
          <w:rFonts w:asciiTheme="minorHAnsi" w:eastAsiaTheme="minorEastAsia" w:hAnsiTheme="minorHAnsi" w:cstheme="minorBidi"/>
          <w:noProof/>
          <w:szCs w:val="22"/>
        </w:rPr>
        <w:tab/>
      </w:r>
      <w:r>
        <w:rPr>
          <w:noProof/>
        </w:rPr>
        <w:t>Financial Security by Cash (Certified Funds)</w:t>
      </w:r>
      <w:r>
        <w:rPr>
          <w:noProof/>
        </w:rPr>
        <w:tab/>
      </w:r>
      <w:r>
        <w:rPr>
          <w:noProof/>
        </w:rPr>
        <w:fldChar w:fldCharType="begin"/>
      </w:r>
      <w:r>
        <w:rPr>
          <w:noProof/>
        </w:rPr>
        <w:instrText xml:space="preserve"> PAGEREF _Toc60651212 \h </w:instrText>
      </w:r>
      <w:r>
        <w:rPr>
          <w:noProof/>
        </w:rPr>
      </w:r>
      <w:r>
        <w:rPr>
          <w:noProof/>
        </w:rPr>
        <w:fldChar w:fldCharType="separate"/>
      </w:r>
      <w:r w:rsidR="00F204C5">
        <w:rPr>
          <w:noProof/>
        </w:rPr>
        <w:t>10</w:t>
      </w:r>
      <w:r>
        <w:rPr>
          <w:noProof/>
        </w:rPr>
        <w:fldChar w:fldCharType="end"/>
      </w:r>
    </w:p>
    <w:p w14:paraId="1B177660" w14:textId="7D8CEBFA"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2.9.4</w:t>
      </w:r>
      <w:r>
        <w:rPr>
          <w:rFonts w:asciiTheme="minorHAnsi" w:eastAsiaTheme="minorEastAsia" w:hAnsiTheme="minorHAnsi" w:cstheme="minorBidi"/>
          <w:noProof/>
          <w:szCs w:val="22"/>
        </w:rPr>
        <w:tab/>
      </w:r>
      <w:r w:rsidRPr="00BB3D78">
        <w:rPr>
          <w:rFonts w:cs="Arial"/>
          <w:noProof/>
        </w:rPr>
        <w:t>Financial Security by Irrevocable Letter of Credit</w:t>
      </w:r>
      <w:r>
        <w:rPr>
          <w:noProof/>
        </w:rPr>
        <w:tab/>
      </w:r>
      <w:r>
        <w:rPr>
          <w:noProof/>
        </w:rPr>
        <w:fldChar w:fldCharType="begin"/>
      </w:r>
      <w:r>
        <w:rPr>
          <w:noProof/>
        </w:rPr>
        <w:instrText xml:space="preserve"> PAGEREF _Toc60651213 \h </w:instrText>
      </w:r>
      <w:r>
        <w:rPr>
          <w:noProof/>
        </w:rPr>
      </w:r>
      <w:r>
        <w:rPr>
          <w:noProof/>
        </w:rPr>
        <w:fldChar w:fldCharType="separate"/>
      </w:r>
      <w:r w:rsidR="00F204C5">
        <w:rPr>
          <w:noProof/>
        </w:rPr>
        <w:t>11</w:t>
      </w:r>
      <w:r>
        <w:rPr>
          <w:noProof/>
        </w:rPr>
        <w:fldChar w:fldCharType="end"/>
      </w:r>
    </w:p>
    <w:p w14:paraId="6E24F386" w14:textId="6933D853" w:rsidR="0048332D" w:rsidRDefault="0048332D">
      <w:pPr>
        <w:pStyle w:val="TOC2"/>
        <w:rPr>
          <w:rFonts w:asciiTheme="minorHAnsi" w:eastAsiaTheme="minorEastAsia" w:hAnsiTheme="minorHAnsi" w:cstheme="minorBidi"/>
          <w:noProof/>
          <w:szCs w:val="22"/>
        </w:rPr>
      </w:pPr>
      <w:r w:rsidRPr="00BB3D78">
        <w:rPr>
          <w:rFonts w:cs="Arial"/>
          <w:noProof/>
          <w:lang w:eastAsia="ar-SA"/>
        </w:rPr>
        <w:t>2.10</w:t>
      </w:r>
      <w:r>
        <w:rPr>
          <w:rFonts w:asciiTheme="minorHAnsi" w:eastAsiaTheme="minorEastAsia" w:hAnsiTheme="minorHAnsi" w:cstheme="minorBidi"/>
          <w:noProof/>
          <w:szCs w:val="22"/>
        </w:rPr>
        <w:tab/>
      </w:r>
      <w:r w:rsidRPr="00BB3D78">
        <w:rPr>
          <w:rFonts w:cs="Arial"/>
          <w:noProof/>
          <w:lang w:eastAsia="ar-SA"/>
        </w:rPr>
        <w:t>Auction Participation Notification</w:t>
      </w:r>
      <w:r>
        <w:rPr>
          <w:noProof/>
        </w:rPr>
        <w:tab/>
      </w:r>
      <w:r>
        <w:rPr>
          <w:noProof/>
        </w:rPr>
        <w:fldChar w:fldCharType="begin"/>
      </w:r>
      <w:r>
        <w:rPr>
          <w:noProof/>
        </w:rPr>
        <w:instrText xml:space="preserve"> PAGEREF _Toc60651214 \h </w:instrText>
      </w:r>
      <w:r>
        <w:rPr>
          <w:noProof/>
        </w:rPr>
      </w:r>
      <w:r>
        <w:rPr>
          <w:noProof/>
        </w:rPr>
        <w:fldChar w:fldCharType="separate"/>
      </w:r>
      <w:r w:rsidR="00F204C5">
        <w:rPr>
          <w:noProof/>
        </w:rPr>
        <w:t>11</w:t>
      </w:r>
      <w:r>
        <w:rPr>
          <w:noProof/>
        </w:rPr>
        <w:fldChar w:fldCharType="end"/>
      </w:r>
    </w:p>
    <w:p w14:paraId="1A9F53CB" w14:textId="40AC2DAC" w:rsidR="0048332D" w:rsidRDefault="0048332D">
      <w:pPr>
        <w:pStyle w:val="TOC1"/>
        <w:rPr>
          <w:rFonts w:asciiTheme="minorHAnsi" w:eastAsiaTheme="minorEastAsia" w:hAnsiTheme="minorHAnsi" w:cstheme="minorBidi"/>
          <w:noProof/>
          <w:szCs w:val="22"/>
        </w:rPr>
      </w:pPr>
      <w:r w:rsidRPr="00BB3D78">
        <w:rPr>
          <w:noProof/>
        </w:rPr>
        <w:t>3</w:t>
      </w:r>
      <w:r>
        <w:rPr>
          <w:rFonts w:asciiTheme="minorHAnsi" w:eastAsiaTheme="minorEastAsia" w:hAnsiTheme="minorHAnsi" w:cstheme="minorBidi"/>
          <w:noProof/>
          <w:szCs w:val="22"/>
        </w:rPr>
        <w:tab/>
      </w:r>
      <w:r>
        <w:rPr>
          <w:noProof/>
        </w:rPr>
        <w:t>Confidential Information</w:t>
      </w:r>
      <w:r>
        <w:rPr>
          <w:noProof/>
        </w:rPr>
        <w:tab/>
      </w:r>
      <w:r>
        <w:rPr>
          <w:noProof/>
        </w:rPr>
        <w:fldChar w:fldCharType="begin"/>
      </w:r>
      <w:r>
        <w:rPr>
          <w:noProof/>
        </w:rPr>
        <w:instrText xml:space="preserve"> PAGEREF _Toc60651215 \h </w:instrText>
      </w:r>
      <w:r>
        <w:rPr>
          <w:noProof/>
        </w:rPr>
      </w:r>
      <w:r>
        <w:rPr>
          <w:noProof/>
        </w:rPr>
        <w:fldChar w:fldCharType="separate"/>
      </w:r>
      <w:r w:rsidR="00F204C5">
        <w:rPr>
          <w:noProof/>
        </w:rPr>
        <w:t>11</w:t>
      </w:r>
      <w:r>
        <w:rPr>
          <w:noProof/>
        </w:rPr>
        <w:fldChar w:fldCharType="end"/>
      </w:r>
    </w:p>
    <w:p w14:paraId="6D5E4CD0" w14:textId="2BA2D2D1" w:rsidR="0048332D" w:rsidRDefault="0048332D">
      <w:pPr>
        <w:pStyle w:val="TOC2"/>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Limitation on Communication</w:t>
      </w:r>
      <w:r>
        <w:rPr>
          <w:noProof/>
        </w:rPr>
        <w:tab/>
      </w:r>
      <w:r>
        <w:rPr>
          <w:noProof/>
        </w:rPr>
        <w:fldChar w:fldCharType="begin"/>
      </w:r>
      <w:r>
        <w:rPr>
          <w:noProof/>
        </w:rPr>
        <w:instrText xml:space="preserve"> PAGEREF _Toc60651216 \h </w:instrText>
      </w:r>
      <w:r>
        <w:rPr>
          <w:noProof/>
        </w:rPr>
      </w:r>
      <w:r>
        <w:rPr>
          <w:noProof/>
        </w:rPr>
        <w:fldChar w:fldCharType="separate"/>
      </w:r>
      <w:r w:rsidR="00F204C5">
        <w:rPr>
          <w:noProof/>
        </w:rPr>
        <w:t>12</w:t>
      </w:r>
      <w:r>
        <w:rPr>
          <w:noProof/>
        </w:rPr>
        <w:fldChar w:fldCharType="end"/>
      </w:r>
    </w:p>
    <w:p w14:paraId="55B5BEFF" w14:textId="2C81A882" w:rsidR="0048332D" w:rsidRDefault="0048332D">
      <w:pPr>
        <w:pStyle w:val="TOC1"/>
        <w:rPr>
          <w:rFonts w:asciiTheme="minorHAnsi" w:eastAsiaTheme="minorEastAsia" w:hAnsiTheme="minorHAnsi" w:cstheme="minorBidi"/>
          <w:noProof/>
          <w:szCs w:val="22"/>
        </w:rPr>
      </w:pPr>
      <w:r w:rsidRPr="00BB3D78">
        <w:rPr>
          <w:noProof/>
          <w:lang w:eastAsia="ar-SA"/>
        </w:rPr>
        <w:t>4</w:t>
      </w:r>
      <w:r>
        <w:rPr>
          <w:rFonts w:asciiTheme="minorHAnsi" w:eastAsiaTheme="minorEastAsia" w:hAnsiTheme="minorHAnsi" w:cstheme="minorBidi"/>
          <w:noProof/>
          <w:szCs w:val="22"/>
        </w:rPr>
        <w:tab/>
      </w:r>
      <w:r>
        <w:rPr>
          <w:noProof/>
          <w:lang w:eastAsia="ar-SA"/>
        </w:rPr>
        <w:t>Market Monitor</w:t>
      </w:r>
      <w:r>
        <w:rPr>
          <w:noProof/>
        </w:rPr>
        <w:tab/>
      </w:r>
      <w:r>
        <w:rPr>
          <w:noProof/>
        </w:rPr>
        <w:fldChar w:fldCharType="begin"/>
      </w:r>
      <w:r>
        <w:rPr>
          <w:noProof/>
        </w:rPr>
        <w:instrText xml:space="preserve"> PAGEREF _Toc60651217 \h </w:instrText>
      </w:r>
      <w:r>
        <w:rPr>
          <w:noProof/>
        </w:rPr>
      </w:r>
      <w:r>
        <w:rPr>
          <w:noProof/>
        </w:rPr>
        <w:fldChar w:fldCharType="separate"/>
      </w:r>
      <w:r w:rsidR="00F204C5">
        <w:rPr>
          <w:noProof/>
        </w:rPr>
        <w:t>12</w:t>
      </w:r>
      <w:r>
        <w:rPr>
          <w:noProof/>
        </w:rPr>
        <w:fldChar w:fldCharType="end"/>
      </w:r>
    </w:p>
    <w:p w14:paraId="386D2B28" w14:textId="4407D4F2" w:rsidR="0048332D" w:rsidRDefault="0048332D">
      <w:pPr>
        <w:pStyle w:val="TOC1"/>
        <w:rPr>
          <w:rFonts w:asciiTheme="minorHAnsi" w:eastAsiaTheme="minorEastAsia" w:hAnsiTheme="minorHAnsi" w:cstheme="minorBidi"/>
          <w:noProof/>
          <w:szCs w:val="22"/>
        </w:rPr>
      </w:pPr>
      <w:r w:rsidRPr="00BB3D78">
        <w:rPr>
          <w:noProof/>
        </w:rPr>
        <w:t>5</w:t>
      </w:r>
      <w:r>
        <w:rPr>
          <w:rFonts w:asciiTheme="minorHAnsi" w:eastAsiaTheme="minorEastAsia" w:hAnsiTheme="minorHAnsi" w:cstheme="minorBidi"/>
          <w:noProof/>
          <w:szCs w:val="22"/>
        </w:rPr>
        <w:tab/>
      </w:r>
      <w:r>
        <w:rPr>
          <w:noProof/>
        </w:rPr>
        <w:t>Pre-auction Process</w:t>
      </w:r>
      <w:r>
        <w:rPr>
          <w:noProof/>
        </w:rPr>
        <w:tab/>
      </w:r>
      <w:r>
        <w:rPr>
          <w:noProof/>
        </w:rPr>
        <w:fldChar w:fldCharType="begin"/>
      </w:r>
      <w:r>
        <w:rPr>
          <w:noProof/>
        </w:rPr>
        <w:instrText xml:space="preserve"> PAGEREF _Toc60651218 \h </w:instrText>
      </w:r>
      <w:r>
        <w:rPr>
          <w:noProof/>
        </w:rPr>
      </w:r>
      <w:r>
        <w:rPr>
          <w:noProof/>
        </w:rPr>
        <w:fldChar w:fldCharType="separate"/>
      </w:r>
      <w:r w:rsidR="00F204C5">
        <w:rPr>
          <w:noProof/>
        </w:rPr>
        <w:t>12</w:t>
      </w:r>
      <w:r>
        <w:rPr>
          <w:noProof/>
        </w:rPr>
        <w:fldChar w:fldCharType="end"/>
      </w:r>
    </w:p>
    <w:p w14:paraId="4F1D744C" w14:textId="223B2ED5" w:rsidR="0048332D" w:rsidRDefault="0048332D">
      <w:pPr>
        <w:pStyle w:val="TOC2"/>
        <w:rPr>
          <w:rFonts w:asciiTheme="minorHAnsi" w:eastAsiaTheme="minorEastAsia" w:hAnsiTheme="minorHAnsi" w:cstheme="minorBidi"/>
          <w:noProof/>
          <w:szCs w:val="22"/>
        </w:rPr>
      </w:pPr>
      <w:r w:rsidRPr="00BB3D78">
        <w:rPr>
          <w:rFonts w:cs="Arial"/>
          <w:noProof/>
          <w:lang w:eastAsia="ar-SA"/>
        </w:rPr>
        <w:t>5.1</w:t>
      </w:r>
      <w:r>
        <w:rPr>
          <w:rFonts w:asciiTheme="minorHAnsi" w:eastAsiaTheme="minorEastAsia" w:hAnsiTheme="minorHAnsi" w:cstheme="minorBidi"/>
          <w:noProof/>
          <w:szCs w:val="22"/>
        </w:rPr>
        <w:tab/>
      </w:r>
      <w:r w:rsidRPr="00BB3D78">
        <w:rPr>
          <w:rFonts w:cs="Arial"/>
          <w:noProof/>
          <w:lang w:eastAsia="ar-SA"/>
        </w:rPr>
        <w:t>Auction Tutorials</w:t>
      </w:r>
      <w:r>
        <w:rPr>
          <w:noProof/>
        </w:rPr>
        <w:tab/>
      </w:r>
      <w:r>
        <w:rPr>
          <w:noProof/>
        </w:rPr>
        <w:fldChar w:fldCharType="begin"/>
      </w:r>
      <w:r>
        <w:rPr>
          <w:noProof/>
        </w:rPr>
        <w:instrText xml:space="preserve"> PAGEREF _Toc60651219 \h </w:instrText>
      </w:r>
      <w:r>
        <w:rPr>
          <w:noProof/>
        </w:rPr>
      </w:r>
      <w:r>
        <w:rPr>
          <w:noProof/>
        </w:rPr>
        <w:fldChar w:fldCharType="separate"/>
      </w:r>
      <w:r w:rsidR="00F204C5">
        <w:rPr>
          <w:noProof/>
        </w:rPr>
        <w:t>12</w:t>
      </w:r>
      <w:r>
        <w:rPr>
          <w:noProof/>
        </w:rPr>
        <w:fldChar w:fldCharType="end"/>
      </w:r>
    </w:p>
    <w:p w14:paraId="38036E7D" w14:textId="00F2FCD1" w:rsidR="0048332D" w:rsidRDefault="0048332D">
      <w:pPr>
        <w:pStyle w:val="TOC2"/>
        <w:rPr>
          <w:rFonts w:asciiTheme="minorHAnsi" w:eastAsiaTheme="minorEastAsia" w:hAnsiTheme="minorHAnsi" w:cstheme="minorBidi"/>
          <w:noProof/>
          <w:szCs w:val="22"/>
        </w:rPr>
      </w:pPr>
      <w:r w:rsidRPr="00BB3D78">
        <w:rPr>
          <w:rFonts w:cs="Arial"/>
          <w:noProof/>
          <w:lang w:eastAsia="ar-SA"/>
        </w:rPr>
        <w:t>5.2</w:t>
      </w:r>
      <w:r>
        <w:rPr>
          <w:rFonts w:asciiTheme="minorHAnsi" w:eastAsiaTheme="minorEastAsia" w:hAnsiTheme="minorHAnsi" w:cstheme="minorBidi"/>
          <w:noProof/>
          <w:szCs w:val="22"/>
        </w:rPr>
        <w:tab/>
      </w:r>
      <w:r w:rsidRPr="00BB3D78">
        <w:rPr>
          <w:rFonts w:cs="Arial"/>
          <w:noProof/>
          <w:lang w:eastAsia="ar-SA"/>
        </w:rPr>
        <w:t>Electronic Question Submittal</w:t>
      </w:r>
      <w:r>
        <w:rPr>
          <w:noProof/>
        </w:rPr>
        <w:tab/>
      </w:r>
      <w:r>
        <w:rPr>
          <w:noProof/>
        </w:rPr>
        <w:fldChar w:fldCharType="begin"/>
      </w:r>
      <w:r>
        <w:rPr>
          <w:noProof/>
        </w:rPr>
        <w:instrText xml:space="preserve"> PAGEREF _Toc60651220 \h </w:instrText>
      </w:r>
      <w:r>
        <w:rPr>
          <w:noProof/>
        </w:rPr>
      </w:r>
      <w:r>
        <w:rPr>
          <w:noProof/>
        </w:rPr>
        <w:fldChar w:fldCharType="separate"/>
      </w:r>
      <w:r w:rsidR="00F204C5">
        <w:rPr>
          <w:noProof/>
        </w:rPr>
        <w:t>12</w:t>
      </w:r>
      <w:r>
        <w:rPr>
          <w:noProof/>
        </w:rPr>
        <w:fldChar w:fldCharType="end"/>
      </w:r>
    </w:p>
    <w:p w14:paraId="76B273F2" w14:textId="2841BE63" w:rsidR="0048332D" w:rsidRDefault="0048332D">
      <w:pPr>
        <w:pStyle w:val="TOC2"/>
        <w:rPr>
          <w:rFonts w:asciiTheme="minorHAnsi" w:eastAsiaTheme="minorEastAsia" w:hAnsiTheme="minorHAnsi" w:cstheme="minorBidi"/>
          <w:noProof/>
          <w:szCs w:val="22"/>
        </w:rPr>
      </w:pPr>
      <w:r>
        <w:rPr>
          <w:noProof/>
        </w:rPr>
        <w:t>5.3</w:t>
      </w:r>
      <w:r>
        <w:rPr>
          <w:rFonts w:asciiTheme="minorHAnsi" w:eastAsiaTheme="minorEastAsia" w:hAnsiTheme="minorHAnsi" w:cstheme="minorBidi"/>
          <w:noProof/>
          <w:szCs w:val="22"/>
        </w:rPr>
        <w:tab/>
      </w:r>
      <w:r>
        <w:rPr>
          <w:noProof/>
        </w:rPr>
        <w:t>Auction Platform Username and Password</w:t>
      </w:r>
      <w:r>
        <w:rPr>
          <w:noProof/>
        </w:rPr>
        <w:tab/>
      </w:r>
      <w:r>
        <w:rPr>
          <w:noProof/>
        </w:rPr>
        <w:fldChar w:fldCharType="begin"/>
      </w:r>
      <w:r>
        <w:rPr>
          <w:noProof/>
        </w:rPr>
        <w:instrText xml:space="preserve"> PAGEREF _Toc60651221 \h </w:instrText>
      </w:r>
      <w:r>
        <w:rPr>
          <w:noProof/>
        </w:rPr>
      </w:r>
      <w:r>
        <w:rPr>
          <w:noProof/>
        </w:rPr>
        <w:fldChar w:fldCharType="separate"/>
      </w:r>
      <w:r w:rsidR="00F204C5">
        <w:rPr>
          <w:noProof/>
        </w:rPr>
        <w:t>13</w:t>
      </w:r>
      <w:r>
        <w:rPr>
          <w:noProof/>
        </w:rPr>
        <w:fldChar w:fldCharType="end"/>
      </w:r>
    </w:p>
    <w:p w14:paraId="3716F025" w14:textId="76141F34" w:rsidR="0048332D" w:rsidRDefault="0048332D">
      <w:pPr>
        <w:pStyle w:val="TOC2"/>
        <w:rPr>
          <w:rFonts w:asciiTheme="minorHAnsi" w:eastAsiaTheme="minorEastAsia" w:hAnsiTheme="minorHAnsi" w:cstheme="minorBidi"/>
          <w:noProof/>
          <w:szCs w:val="22"/>
        </w:rPr>
      </w:pPr>
      <w:r>
        <w:rPr>
          <w:noProof/>
        </w:rPr>
        <w:t>5.4</w:t>
      </w:r>
      <w:r>
        <w:rPr>
          <w:rFonts w:asciiTheme="minorHAnsi" w:eastAsiaTheme="minorEastAsia" w:hAnsiTheme="minorHAnsi" w:cstheme="minorBidi"/>
          <w:noProof/>
          <w:szCs w:val="22"/>
        </w:rPr>
        <w:tab/>
      </w:r>
      <w:r>
        <w:rPr>
          <w:noProof/>
        </w:rPr>
        <w:t>Auction Platform Training Sessions</w:t>
      </w:r>
      <w:r>
        <w:rPr>
          <w:noProof/>
        </w:rPr>
        <w:tab/>
      </w:r>
      <w:r>
        <w:rPr>
          <w:noProof/>
        </w:rPr>
        <w:fldChar w:fldCharType="begin"/>
      </w:r>
      <w:r>
        <w:rPr>
          <w:noProof/>
        </w:rPr>
        <w:instrText xml:space="preserve"> PAGEREF _Toc60651222 \h </w:instrText>
      </w:r>
      <w:r>
        <w:rPr>
          <w:noProof/>
        </w:rPr>
      </w:r>
      <w:r>
        <w:rPr>
          <w:noProof/>
        </w:rPr>
        <w:fldChar w:fldCharType="separate"/>
      </w:r>
      <w:r w:rsidR="00F204C5">
        <w:rPr>
          <w:noProof/>
        </w:rPr>
        <w:t>13</w:t>
      </w:r>
      <w:r>
        <w:rPr>
          <w:noProof/>
        </w:rPr>
        <w:fldChar w:fldCharType="end"/>
      </w:r>
    </w:p>
    <w:p w14:paraId="06077E35" w14:textId="379DD56B" w:rsidR="0048332D" w:rsidRDefault="0048332D">
      <w:pPr>
        <w:pStyle w:val="TOC1"/>
        <w:rPr>
          <w:rFonts w:asciiTheme="minorHAnsi" w:eastAsiaTheme="minorEastAsia" w:hAnsiTheme="minorHAnsi" w:cstheme="minorBidi"/>
          <w:noProof/>
          <w:szCs w:val="22"/>
        </w:rPr>
      </w:pPr>
      <w:r w:rsidRPr="00BB3D78">
        <w:rPr>
          <w:noProof/>
        </w:rPr>
        <w:t>6</w:t>
      </w:r>
      <w:r>
        <w:rPr>
          <w:rFonts w:asciiTheme="minorHAnsi" w:eastAsiaTheme="minorEastAsia" w:hAnsiTheme="minorHAnsi" w:cstheme="minorBidi"/>
          <w:noProof/>
          <w:szCs w:val="22"/>
        </w:rPr>
        <w:tab/>
      </w:r>
      <w:r>
        <w:rPr>
          <w:noProof/>
        </w:rPr>
        <w:t>Auction Process</w:t>
      </w:r>
      <w:r>
        <w:rPr>
          <w:noProof/>
        </w:rPr>
        <w:tab/>
      </w:r>
      <w:r>
        <w:rPr>
          <w:noProof/>
        </w:rPr>
        <w:fldChar w:fldCharType="begin"/>
      </w:r>
      <w:r>
        <w:rPr>
          <w:noProof/>
        </w:rPr>
        <w:instrText xml:space="preserve"> PAGEREF _Toc60651223 \h </w:instrText>
      </w:r>
      <w:r>
        <w:rPr>
          <w:noProof/>
        </w:rPr>
      </w:r>
      <w:r>
        <w:rPr>
          <w:noProof/>
        </w:rPr>
        <w:fldChar w:fldCharType="separate"/>
      </w:r>
      <w:r w:rsidR="00F204C5">
        <w:rPr>
          <w:noProof/>
        </w:rPr>
        <w:t>13</w:t>
      </w:r>
      <w:r>
        <w:rPr>
          <w:noProof/>
        </w:rPr>
        <w:fldChar w:fldCharType="end"/>
      </w:r>
    </w:p>
    <w:p w14:paraId="688164A9" w14:textId="57ECCAFB" w:rsidR="0048332D" w:rsidRDefault="0048332D">
      <w:pPr>
        <w:pStyle w:val="TOC2"/>
        <w:rPr>
          <w:rFonts w:asciiTheme="minorHAnsi" w:eastAsiaTheme="minorEastAsia" w:hAnsiTheme="minorHAnsi" w:cstheme="minorBidi"/>
          <w:noProof/>
          <w:szCs w:val="22"/>
        </w:rPr>
      </w:pPr>
      <w:r w:rsidRPr="00BB3D78">
        <w:rPr>
          <w:rFonts w:cs="Arial"/>
          <w:noProof/>
          <w:lang w:eastAsia="ar-SA"/>
        </w:rPr>
        <w:t>6.1</w:t>
      </w:r>
      <w:r>
        <w:rPr>
          <w:rFonts w:asciiTheme="minorHAnsi" w:eastAsiaTheme="minorEastAsia" w:hAnsiTheme="minorHAnsi" w:cstheme="minorBidi"/>
          <w:noProof/>
          <w:szCs w:val="22"/>
        </w:rPr>
        <w:tab/>
      </w:r>
      <w:r w:rsidRPr="00BB3D78">
        <w:rPr>
          <w:rFonts w:cs="Arial"/>
          <w:noProof/>
          <w:lang w:eastAsia="ar-SA"/>
        </w:rPr>
        <w:t>Auction Overview</w:t>
      </w:r>
      <w:r>
        <w:rPr>
          <w:noProof/>
        </w:rPr>
        <w:tab/>
      </w:r>
      <w:r>
        <w:rPr>
          <w:noProof/>
        </w:rPr>
        <w:fldChar w:fldCharType="begin"/>
      </w:r>
      <w:r>
        <w:rPr>
          <w:noProof/>
        </w:rPr>
        <w:instrText xml:space="preserve"> PAGEREF _Toc60651224 \h </w:instrText>
      </w:r>
      <w:r>
        <w:rPr>
          <w:noProof/>
        </w:rPr>
      </w:r>
      <w:r>
        <w:rPr>
          <w:noProof/>
        </w:rPr>
        <w:fldChar w:fldCharType="separate"/>
      </w:r>
      <w:r w:rsidR="00F204C5">
        <w:rPr>
          <w:noProof/>
        </w:rPr>
        <w:t>13</w:t>
      </w:r>
      <w:r>
        <w:rPr>
          <w:noProof/>
        </w:rPr>
        <w:fldChar w:fldCharType="end"/>
      </w:r>
    </w:p>
    <w:p w14:paraId="46FF8415" w14:textId="0C6F71F5" w:rsidR="0048332D" w:rsidRDefault="0048332D">
      <w:pPr>
        <w:pStyle w:val="TOC3"/>
        <w:tabs>
          <w:tab w:val="left" w:pos="1200"/>
        </w:tabs>
        <w:rPr>
          <w:rFonts w:asciiTheme="minorHAnsi" w:eastAsiaTheme="minorEastAsia" w:hAnsiTheme="minorHAnsi" w:cstheme="minorBidi"/>
          <w:noProof/>
          <w:szCs w:val="22"/>
        </w:rPr>
      </w:pPr>
      <w:r>
        <w:rPr>
          <w:noProof/>
        </w:rPr>
        <w:t>6.1.1</w:t>
      </w:r>
      <w:r>
        <w:rPr>
          <w:rFonts w:asciiTheme="minorHAnsi" w:eastAsiaTheme="minorEastAsia" w:hAnsiTheme="minorHAnsi" w:cstheme="minorBidi"/>
          <w:noProof/>
          <w:szCs w:val="22"/>
        </w:rPr>
        <w:tab/>
      </w:r>
      <w:r>
        <w:rPr>
          <w:noProof/>
        </w:rPr>
        <w:t>Random Number Generation</w:t>
      </w:r>
      <w:r>
        <w:rPr>
          <w:noProof/>
        </w:rPr>
        <w:tab/>
      </w:r>
      <w:r>
        <w:rPr>
          <w:noProof/>
        </w:rPr>
        <w:fldChar w:fldCharType="begin"/>
      </w:r>
      <w:r>
        <w:rPr>
          <w:noProof/>
        </w:rPr>
        <w:instrText xml:space="preserve"> PAGEREF _Toc60651225 \h </w:instrText>
      </w:r>
      <w:r>
        <w:rPr>
          <w:noProof/>
        </w:rPr>
      </w:r>
      <w:r>
        <w:rPr>
          <w:noProof/>
        </w:rPr>
        <w:fldChar w:fldCharType="separate"/>
      </w:r>
      <w:r w:rsidR="00F204C5">
        <w:rPr>
          <w:noProof/>
        </w:rPr>
        <w:t>21</w:t>
      </w:r>
      <w:r>
        <w:rPr>
          <w:noProof/>
        </w:rPr>
        <w:fldChar w:fldCharType="end"/>
      </w:r>
    </w:p>
    <w:p w14:paraId="537AE78E" w14:textId="28B052E5" w:rsidR="0048332D" w:rsidRDefault="0048332D">
      <w:pPr>
        <w:pStyle w:val="TOC2"/>
        <w:rPr>
          <w:rFonts w:asciiTheme="minorHAnsi" w:eastAsiaTheme="minorEastAsia" w:hAnsiTheme="minorHAnsi" w:cstheme="minorBidi"/>
          <w:noProof/>
          <w:szCs w:val="22"/>
        </w:rPr>
      </w:pPr>
      <w:r>
        <w:rPr>
          <w:noProof/>
        </w:rPr>
        <w:t>6.2</w:t>
      </w:r>
      <w:r>
        <w:rPr>
          <w:rFonts w:asciiTheme="minorHAnsi" w:eastAsiaTheme="minorEastAsia" w:hAnsiTheme="minorHAnsi" w:cstheme="minorBidi"/>
          <w:noProof/>
          <w:szCs w:val="22"/>
        </w:rPr>
        <w:tab/>
      </w:r>
      <w:r>
        <w:rPr>
          <w:noProof/>
        </w:rPr>
        <w:t>Bid Limitations</w:t>
      </w:r>
      <w:r>
        <w:rPr>
          <w:noProof/>
        </w:rPr>
        <w:tab/>
      </w:r>
      <w:r>
        <w:rPr>
          <w:noProof/>
        </w:rPr>
        <w:fldChar w:fldCharType="begin"/>
      </w:r>
      <w:r>
        <w:rPr>
          <w:noProof/>
        </w:rPr>
        <w:instrText xml:space="preserve"> PAGEREF _Toc60651226 \h </w:instrText>
      </w:r>
      <w:r>
        <w:rPr>
          <w:noProof/>
        </w:rPr>
      </w:r>
      <w:r>
        <w:rPr>
          <w:noProof/>
        </w:rPr>
        <w:fldChar w:fldCharType="separate"/>
      </w:r>
      <w:r w:rsidR="00F204C5">
        <w:rPr>
          <w:noProof/>
        </w:rPr>
        <w:t>21</w:t>
      </w:r>
      <w:r>
        <w:rPr>
          <w:noProof/>
        </w:rPr>
        <w:fldChar w:fldCharType="end"/>
      </w:r>
    </w:p>
    <w:p w14:paraId="2D1208D4" w14:textId="45E6A419" w:rsidR="0048332D" w:rsidRDefault="0048332D">
      <w:pPr>
        <w:pStyle w:val="TOC3"/>
        <w:tabs>
          <w:tab w:val="left" w:pos="1200"/>
        </w:tabs>
        <w:rPr>
          <w:rFonts w:asciiTheme="minorHAnsi" w:eastAsiaTheme="minorEastAsia" w:hAnsiTheme="minorHAnsi" w:cstheme="minorBidi"/>
          <w:noProof/>
          <w:szCs w:val="22"/>
        </w:rPr>
      </w:pPr>
      <w:r>
        <w:rPr>
          <w:noProof/>
        </w:rPr>
        <w:t>6.2.1</w:t>
      </w:r>
      <w:r>
        <w:rPr>
          <w:rFonts w:asciiTheme="minorHAnsi" w:eastAsiaTheme="minorEastAsia" w:hAnsiTheme="minorHAnsi" w:cstheme="minorBidi"/>
          <w:noProof/>
          <w:szCs w:val="22"/>
        </w:rPr>
        <w:tab/>
      </w:r>
      <w:r>
        <w:rPr>
          <w:noProof/>
        </w:rPr>
        <w:t>Minimum Reserve Price Bid Limitation</w:t>
      </w:r>
      <w:r>
        <w:rPr>
          <w:noProof/>
        </w:rPr>
        <w:tab/>
      </w:r>
      <w:r>
        <w:rPr>
          <w:noProof/>
        </w:rPr>
        <w:fldChar w:fldCharType="begin"/>
      </w:r>
      <w:r>
        <w:rPr>
          <w:noProof/>
        </w:rPr>
        <w:instrText xml:space="preserve"> PAGEREF _Toc60651227 \h </w:instrText>
      </w:r>
      <w:r>
        <w:rPr>
          <w:noProof/>
        </w:rPr>
      </w:r>
      <w:r>
        <w:rPr>
          <w:noProof/>
        </w:rPr>
        <w:fldChar w:fldCharType="separate"/>
      </w:r>
      <w:r w:rsidR="00F204C5">
        <w:rPr>
          <w:noProof/>
        </w:rPr>
        <w:t>21</w:t>
      </w:r>
      <w:r>
        <w:rPr>
          <w:noProof/>
        </w:rPr>
        <w:fldChar w:fldCharType="end"/>
      </w:r>
    </w:p>
    <w:p w14:paraId="27E9897B" w14:textId="6DE654E7" w:rsidR="0048332D" w:rsidRDefault="0048332D">
      <w:pPr>
        <w:pStyle w:val="TOC3"/>
        <w:tabs>
          <w:tab w:val="left" w:pos="1200"/>
        </w:tabs>
        <w:rPr>
          <w:rFonts w:asciiTheme="minorHAnsi" w:eastAsiaTheme="minorEastAsia" w:hAnsiTheme="minorHAnsi" w:cstheme="minorBidi"/>
          <w:noProof/>
          <w:szCs w:val="22"/>
        </w:rPr>
      </w:pPr>
      <w:r>
        <w:rPr>
          <w:noProof/>
        </w:rPr>
        <w:t>6.2.2</w:t>
      </w:r>
      <w:r>
        <w:rPr>
          <w:rFonts w:asciiTheme="minorHAnsi" w:eastAsiaTheme="minorEastAsia" w:hAnsiTheme="minorHAnsi" w:cstheme="minorBidi"/>
          <w:noProof/>
          <w:szCs w:val="22"/>
        </w:rPr>
        <w:tab/>
      </w:r>
      <w:r>
        <w:rPr>
          <w:noProof/>
        </w:rPr>
        <w:t>Financial Security Bid Limitation</w:t>
      </w:r>
      <w:r>
        <w:rPr>
          <w:noProof/>
        </w:rPr>
        <w:tab/>
      </w:r>
      <w:r>
        <w:rPr>
          <w:noProof/>
        </w:rPr>
        <w:fldChar w:fldCharType="begin"/>
      </w:r>
      <w:r>
        <w:rPr>
          <w:noProof/>
        </w:rPr>
        <w:instrText xml:space="preserve"> PAGEREF _Toc60651228 \h </w:instrText>
      </w:r>
      <w:r>
        <w:rPr>
          <w:noProof/>
        </w:rPr>
      </w:r>
      <w:r>
        <w:rPr>
          <w:noProof/>
        </w:rPr>
        <w:fldChar w:fldCharType="separate"/>
      </w:r>
      <w:r w:rsidR="00F204C5">
        <w:rPr>
          <w:noProof/>
        </w:rPr>
        <w:t>21</w:t>
      </w:r>
      <w:r>
        <w:rPr>
          <w:noProof/>
        </w:rPr>
        <w:fldChar w:fldCharType="end"/>
      </w:r>
    </w:p>
    <w:p w14:paraId="454BECB4" w14:textId="0AA2FF92" w:rsidR="0048332D" w:rsidRDefault="0048332D">
      <w:pPr>
        <w:pStyle w:val="TOC3"/>
        <w:tabs>
          <w:tab w:val="left" w:pos="1200"/>
        </w:tabs>
        <w:rPr>
          <w:rFonts w:asciiTheme="minorHAnsi" w:eastAsiaTheme="minorEastAsia" w:hAnsiTheme="minorHAnsi" w:cstheme="minorBidi"/>
          <w:noProof/>
          <w:szCs w:val="22"/>
        </w:rPr>
      </w:pPr>
      <w:r>
        <w:rPr>
          <w:noProof/>
        </w:rPr>
        <w:t>6.2.3</w:t>
      </w:r>
      <w:r>
        <w:rPr>
          <w:rFonts w:asciiTheme="minorHAnsi" w:eastAsiaTheme="minorEastAsia" w:hAnsiTheme="minorHAnsi" w:cstheme="minorBidi"/>
          <w:noProof/>
          <w:szCs w:val="22"/>
        </w:rPr>
        <w:tab/>
      </w:r>
      <w:r>
        <w:rPr>
          <w:noProof/>
        </w:rPr>
        <w:t>Quantity of CO</w:t>
      </w:r>
      <w:r w:rsidRPr="00BB3D78">
        <w:rPr>
          <w:noProof/>
          <w:vertAlign w:val="subscript"/>
        </w:rPr>
        <w:t>2</w:t>
      </w:r>
      <w:r>
        <w:rPr>
          <w:noProof/>
        </w:rPr>
        <w:t xml:space="preserve"> Allowances Bid Limitation</w:t>
      </w:r>
      <w:r>
        <w:rPr>
          <w:noProof/>
        </w:rPr>
        <w:tab/>
      </w:r>
      <w:r>
        <w:rPr>
          <w:noProof/>
        </w:rPr>
        <w:fldChar w:fldCharType="begin"/>
      </w:r>
      <w:r>
        <w:rPr>
          <w:noProof/>
        </w:rPr>
        <w:instrText xml:space="preserve"> PAGEREF _Toc60651229 \h </w:instrText>
      </w:r>
      <w:r>
        <w:rPr>
          <w:noProof/>
        </w:rPr>
      </w:r>
      <w:r>
        <w:rPr>
          <w:noProof/>
        </w:rPr>
        <w:fldChar w:fldCharType="separate"/>
      </w:r>
      <w:r w:rsidR="00F204C5">
        <w:rPr>
          <w:noProof/>
        </w:rPr>
        <w:t>23</w:t>
      </w:r>
      <w:r>
        <w:rPr>
          <w:noProof/>
        </w:rPr>
        <w:fldChar w:fldCharType="end"/>
      </w:r>
    </w:p>
    <w:p w14:paraId="0CC49800" w14:textId="08FCBF1B"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6.2.3.1</w:t>
      </w:r>
      <w:r>
        <w:rPr>
          <w:rFonts w:asciiTheme="minorHAnsi" w:eastAsiaTheme="minorEastAsia" w:hAnsiTheme="minorHAnsi" w:cstheme="minorBidi"/>
          <w:noProof/>
          <w:szCs w:val="22"/>
        </w:rPr>
        <w:tab/>
      </w:r>
      <w:r>
        <w:rPr>
          <w:noProof/>
        </w:rPr>
        <w:t>Identifying Direct and Indirect Corporate Associations</w:t>
      </w:r>
      <w:r>
        <w:rPr>
          <w:noProof/>
        </w:rPr>
        <w:tab/>
      </w:r>
      <w:r>
        <w:rPr>
          <w:noProof/>
        </w:rPr>
        <w:fldChar w:fldCharType="begin"/>
      </w:r>
      <w:r>
        <w:rPr>
          <w:noProof/>
        </w:rPr>
        <w:instrText xml:space="preserve"> PAGEREF _Toc60651230 \h </w:instrText>
      </w:r>
      <w:r>
        <w:rPr>
          <w:noProof/>
        </w:rPr>
      </w:r>
      <w:r>
        <w:rPr>
          <w:noProof/>
        </w:rPr>
        <w:fldChar w:fldCharType="separate"/>
      </w:r>
      <w:r w:rsidR="00F204C5">
        <w:rPr>
          <w:noProof/>
        </w:rPr>
        <w:t>23</w:t>
      </w:r>
      <w:r>
        <w:rPr>
          <w:noProof/>
        </w:rPr>
        <w:fldChar w:fldCharType="end"/>
      </w:r>
    </w:p>
    <w:p w14:paraId="6D07ECF9" w14:textId="133310C2"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6.2.3.2</w:t>
      </w:r>
      <w:r>
        <w:rPr>
          <w:rFonts w:asciiTheme="minorHAnsi" w:eastAsiaTheme="minorEastAsia" w:hAnsiTheme="minorHAnsi" w:cstheme="minorBidi"/>
          <w:noProof/>
          <w:szCs w:val="22"/>
        </w:rPr>
        <w:tab/>
      </w:r>
      <w:r>
        <w:rPr>
          <w:noProof/>
        </w:rPr>
        <w:t>Use of Direct and Indirect Corporate Associations</w:t>
      </w:r>
      <w:r>
        <w:rPr>
          <w:noProof/>
        </w:rPr>
        <w:tab/>
      </w:r>
      <w:r>
        <w:rPr>
          <w:noProof/>
        </w:rPr>
        <w:fldChar w:fldCharType="begin"/>
      </w:r>
      <w:r>
        <w:rPr>
          <w:noProof/>
        </w:rPr>
        <w:instrText xml:space="preserve"> PAGEREF _Toc60651231 \h </w:instrText>
      </w:r>
      <w:r>
        <w:rPr>
          <w:noProof/>
        </w:rPr>
      </w:r>
      <w:r>
        <w:rPr>
          <w:noProof/>
        </w:rPr>
        <w:fldChar w:fldCharType="separate"/>
      </w:r>
      <w:r w:rsidR="00F204C5">
        <w:rPr>
          <w:noProof/>
        </w:rPr>
        <w:t>24</w:t>
      </w:r>
      <w:r>
        <w:rPr>
          <w:noProof/>
        </w:rPr>
        <w:fldChar w:fldCharType="end"/>
      </w:r>
    </w:p>
    <w:p w14:paraId="641AF667" w14:textId="62E81EC9"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6.2.3.3</w:t>
      </w:r>
      <w:r>
        <w:rPr>
          <w:rFonts w:asciiTheme="minorHAnsi" w:eastAsiaTheme="minorEastAsia" w:hAnsiTheme="minorHAnsi" w:cstheme="minorBidi"/>
          <w:noProof/>
          <w:szCs w:val="22"/>
        </w:rPr>
        <w:tab/>
      </w:r>
      <w:r>
        <w:rPr>
          <w:noProof/>
        </w:rPr>
        <w:t>Identifying Bidding Associations</w:t>
      </w:r>
      <w:r>
        <w:rPr>
          <w:noProof/>
        </w:rPr>
        <w:tab/>
      </w:r>
      <w:r>
        <w:rPr>
          <w:noProof/>
        </w:rPr>
        <w:fldChar w:fldCharType="begin"/>
      </w:r>
      <w:r>
        <w:rPr>
          <w:noProof/>
        </w:rPr>
        <w:instrText xml:space="preserve"> PAGEREF _Toc60651232 \h </w:instrText>
      </w:r>
      <w:r>
        <w:rPr>
          <w:noProof/>
        </w:rPr>
      </w:r>
      <w:r>
        <w:rPr>
          <w:noProof/>
        </w:rPr>
        <w:fldChar w:fldCharType="separate"/>
      </w:r>
      <w:r w:rsidR="00F204C5">
        <w:rPr>
          <w:noProof/>
        </w:rPr>
        <w:t>24</w:t>
      </w:r>
      <w:r>
        <w:rPr>
          <w:noProof/>
        </w:rPr>
        <w:fldChar w:fldCharType="end"/>
      </w:r>
    </w:p>
    <w:p w14:paraId="796BC79F" w14:textId="444FC076"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6.2.3.4</w:t>
      </w:r>
      <w:r>
        <w:rPr>
          <w:rFonts w:asciiTheme="minorHAnsi" w:eastAsiaTheme="minorEastAsia" w:hAnsiTheme="minorHAnsi" w:cstheme="minorBidi"/>
          <w:noProof/>
          <w:szCs w:val="22"/>
        </w:rPr>
        <w:tab/>
      </w:r>
      <w:r>
        <w:rPr>
          <w:noProof/>
        </w:rPr>
        <w:t>Use of Bidding Associations</w:t>
      </w:r>
      <w:r>
        <w:rPr>
          <w:noProof/>
        </w:rPr>
        <w:tab/>
      </w:r>
      <w:r>
        <w:rPr>
          <w:noProof/>
        </w:rPr>
        <w:fldChar w:fldCharType="begin"/>
      </w:r>
      <w:r>
        <w:rPr>
          <w:noProof/>
        </w:rPr>
        <w:instrText xml:space="preserve"> PAGEREF _Toc60651233 \h </w:instrText>
      </w:r>
      <w:r>
        <w:rPr>
          <w:noProof/>
        </w:rPr>
      </w:r>
      <w:r>
        <w:rPr>
          <w:noProof/>
        </w:rPr>
        <w:fldChar w:fldCharType="separate"/>
      </w:r>
      <w:r w:rsidR="00F204C5">
        <w:rPr>
          <w:noProof/>
        </w:rPr>
        <w:t>25</w:t>
      </w:r>
      <w:r>
        <w:rPr>
          <w:noProof/>
        </w:rPr>
        <w:fldChar w:fldCharType="end"/>
      </w:r>
    </w:p>
    <w:p w14:paraId="36D628C8" w14:textId="4339FD7E" w:rsidR="0048332D" w:rsidRDefault="0048332D">
      <w:pPr>
        <w:pStyle w:val="TOC2"/>
        <w:rPr>
          <w:rFonts w:asciiTheme="minorHAnsi" w:eastAsiaTheme="minorEastAsia" w:hAnsiTheme="minorHAnsi" w:cstheme="minorBidi"/>
          <w:noProof/>
          <w:szCs w:val="22"/>
        </w:rPr>
      </w:pPr>
      <w:r w:rsidRPr="00BB3D78">
        <w:rPr>
          <w:rFonts w:cs="Arial"/>
          <w:noProof/>
          <w:lang w:eastAsia="ar-SA"/>
        </w:rPr>
        <w:t>6.3</w:t>
      </w:r>
      <w:r>
        <w:rPr>
          <w:rFonts w:asciiTheme="minorHAnsi" w:eastAsiaTheme="minorEastAsia" w:hAnsiTheme="minorHAnsi" w:cstheme="minorBidi"/>
          <w:noProof/>
          <w:szCs w:val="22"/>
        </w:rPr>
        <w:tab/>
      </w:r>
      <w:r w:rsidRPr="00BB3D78">
        <w:rPr>
          <w:rFonts w:cs="Arial"/>
          <w:noProof/>
          <w:lang w:eastAsia="ar-SA"/>
        </w:rPr>
        <w:t>Auction Window</w:t>
      </w:r>
      <w:r>
        <w:rPr>
          <w:noProof/>
        </w:rPr>
        <w:tab/>
      </w:r>
      <w:r>
        <w:rPr>
          <w:noProof/>
        </w:rPr>
        <w:fldChar w:fldCharType="begin"/>
      </w:r>
      <w:r>
        <w:rPr>
          <w:noProof/>
        </w:rPr>
        <w:instrText xml:space="preserve"> PAGEREF _Toc60651234 \h </w:instrText>
      </w:r>
      <w:r>
        <w:rPr>
          <w:noProof/>
        </w:rPr>
      </w:r>
      <w:r>
        <w:rPr>
          <w:noProof/>
        </w:rPr>
        <w:fldChar w:fldCharType="separate"/>
      </w:r>
      <w:r w:rsidR="00F204C5">
        <w:rPr>
          <w:noProof/>
        </w:rPr>
        <w:t>25</w:t>
      </w:r>
      <w:r>
        <w:rPr>
          <w:noProof/>
        </w:rPr>
        <w:fldChar w:fldCharType="end"/>
      </w:r>
    </w:p>
    <w:p w14:paraId="50E74A9C" w14:textId="0581BAF0" w:rsidR="0048332D" w:rsidRDefault="0048332D">
      <w:pPr>
        <w:pStyle w:val="TOC1"/>
        <w:rPr>
          <w:rFonts w:asciiTheme="minorHAnsi" w:eastAsiaTheme="minorEastAsia" w:hAnsiTheme="minorHAnsi" w:cstheme="minorBidi"/>
          <w:noProof/>
          <w:szCs w:val="22"/>
        </w:rPr>
      </w:pPr>
      <w:r w:rsidRPr="00BB3D78">
        <w:rPr>
          <w:noProof/>
        </w:rPr>
        <w:t>7</w:t>
      </w:r>
      <w:r>
        <w:rPr>
          <w:rFonts w:asciiTheme="minorHAnsi" w:eastAsiaTheme="minorEastAsia" w:hAnsiTheme="minorHAnsi" w:cstheme="minorBidi"/>
          <w:noProof/>
          <w:szCs w:val="22"/>
        </w:rPr>
        <w:tab/>
      </w:r>
      <w:r>
        <w:rPr>
          <w:noProof/>
        </w:rPr>
        <w:t>Post-auction Process</w:t>
      </w:r>
      <w:r>
        <w:rPr>
          <w:noProof/>
        </w:rPr>
        <w:tab/>
      </w:r>
      <w:r>
        <w:rPr>
          <w:noProof/>
        </w:rPr>
        <w:fldChar w:fldCharType="begin"/>
      </w:r>
      <w:r>
        <w:rPr>
          <w:noProof/>
        </w:rPr>
        <w:instrText xml:space="preserve"> PAGEREF _Toc60651235 \h </w:instrText>
      </w:r>
      <w:r>
        <w:rPr>
          <w:noProof/>
        </w:rPr>
      </w:r>
      <w:r>
        <w:rPr>
          <w:noProof/>
        </w:rPr>
        <w:fldChar w:fldCharType="separate"/>
      </w:r>
      <w:r w:rsidR="00F204C5">
        <w:rPr>
          <w:noProof/>
        </w:rPr>
        <w:t>26</w:t>
      </w:r>
      <w:r>
        <w:rPr>
          <w:noProof/>
        </w:rPr>
        <w:fldChar w:fldCharType="end"/>
      </w:r>
    </w:p>
    <w:p w14:paraId="5426273A" w14:textId="131DA45E" w:rsidR="0048332D" w:rsidRDefault="0048332D">
      <w:pPr>
        <w:pStyle w:val="TOC2"/>
        <w:rPr>
          <w:rFonts w:asciiTheme="minorHAnsi" w:eastAsiaTheme="minorEastAsia" w:hAnsiTheme="minorHAnsi" w:cstheme="minorBidi"/>
          <w:noProof/>
          <w:szCs w:val="22"/>
        </w:rPr>
      </w:pPr>
      <w:r w:rsidRPr="00BB3D78">
        <w:rPr>
          <w:rFonts w:cs="Arial"/>
          <w:noProof/>
        </w:rPr>
        <w:lastRenderedPageBreak/>
        <w:t>7.1</w:t>
      </w:r>
      <w:r>
        <w:rPr>
          <w:rFonts w:asciiTheme="minorHAnsi" w:eastAsiaTheme="minorEastAsia" w:hAnsiTheme="minorHAnsi" w:cstheme="minorBidi"/>
          <w:noProof/>
          <w:szCs w:val="22"/>
        </w:rPr>
        <w:tab/>
      </w:r>
      <w:r w:rsidRPr="00BB3D78">
        <w:rPr>
          <w:rFonts w:cs="Arial"/>
          <w:noProof/>
        </w:rPr>
        <w:t>Release of the Auction Final Clearing Price</w:t>
      </w:r>
      <w:r>
        <w:rPr>
          <w:noProof/>
        </w:rPr>
        <w:tab/>
      </w:r>
      <w:r>
        <w:rPr>
          <w:noProof/>
        </w:rPr>
        <w:fldChar w:fldCharType="begin"/>
      </w:r>
      <w:r>
        <w:rPr>
          <w:noProof/>
        </w:rPr>
        <w:instrText xml:space="preserve"> PAGEREF _Toc60651236 \h </w:instrText>
      </w:r>
      <w:r>
        <w:rPr>
          <w:noProof/>
        </w:rPr>
      </w:r>
      <w:r>
        <w:rPr>
          <w:noProof/>
        </w:rPr>
        <w:fldChar w:fldCharType="separate"/>
      </w:r>
      <w:r w:rsidR="00F204C5">
        <w:rPr>
          <w:noProof/>
        </w:rPr>
        <w:t>26</w:t>
      </w:r>
      <w:r>
        <w:rPr>
          <w:noProof/>
        </w:rPr>
        <w:fldChar w:fldCharType="end"/>
      </w:r>
    </w:p>
    <w:p w14:paraId="56BBACC4" w14:textId="2C82E6A5" w:rsidR="0048332D" w:rsidRDefault="0048332D">
      <w:pPr>
        <w:pStyle w:val="TOC2"/>
        <w:rPr>
          <w:rFonts w:asciiTheme="minorHAnsi" w:eastAsiaTheme="minorEastAsia" w:hAnsiTheme="minorHAnsi" w:cstheme="minorBidi"/>
          <w:noProof/>
          <w:szCs w:val="22"/>
        </w:rPr>
      </w:pPr>
      <w:r w:rsidRPr="00BB3D78">
        <w:rPr>
          <w:rFonts w:cs="Arial"/>
          <w:noProof/>
        </w:rPr>
        <w:t>7.2</w:t>
      </w:r>
      <w:r>
        <w:rPr>
          <w:rFonts w:asciiTheme="minorHAnsi" w:eastAsiaTheme="minorEastAsia" w:hAnsiTheme="minorHAnsi" w:cstheme="minorBidi"/>
          <w:noProof/>
          <w:szCs w:val="22"/>
        </w:rPr>
        <w:tab/>
      </w:r>
      <w:r w:rsidRPr="00BB3D78">
        <w:rPr>
          <w:rFonts w:cs="Arial"/>
          <w:noProof/>
        </w:rPr>
        <w:t>Financial Settlement</w:t>
      </w:r>
      <w:r>
        <w:rPr>
          <w:noProof/>
        </w:rPr>
        <w:tab/>
      </w:r>
      <w:r>
        <w:rPr>
          <w:noProof/>
        </w:rPr>
        <w:fldChar w:fldCharType="begin"/>
      </w:r>
      <w:r>
        <w:rPr>
          <w:noProof/>
        </w:rPr>
        <w:instrText xml:space="preserve"> PAGEREF _Toc60651237 \h </w:instrText>
      </w:r>
      <w:r>
        <w:rPr>
          <w:noProof/>
        </w:rPr>
      </w:r>
      <w:r>
        <w:rPr>
          <w:noProof/>
        </w:rPr>
        <w:fldChar w:fldCharType="separate"/>
      </w:r>
      <w:r w:rsidR="00F204C5">
        <w:rPr>
          <w:noProof/>
        </w:rPr>
        <w:t>26</w:t>
      </w:r>
      <w:r>
        <w:rPr>
          <w:noProof/>
        </w:rPr>
        <w:fldChar w:fldCharType="end"/>
      </w:r>
    </w:p>
    <w:p w14:paraId="78DFCD17" w14:textId="3B23D3BE"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7.2.1</w:t>
      </w:r>
      <w:r>
        <w:rPr>
          <w:rFonts w:asciiTheme="minorHAnsi" w:eastAsiaTheme="minorEastAsia" w:hAnsiTheme="minorHAnsi" w:cstheme="minorBidi"/>
          <w:noProof/>
          <w:szCs w:val="22"/>
        </w:rPr>
        <w:tab/>
      </w:r>
      <w:r w:rsidRPr="00BB3D78">
        <w:rPr>
          <w:rFonts w:cs="Arial"/>
          <w:noProof/>
        </w:rPr>
        <w:t>Optional Cash (Wire Transfer) Settlement</w:t>
      </w:r>
      <w:r>
        <w:rPr>
          <w:noProof/>
        </w:rPr>
        <w:tab/>
      </w:r>
      <w:r>
        <w:rPr>
          <w:noProof/>
        </w:rPr>
        <w:fldChar w:fldCharType="begin"/>
      </w:r>
      <w:r>
        <w:rPr>
          <w:noProof/>
        </w:rPr>
        <w:instrText xml:space="preserve"> PAGEREF _Toc60651238 \h </w:instrText>
      </w:r>
      <w:r>
        <w:rPr>
          <w:noProof/>
        </w:rPr>
      </w:r>
      <w:r>
        <w:rPr>
          <w:noProof/>
        </w:rPr>
        <w:fldChar w:fldCharType="separate"/>
      </w:r>
      <w:r w:rsidR="00F204C5">
        <w:rPr>
          <w:noProof/>
        </w:rPr>
        <w:t>26</w:t>
      </w:r>
      <w:r>
        <w:rPr>
          <w:noProof/>
        </w:rPr>
        <w:fldChar w:fldCharType="end"/>
      </w:r>
    </w:p>
    <w:p w14:paraId="3CCBEF28" w14:textId="6BFF110A"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7.2.2</w:t>
      </w:r>
      <w:r>
        <w:rPr>
          <w:rFonts w:asciiTheme="minorHAnsi" w:eastAsiaTheme="minorEastAsia" w:hAnsiTheme="minorHAnsi" w:cstheme="minorBidi"/>
          <w:noProof/>
          <w:szCs w:val="22"/>
        </w:rPr>
        <w:tab/>
      </w:r>
      <w:r w:rsidRPr="00BB3D78">
        <w:rPr>
          <w:rFonts w:cs="Arial"/>
          <w:noProof/>
        </w:rPr>
        <w:t>Return of Financial Security</w:t>
      </w:r>
      <w:r>
        <w:rPr>
          <w:noProof/>
        </w:rPr>
        <w:tab/>
      </w:r>
      <w:r>
        <w:rPr>
          <w:noProof/>
        </w:rPr>
        <w:fldChar w:fldCharType="begin"/>
      </w:r>
      <w:r>
        <w:rPr>
          <w:noProof/>
        </w:rPr>
        <w:instrText xml:space="preserve"> PAGEREF _Toc60651239 \h </w:instrText>
      </w:r>
      <w:r>
        <w:rPr>
          <w:noProof/>
        </w:rPr>
      </w:r>
      <w:r>
        <w:rPr>
          <w:noProof/>
        </w:rPr>
        <w:fldChar w:fldCharType="separate"/>
      </w:r>
      <w:r w:rsidR="00F204C5">
        <w:rPr>
          <w:noProof/>
        </w:rPr>
        <w:t>26</w:t>
      </w:r>
      <w:r>
        <w:rPr>
          <w:noProof/>
        </w:rPr>
        <w:fldChar w:fldCharType="end"/>
      </w:r>
    </w:p>
    <w:p w14:paraId="76A2987C" w14:textId="5CEC0437" w:rsidR="0048332D" w:rsidRDefault="0048332D">
      <w:pPr>
        <w:pStyle w:val="TOC2"/>
        <w:rPr>
          <w:rFonts w:asciiTheme="minorHAnsi" w:eastAsiaTheme="minorEastAsia" w:hAnsiTheme="minorHAnsi" w:cstheme="minorBidi"/>
          <w:noProof/>
          <w:szCs w:val="22"/>
        </w:rPr>
      </w:pPr>
      <w:r w:rsidRPr="00BB3D78">
        <w:rPr>
          <w:rFonts w:cs="Arial"/>
          <w:noProof/>
        </w:rPr>
        <w:t>7.3</w:t>
      </w:r>
      <w:r>
        <w:rPr>
          <w:rFonts w:asciiTheme="minorHAnsi" w:eastAsiaTheme="minorEastAsia" w:hAnsiTheme="minorHAnsi" w:cstheme="minorBidi"/>
          <w:noProof/>
          <w:szCs w:val="22"/>
        </w:rPr>
        <w:tab/>
      </w:r>
      <w:r w:rsidRPr="00BB3D78">
        <w:rPr>
          <w:rFonts w:cs="Arial"/>
          <w:noProof/>
        </w:rPr>
        <w:t>CO</w:t>
      </w:r>
      <w:r w:rsidRPr="00BB3D78">
        <w:rPr>
          <w:rFonts w:cs="Arial"/>
          <w:noProof/>
          <w:vertAlign w:val="subscript"/>
        </w:rPr>
        <w:t>2</w:t>
      </w:r>
      <w:r w:rsidRPr="00BB3D78">
        <w:rPr>
          <w:rFonts w:cs="Arial"/>
          <w:noProof/>
        </w:rPr>
        <w:t xml:space="preserve"> Allowance Transfer</w:t>
      </w:r>
      <w:r>
        <w:rPr>
          <w:noProof/>
        </w:rPr>
        <w:tab/>
      </w:r>
      <w:r>
        <w:rPr>
          <w:noProof/>
        </w:rPr>
        <w:fldChar w:fldCharType="begin"/>
      </w:r>
      <w:r>
        <w:rPr>
          <w:noProof/>
        </w:rPr>
        <w:instrText xml:space="preserve"> PAGEREF _Toc60651240 \h </w:instrText>
      </w:r>
      <w:r>
        <w:rPr>
          <w:noProof/>
        </w:rPr>
      </w:r>
      <w:r>
        <w:rPr>
          <w:noProof/>
        </w:rPr>
        <w:fldChar w:fldCharType="separate"/>
      </w:r>
      <w:r w:rsidR="00F204C5">
        <w:rPr>
          <w:noProof/>
        </w:rPr>
        <w:t>26</w:t>
      </w:r>
      <w:r>
        <w:rPr>
          <w:noProof/>
        </w:rPr>
        <w:fldChar w:fldCharType="end"/>
      </w:r>
    </w:p>
    <w:p w14:paraId="56C0CDC6" w14:textId="47683C16" w:rsidR="0048332D" w:rsidRDefault="0048332D">
      <w:pPr>
        <w:pStyle w:val="TOC1"/>
        <w:rPr>
          <w:rFonts w:asciiTheme="minorHAnsi" w:eastAsiaTheme="minorEastAsia" w:hAnsiTheme="minorHAnsi" w:cstheme="minorBidi"/>
          <w:noProof/>
          <w:szCs w:val="22"/>
        </w:rPr>
      </w:pPr>
      <w:r w:rsidRPr="00BB3D78">
        <w:rPr>
          <w:noProof/>
        </w:rPr>
        <w:t>8</w:t>
      </w:r>
      <w:r>
        <w:rPr>
          <w:rFonts w:asciiTheme="minorHAnsi" w:eastAsiaTheme="minorEastAsia" w:hAnsiTheme="minorHAnsi" w:cstheme="minorBidi"/>
          <w:noProof/>
          <w:szCs w:val="22"/>
        </w:rPr>
        <w:tab/>
      </w:r>
      <w:r>
        <w:rPr>
          <w:noProof/>
        </w:rPr>
        <w:t>Participating States Contact Information</w:t>
      </w:r>
      <w:r>
        <w:rPr>
          <w:noProof/>
        </w:rPr>
        <w:tab/>
      </w:r>
      <w:r>
        <w:rPr>
          <w:noProof/>
        </w:rPr>
        <w:fldChar w:fldCharType="begin"/>
      </w:r>
      <w:r>
        <w:rPr>
          <w:noProof/>
        </w:rPr>
        <w:instrText xml:space="preserve"> PAGEREF _Toc60651241 \h </w:instrText>
      </w:r>
      <w:r>
        <w:rPr>
          <w:noProof/>
        </w:rPr>
      </w:r>
      <w:r>
        <w:rPr>
          <w:noProof/>
        </w:rPr>
        <w:fldChar w:fldCharType="separate"/>
      </w:r>
      <w:r w:rsidR="00F204C5">
        <w:rPr>
          <w:noProof/>
        </w:rPr>
        <w:t>27</w:t>
      </w:r>
      <w:r>
        <w:rPr>
          <w:noProof/>
        </w:rPr>
        <w:fldChar w:fldCharType="end"/>
      </w:r>
    </w:p>
    <w:p w14:paraId="3DA3012B" w14:textId="1D04BD10" w:rsidR="0048332D" w:rsidRDefault="0048332D">
      <w:pPr>
        <w:pStyle w:val="TOC1"/>
        <w:rPr>
          <w:rFonts w:asciiTheme="minorHAnsi" w:eastAsiaTheme="minorEastAsia" w:hAnsiTheme="minorHAnsi" w:cstheme="minorBidi"/>
          <w:noProof/>
          <w:szCs w:val="22"/>
        </w:rPr>
      </w:pPr>
      <w:r w:rsidRPr="00BB3D78">
        <w:rPr>
          <w:noProof/>
        </w:rPr>
        <w:t>9</w:t>
      </w:r>
      <w:r>
        <w:rPr>
          <w:rFonts w:asciiTheme="minorHAnsi" w:eastAsiaTheme="minorEastAsia" w:hAnsiTheme="minorHAnsi" w:cstheme="minorBidi"/>
          <w:noProof/>
          <w:szCs w:val="22"/>
        </w:rPr>
        <w:tab/>
      </w:r>
      <w:r>
        <w:rPr>
          <w:noProof/>
        </w:rPr>
        <w:t>Definitions</w:t>
      </w:r>
      <w:r>
        <w:rPr>
          <w:noProof/>
        </w:rPr>
        <w:tab/>
      </w:r>
      <w:r>
        <w:rPr>
          <w:noProof/>
        </w:rPr>
        <w:fldChar w:fldCharType="begin"/>
      </w:r>
      <w:r>
        <w:rPr>
          <w:noProof/>
        </w:rPr>
        <w:instrText xml:space="preserve"> PAGEREF _Toc60651242 \h </w:instrText>
      </w:r>
      <w:r>
        <w:rPr>
          <w:noProof/>
        </w:rPr>
      </w:r>
      <w:r>
        <w:rPr>
          <w:noProof/>
        </w:rPr>
        <w:fldChar w:fldCharType="separate"/>
      </w:r>
      <w:r w:rsidR="00F204C5">
        <w:rPr>
          <w:noProof/>
        </w:rPr>
        <w:t>27</w:t>
      </w:r>
      <w:r>
        <w:rPr>
          <w:noProof/>
        </w:rPr>
        <w:fldChar w:fldCharType="end"/>
      </w:r>
    </w:p>
    <w:p w14:paraId="3170991A" w14:textId="7D064EF3" w:rsidR="0048332D" w:rsidRDefault="0048332D">
      <w:pPr>
        <w:pStyle w:val="TOC1"/>
        <w:rPr>
          <w:rFonts w:asciiTheme="minorHAnsi" w:eastAsiaTheme="minorEastAsia" w:hAnsiTheme="minorHAnsi" w:cstheme="minorBidi"/>
          <w:noProof/>
          <w:szCs w:val="22"/>
        </w:rPr>
      </w:pPr>
      <w:r w:rsidRPr="00BB3D78">
        <w:rPr>
          <w:rFonts w:cs="Arial"/>
          <w:noProof/>
          <w:lang w:eastAsia="ar-SA"/>
        </w:rPr>
        <w:t>Appendix A – Form of Bid Bond</w:t>
      </w:r>
      <w:r>
        <w:rPr>
          <w:noProof/>
        </w:rPr>
        <w:tab/>
        <w:t>A-</w:t>
      </w:r>
      <w:r>
        <w:rPr>
          <w:noProof/>
        </w:rPr>
        <w:fldChar w:fldCharType="begin"/>
      </w:r>
      <w:r>
        <w:rPr>
          <w:noProof/>
        </w:rPr>
        <w:instrText xml:space="preserve"> PAGEREF _Toc60651243 \h </w:instrText>
      </w:r>
      <w:r>
        <w:rPr>
          <w:noProof/>
        </w:rPr>
      </w:r>
      <w:r>
        <w:rPr>
          <w:noProof/>
        </w:rPr>
        <w:fldChar w:fldCharType="separate"/>
      </w:r>
      <w:r w:rsidR="00F204C5">
        <w:rPr>
          <w:noProof/>
        </w:rPr>
        <w:t>1</w:t>
      </w:r>
      <w:r>
        <w:rPr>
          <w:noProof/>
        </w:rPr>
        <w:fldChar w:fldCharType="end"/>
      </w:r>
    </w:p>
    <w:p w14:paraId="47AE430D" w14:textId="5612D7F3" w:rsidR="0048332D" w:rsidRDefault="0048332D">
      <w:pPr>
        <w:pStyle w:val="TOC1"/>
        <w:rPr>
          <w:rFonts w:asciiTheme="minorHAnsi" w:eastAsiaTheme="minorEastAsia" w:hAnsiTheme="minorHAnsi" w:cstheme="minorBidi"/>
          <w:noProof/>
          <w:szCs w:val="22"/>
        </w:rPr>
      </w:pPr>
      <w:r w:rsidRPr="00BB3D78">
        <w:rPr>
          <w:rFonts w:cs="Arial"/>
          <w:noProof/>
          <w:lang w:eastAsia="ar-SA"/>
        </w:rPr>
        <w:t>Appendix B – Form of Irrevocable Letter of Credit</w:t>
      </w:r>
      <w:r>
        <w:rPr>
          <w:noProof/>
        </w:rPr>
        <w:tab/>
        <w:t>B-</w:t>
      </w:r>
      <w:r>
        <w:rPr>
          <w:noProof/>
        </w:rPr>
        <w:fldChar w:fldCharType="begin"/>
      </w:r>
      <w:r>
        <w:rPr>
          <w:noProof/>
        </w:rPr>
        <w:instrText xml:space="preserve"> PAGEREF _Toc60651244 \h </w:instrText>
      </w:r>
      <w:r>
        <w:rPr>
          <w:noProof/>
        </w:rPr>
      </w:r>
      <w:r>
        <w:rPr>
          <w:noProof/>
        </w:rPr>
        <w:fldChar w:fldCharType="separate"/>
      </w:r>
      <w:r w:rsidR="00F204C5">
        <w:rPr>
          <w:noProof/>
        </w:rPr>
        <w:t>1</w:t>
      </w:r>
      <w:r>
        <w:rPr>
          <w:noProof/>
        </w:rPr>
        <w:fldChar w:fldCharType="end"/>
      </w:r>
    </w:p>
    <w:p w14:paraId="607616D0" w14:textId="35C544EF" w:rsidR="001C03D0" w:rsidRPr="00B94143" w:rsidRDefault="00471540">
      <w:pPr>
        <w:pStyle w:val="TOC1"/>
        <w:rPr>
          <w:lang w:eastAsia="ar-SA"/>
        </w:rPr>
        <w:sectPr w:rsidR="001C03D0" w:rsidRPr="00B94143" w:rsidSect="00B3013C">
          <w:type w:val="continuous"/>
          <w:pgSz w:w="12240" w:h="15840"/>
          <w:pgMar w:top="1440" w:right="1440" w:bottom="1440" w:left="1440" w:header="576" w:footer="576" w:gutter="0"/>
          <w:pgNumType w:fmt="lowerRoman"/>
          <w:cols w:space="720"/>
          <w:docGrid w:linePitch="360"/>
        </w:sectPr>
      </w:pPr>
      <w:r w:rsidRPr="00B94143">
        <w:fldChar w:fldCharType="end"/>
      </w:r>
    </w:p>
    <w:p w14:paraId="2D56068D" w14:textId="77777777" w:rsidR="001C03D0" w:rsidRPr="00B94143" w:rsidRDefault="001C03D0">
      <w:pPr>
        <w:rPr>
          <w:rFonts w:cs="Arial"/>
          <w:lang w:eastAsia="ar-SA"/>
        </w:rPr>
      </w:pPr>
    </w:p>
    <w:p w14:paraId="584612A8" w14:textId="77777777" w:rsidR="001C03D0" w:rsidRPr="00B94143" w:rsidRDefault="001C03D0">
      <w:pPr>
        <w:rPr>
          <w:rFonts w:cs="Arial"/>
          <w:lang w:eastAsia="ar-SA"/>
        </w:rPr>
      </w:pPr>
    </w:p>
    <w:p w14:paraId="1346A328" w14:textId="77777777" w:rsidR="001C03D0" w:rsidRPr="00B94143" w:rsidRDefault="001C03D0">
      <w:pPr>
        <w:pStyle w:val="HeadingTOTTOF"/>
        <w:jc w:val="center"/>
        <w:rPr>
          <w:rFonts w:cs="Arial"/>
          <w:lang w:eastAsia="ar-SA"/>
        </w:rPr>
        <w:sectPr w:rsidR="001C03D0" w:rsidRPr="00B94143" w:rsidSect="00B3013C">
          <w:type w:val="continuous"/>
          <w:pgSz w:w="12240" w:h="15840"/>
          <w:pgMar w:top="1440" w:right="1440" w:bottom="1440" w:left="1440" w:header="576" w:footer="576" w:gutter="0"/>
          <w:pgNumType w:fmt="lowerRoman"/>
          <w:cols w:space="720"/>
          <w:docGrid w:linePitch="360"/>
        </w:sectPr>
      </w:pPr>
      <w:r w:rsidRPr="00B94143">
        <w:rPr>
          <w:rFonts w:cs="Arial"/>
          <w:lang w:eastAsia="ar-SA"/>
        </w:rPr>
        <w:t>Tables</w:t>
      </w:r>
    </w:p>
    <w:p w14:paraId="17643CBB" w14:textId="32A0530E" w:rsidR="007A0620" w:rsidRPr="007A0620" w:rsidRDefault="00471540">
      <w:pPr>
        <w:pStyle w:val="TableofFigures"/>
        <w:tabs>
          <w:tab w:val="right" w:leader="dot" w:pos="9350"/>
        </w:tabs>
        <w:rPr>
          <w:noProof/>
        </w:rPr>
      </w:pPr>
      <w:r w:rsidRPr="00B94143">
        <w:rPr>
          <w:noProof/>
        </w:rPr>
        <w:fldChar w:fldCharType="begin"/>
      </w:r>
      <w:r w:rsidR="001C03D0" w:rsidRPr="00B94143">
        <w:rPr>
          <w:noProof/>
        </w:rPr>
        <w:instrText xml:space="preserve"> TOC \c "Table" </w:instrText>
      </w:r>
      <w:r w:rsidRPr="00B94143">
        <w:rPr>
          <w:noProof/>
        </w:rPr>
        <w:fldChar w:fldCharType="separate"/>
      </w:r>
      <w:r w:rsidR="007A0620">
        <w:rPr>
          <w:noProof/>
        </w:rPr>
        <w:t>Table 1: Auction Schedule</w:t>
      </w:r>
      <w:r w:rsidR="007A0620">
        <w:rPr>
          <w:noProof/>
        </w:rPr>
        <w:tab/>
      </w:r>
      <w:r w:rsidR="007A0620">
        <w:rPr>
          <w:noProof/>
        </w:rPr>
        <w:fldChar w:fldCharType="begin"/>
      </w:r>
      <w:r w:rsidR="007A0620">
        <w:rPr>
          <w:noProof/>
        </w:rPr>
        <w:instrText xml:space="preserve"> PAGEREF _Toc66433844 \h </w:instrText>
      </w:r>
      <w:r w:rsidR="007A0620">
        <w:rPr>
          <w:noProof/>
        </w:rPr>
      </w:r>
      <w:r w:rsidR="007A0620">
        <w:rPr>
          <w:noProof/>
        </w:rPr>
        <w:fldChar w:fldCharType="separate"/>
      </w:r>
      <w:r w:rsidR="00F204C5">
        <w:rPr>
          <w:noProof/>
        </w:rPr>
        <w:t>2</w:t>
      </w:r>
      <w:r w:rsidR="007A0620">
        <w:rPr>
          <w:noProof/>
        </w:rPr>
        <w:fldChar w:fldCharType="end"/>
      </w:r>
    </w:p>
    <w:p w14:paraId="7B7A97B0" w14:textId="7796B4FB" w:rsidR="007A0620" w:rsidRPr="007A0620" w:rsidRDefault="007A0620">
      <w:pPr>
        <w:pStyle w:val="TableofFigures"/>
        <w:tabs>
          <w:tab w:val="right" w:leader="dot" w:pos="9350"/>
        </w:tabs>
        <w:rPr>
          <w:noProof/>
        </w:rPr>
      </w:pPr>
      <w:r>
        <w:rPr>
          <w:noProof/>
        </w:rPr>
        <w:t xml:space="preserve">Table 2: </w:t>
      </w:r>
      <w:r w:rsidRPr="007A0620">
        <w:rPr>
          <w:noProof/>
        </w:rPr>
        <w:t>Initial Offering</w:t>
      </w:r>
      <w:r>
        <w:rPr>
          <w:noProof/>
        </w:rPr>
        <w:t xml:space="preserve"> in </w:t>
      </w:r>
      <w:r w:rsidR="007412C6">
        <w:rPr>
          <w:noProof/>
        </w:rPr>
        <w:t>Auction 53</w:t>
      </w:r>
      <w:r>
        <w:rPr>
          <w:noProof/>
        </w:rPr>
        <w:tab/>
      </w:r>
      <w:r>
        <w:rPr>
          <w:noProof/>
        </w:rPr>
        <w:fldChar w:fldCharType="begin"/>
      </w:r>
      <w:r>
        <w:rPr>
          <w:noProof/>
        </w:rPr>
        <w:instrText xml:space="preserve"> PAGEREF _Toc66433845 \h </w:instrText>
      </w:r>
      <w:r>
        <w:rPr>
          <w:noProof/>
        </w:rPr>
      </w:r>
      <w:r>
        <w:rPr>
          <w:noProof/>
        </w:rPr>
        <w:fldChar w:fldCharType="separate"/>
      </w:r>
      <w:r w:rsidR="00F204C5">
        <w:rPr>
          <w:noProof/>
        </w:rPr>
        <w:t>3</w:t>
      </w:r>
      <w:r>
        <w:rPr>
          <w:noProof/>
        </w:rPr>
        <w:fldChar w:fldCharType="end"/>
      </w:r>
    </w:p>
    <w:p w14:paraId="291A3F43" w14:textId="2D821768" w:rsidR="007A0620" w:rsidRPr="007A0620" w:rsidRDefault="007A0620">
      <w:pPr>
        <w:pStyle w:val="TableofFigures"/>
        <w:tabs>
          <w:tab w:val="right" w:leader="dot" w:pos="9350"/>
        </w:tabs>
        <w:rPr>
          <w:noProof/>
        </w:rPr>
      </w:pPr>
      <w:r>
        <w:rPr>
          <w:noProof/>
        </w:rPr>
        <w:t>Table 3: ECR Allowances</w:t>
      </w:r>
      <w:r>
        <w:rPr>
          <w:noProof/>
        </w:rPr>
        <w:tab/>
      </w:r>
      <w:r>
        <w:rPr>
          <w:noProof/>
        </w:rPr>
        <w:fldChar w:fldCharType="begin"/>
      </w:r>
      <w:r>
        <w:rPr>
          <w:noProof/>
        </w:rPr>
        <w:instrText xml:space="preserve"> PAGEREF _Toc66433846 \h </w:instrText>
      </w:r>
      <w:r>
        <w:rPr>
          <w:noProof/>
        </w:rPr>
      </w:r>
      <w:r>
        <w:rPr>
          <w:noProof/>
        </w:rPr>
        <w:fldChar w:fldCharType="separate"/>
      </w:r>
      <w:r w:rsidR="00F204C5">
        <w:rPr>
          <w:noProof/>
        </w:rPr>
        <w:t>3</w:t>
      </w:r>
      <w:r>
        <w:rPr>
          <w:noProof/>
        </w:rPr>
        <w:fldChar w:fldCharType="end"/>
      </w:r>
    </w:p>
    <w:p w14:paraId="6EF9BEC9" w14:textId="187FF090" w:rsidR="007A0620" w:rsidRPr="007A0620" w:rsidRDefault="007A0620">
      <w:pPr>
        <w:pStyle w:val="TableofFigures"/>
        <w:tabs>
          <w:tab w:val="right" w:leader="dot" w:pos="9350"/>
        </w:tabs>
        <w:rPr>
          <w:noProof/>
        </w:rPr>
      </w:pPr>
      <w:r w:rsidRPr="007A0620">
        <w:rPr>
          <w:noProof/>
        </w:rPr>
        <w:t>Table 4: CCR Allowances</w:t>
      </w:r>
      <w:r>
        <w:rPr>
          <w:noProof/>
        </w:rPr>
        <w:tab/>
      </w:r>
      <w:r>
        <w:rPr>
          <w:noProof/>
        </w:rPr>
        <w:fldChar w:fldCharType="begin"/>
      </w:r>
      <w:r>
        <w:rPr>
          <w:noProof/>
        </w:rPr>
        <w:instrText xml:space="preserve"> PAGEREF _Toc66433847 \h </w:instrText>
      </w:r>
      <w:r>
        <w:rPr>
          <w:noProof/>
        </w:rPr>
      </w:r>
      <w:r>
        <w:rPr>
          <w:noProof/>
        </w:rPr>
        <w:fldChar w:fldCharType="separate"/>
      </w:r>
      <w:r w:rsidR="00F204C5">
        <w:rPr>
          <w:noProof/>
        </w:rPr>
        <w:t>4</w:t>
      </w:r>
      <w:r>
        <w:rPr>
          <w:noProof/>
        </w:rPr>
        <w:fldChar w:fldCharType="end"/>
      </w:r>
    </w:p>
    <w:p w14:paraId="7E190FDD" w14:textId="4EA6C83A" w:rsidR="007A0620" w:rsidRPr="007A0620" w:rsidRDefault="007A0620">
      <w:pPr>
        <w:pStyle w:val="TableofFigures"/>
        <w:tabs>
          <w:tab w:val="right" w:leader="dot" w:pos="9350"/>
        </w:tabs>
        <w:rPr>
          <w:noProof/>
        </w:rPr>
      </w:pPr>
      <w:r w:rsidRPr="007A0620">
        <w:rPr>
          <w:noProof/>
        </w:rPr>
        <w:t>Table 5: Uniform-price, Sealed-bid Auction Format Example</w:t>
      </w:r>
      <w:r>
        <w:rPr>
          <w:noProof/>
        </w:rPr>
        <w:tab/>
      </w:r>
      <w:r>
        <w:rPr>
          <w:noProof/>
        </w:rPr>
        <w:fldChar w:fldCharType="begin"/>
      </w:r>
      <w:r>
        <w:rPr>
          <w:noProof/>
        </w:rPr>
        <w:instrText xml:space="preserve"> PAGEREF _Toc66433848 \h </w:instrText>
      </w:r>
      <w:r>
        <w:rPr>
          <w:noProof/>
        </w:rPr>
      </w:r>
      <w:r>
        <w:rPr>
          <w:noProof/>
        </w:rPr>
        <w:fldChar w:fldCharType="separate"/>
      </w:r>
      <w:r w:rsidR="00F204C5">
        <w:rPr>
          <w:noProof/>
        </w:rPr>
        <w:t>16</w:t>
      </w:r>
      <w:r>
        <w:rPr>
          <w:noProof/>
        </w:rPr>
        <w:fldChar w:fldCharType="end"/>
      </w:r>
    </w:p>
    <w:p w14:paraId="22829264" w14:textId="3E1CF1B3" w:rsidR="007A0620" w:rsidRPr="007A0620" w:rsidRDefault="007A0620">
      <w:pPr>
        <w:pStyle w:val="TableofFigures"/>
        <w:tabs>
          <w:tab w:val="right" w:leader="dot" w:pos="9350"/>
        </w:tabs>
        <w:rPr>
          <w:noProof/>
        </w:rPr>
      </w:pPr>
      <w:r>
        <w:rPr>
          <w:noProof/>
        </w:rPr>
        <w:t>Table 6: Tiebreaking Process Example</w:t>
      </w:r>
      <w:r>
        <w:rPr>
          <w:noProof/>
        </w:rPr>
        <w:tab/>
      </w:r>
      <w:r>
        <w:rPr>
          <w:noProof/>
        </w:rPr>
        <w:fldChar w:fldCharType="begin"/>
      </w:r>
      <w:r>
        <w:rPr>
          <w:noProof/>
        </w:rPr>
        <w:instrText xml:space="preserve"> PAGEREF _Toc66433849 \h </w:instrText>
      </w:r>
      <w:r>
        <w:rPr>
          <w:noProof/>
        </w:rPr>
      </w:r>
      <w:r>
        <w:rPr>
          <w:noProof/>
        </w:rPr>
        <w:fldChar w:fldCharType="separate"/>
      </w:r>
      <w:r w:rsidR="00F204C5">
        <w:rPr>
          <w:noProof/>
        </w:rPr>
        <w:t>17</w:t>
      </w:r>
      <w:r>
        <w:rPr>
          <w:noProof/>
        </w:rPr>
        <w:fldChar w:fldCharType="end"/>
      </w:r>
    </w:p>
    <w:p w14:paraId="0636B89C" w14:textId="4A95700C" w:rsidR="007A0620" w:rsidRPr="007A0620" w:rsidRDefault="007A0620">
      <w:pPr>
        <w:pStyle w:val="TableofFigures"/>
        <w:tabs>
          <w:tab w:val="right" w:leader="dot" w:pos="9350"/>
        </w:tabs>
        <w:rPr>
          <w:noProof/>
        </w:rPr>
      </w:pPr>
      <w:r>
        <w:rPr>
          <w:noProof/>
        </w:rPr>
        <w:t>Table 7: ECR Allowance Withholding Example</w:t>
      </w:r>
      <w:r>
        <w:rPr>
          <w:noProof/>
        </w:rPr>
        <w:tab/>
      </w:r>
      <w:r>
        <w:rPr>
          <w:noProof/>
        </w:rPr>
        <w:fldChar w:fldCharType="begin"/>
      </w:r>
      <w:r>
        <w:rPr>
          <w:noProof/>
        </w:rPr>
        <w:instrText xml:space="preserve"> PAGEREF _Toc66433850 \h </w:instrText>
      </w:r>
      <w:r>
        <w:rPr>
          <w:noProof/>
        </w:rPr>
      </w:r>
      <w:r>
        <w:rPr>
          <w:noProof/>
        </w:rPr>
        <w:fldChar w:fldCharType="separate"/>
      </w:r>
      <w:r w:rsidR="00F204C5">
        <w:rPr>
          <w:noProof/>
        </w:rPr>
        <w:t>18</w:t>
      </w:r>
      <w:r>
        <w:rPr>
          <w:noProof/>
        </w:rPr>
        <w:fldChar w:fldCharType="end"/>
      </w:r>
    </w:p>
    <w:p w14:paraId="7C54E793" w14:textId="11EF9318" w:rsidR="007A0620" w:rsidRPr="007A0620" w:rsidRDefault="007A0620">
      <w:pPr>
        <w:pStyle w:val="TableofFigures"/>
        <w:tabs>
          <w:tab w:val="right" w:leader="dot" w:pos="9350"/>
        </w:tabs>
        <w:rPr>
          <w:noProof/>
        </w:rPr>
      </w:pPr>
      <w:r>
        <w:rPr>
          <w:noProof/>
        </w:rPr>
        <w:t>Table 8: CCR Allowance Release Example</w:t>
      </w:r>
      <w:r>
        <w:rPr>
          <w:noProof/>
        </w:rPr>
        <w:tab/>
      </w:r>
      <w:r>
        <w:rPr>
          <w:noProof/>
        </w:rPr>
        <w:fldChar w:fldCharType="begin"/>
      </w:r>
      <w:r>
        <w:rPr>
          <w:noProof/>
        </w:rPr>
        <w:instrText xml:space="preserve"> PAGEREF _Toc66433851 \h </w:instrText>
      </w:r>
      <w:r>
        <w:rPr>
          <w:noProof/>
        </w:rPr>
      </w:r>
      <w:r>
        <w:rPr>
          <w:noProof/>
        </w:rPr>
        <w:fldChar w:fldCharType="separate"/>
      </w:r>
      <w:r w:rsidR="00F204C5">
        <w:rPr>
          <w:noProof/>
        </w:rPr>
        <w:t>19</w:t>
      </w:r>
      <w:r>
        <w:rPr>
          <w:noProof/>
        </w:rPr>
        <w:fldChar w:fldCharType="end"/>
      </w:r>
    </w:p>
    <w:p w14:paraId="6044E75D" w14:textId="7FB7F680" w:rsidR="007A0620" w:rsidRPr="007A0620" w:rsidRDefault="007A0620">
      <w:pPr>
        <w:pStyle w:val="TableofFigures"/>
        <w:tabs>
          <w:tab w:val="right" w:leader="dot" w:pos="9350"/>
        </w:tabs>
        <w:rPr>
          <w:noProof/>
        </w:rPr>
      </w:pPr>
      <w:r>
        <w:rPr>
          <w:noProof/>
        </w:rPr>
        <w:t>Table 9: Maximum Bid Value of Bidder’s Bids Example</w:t>
      </w:r>
      <w:r>
        <w:rPr>
          <w:noProof/>
        </w:rPr>
        <w:tab/>
      </w:r>
      <w:r>
        <w:rPr>
          <w:noProof/>
        </w:rPr>
        <w:fldChar w:fldCharType="begin"/>
      </w:r>
      <w:r>
        <w:rPr>
          <w:noProof/>
        </w:rPr>
        <w:instrText xml:space="preserve"> PAGEREF _Toc66433852 \h </w:instrText>
      </w:r>
      <w:r>
        <w:rPr>
          <w:noProof/>
        </w:rPr>
      </w:r>
      <w:r>
        <w:rPr>
          <w:noProof/>
        </w:rPr>
        <w:fldChar w:fldCharType="separate"/>
      </w:r>
      <w:r w:rsidR="00F204C5">
        <w:rPr>
          <w:noProof/>
        </w:rPr>
        <w:t>21</w:t>
      </w:r>
      <w:r>
        <w:rPr>
          <w:noProof/>
        </w:rPr>
        <w:fldChar w:fldCharType="end"/>
      </w:r>
    </w:p>
    <w:p w14:paraId="4E6CC974" w14:textId="5F7E1E57" w:rsidR="007A0620" w:rsidRPr="007A0620" w:rsidRDefault="007A0620">
      <w:pPr>
        <w:pStyle w:val="TableofFigures"/>
        <w:tabs>
          <w:tab w:val="right" w:leader="dot" w:pos="9350"/>
        </w:tabs>
        <w:rPr>
          <w:noProof/>
        </w:rPr>
      </w:pPr>
      <w:r w:rsidRPr="007A0620">
        <w:rPr>
          <w:noProof/>
        </w:rPr>
        <w:t>Table 10: Contact Information</w:t>
      </w:r>
      <w:r>
        <w:rPr>
          <w:noProof/>
        </w:rPr>
        <w:tab/>
      </w:r>
      <w:r>
        <w:rPr>
          <w:noProof/>
        </w:rPr>
        <w:fldChar w:fldCharType="begin"/>
      </w:r>
      <w:r>
        <w:rPr>
          <w:noProof/>
        </w:rPr>
        <w:instrText xml:space="preserve"> PAGEREF _Toc66433853 \h </w:instrText>
      </w:r>
      <w:r>
        <w:rPr>
          <w:noProof/>
        </w:rPr>
      </w:r>
      <w:r>
        <w:rPr>
          <w:noProof/>
        </w:rPr>
        <w:fldChar w:fldCharType="separate"/>
      </w:r>
      <w:r w:rsidR="00F204C5">
        <w:rPr>
          <w:noProof/>
        </w:rPr>
        <w:t>27</w:t>
      </w:r>
      <w:r>
        <w:rPr>
          <w:noProof/>
        </w:rPr>
        <w:fldChar w:fldCharType="end"/>
      </w:r>
    </w:p>
    <w:p w14:paraId="32EB5D90" w14:textId="3E794BD8" w:rsidR="00FD35FC" w:rsidRDefault="00471540" w:rsidP="007A0620">
      <w:pPr>
        <w:pStyle w:val="TableofFigures"/>
        <w:tabs>
          <w:tab w:val="right" w:leader="dot" w:pos="9350"/>
        </w:tabs>
        <w:rPr>
          <w:kern w:val="1"/>
          <w:lang w:eastAsia="ar-SA"/>
        </w:rPr>
      </w:pPr>
      <w:r w:rsidRPr="00B94143">
        <w:rPr>
          <w:noProof/>
        </w:rPr>
        <w:fldChar w:fldCharType="end"/>
      </w:r>
    </w:p>
    <w:p w14:paraId="056F6D46" w14:textId="77777777" w:rsidR="00FD35FC" w:rsidRPr="00FD35FC" w:rsidRDefault="00FD35FC" w:rsidP="00FD35FC">
      <w:pPr>
        <w:rPr>
          <w:lang w:eastAsia="ar-SA"/>
        </w:rPr>
      </w:pPr>
    </w:p>
    <w:p w14:paraId="27284C9C" w14:textId="1EBFC377" w:rsidR="00FD35FC" w:rsidRDefault="00FD35FC" w:rsidP="00FD35FC">
      <w:pPr>
        <w:rPr>
          <w:lang w:eastAsia="ar-SA"/>
        </w:rPr>
      </w:pPr>
    </w:p>
    <w:p w14:paraId="3DBA6613" w14:textId="4FD2F8F4" w:rsidR="00FD35FC" w:rsidRDefault="00FD35FC" w:rsidP="00FD35FC">
      <w:pPr>
        <w:tabs>
          <w:tab w:val="left" w:pos="5134"/>
        </w:tabs>
        <w:rPr>
          <w:lang w:eastAsia="ar-SA"/>
        </w:rPr>
      </w:pPr>
      <w:r>
        <w:rPr>
          <w:lang w:eastAsia="ar-SA"/>
        </w:rPr>
        <w:tab/>
      </w:r>
    </w:p>
    <w:p w14:paraId="6D2C927D" w14:textId="4B211943" w:rsidR="001C03D0" w:rsidRPr="00FD35FC" w:rsidRDefault="00FD35FC" w:rsidP="00FD35FC">
      <w:pPr>
        <w:tabs>
          <w:tab w:val="left" w:pos="5134"/>
        </w:tabs>
        <w:rPr>
          <w:lang w:eastAsia="ar-SA"/>
        </w:rPr>
        <w:sectPr w:rsidR="001C03D0" w:rsidRPr="00FD35FC" w:rsidSect="00B3013C">
          <w:type w:val="continuous"/>
          <w:pgSz w:w="12240" w:h="15840"/>
          <w:pgMar w:top="1440" w:right="1440" w:bottom="1440" w:left="1440" w:header="576" w:footer="576" w:gutter="0"/>
          <w:pgNumType w:fmt="lowerRoman"/>
          <w:cols w:space="720"/>
          <w:docGrid w:linePitch="360"/>
        </w:sectPr>
      </w:pPr>
      <w:r>
        <w:rPr>
          <w:lang w:eastAsia="ar-SA"/>
        </w:rPr>
        <w:tab/>
      </w:r>
    </w:p>
    <w:p w14:paraId="0A7138CE" w14:textId="77777777" w:rsidR="001C03D0" w:rsidRPr="00B94143" w:rsidRDefault="001C03D0">
      <w:pPr>
        <w:pStyle w:val="Heading1"/>
        <w:tabs>
          <w:tab w:val="left" w:pos="720"/>
          <w:tab w:val="right" w:leader="dot" w:pos="8870"/>
        </w:tabs>
        <w:rPr>
          <w:lang w:eastAsia="ar-SA"/>
        </w:rPr>
      </w:pPr>
      <w:bookmarkStart w:id="1" w:name="_General_Information"/>
      <w:bookmarkStart w:id="2" w:name="_Toc60651194"/>
      <w:bookmarkEnd w:id="1"/>
      <w:r w:rsidRPr="00B94143">
        <w:rPr>
          <w:lang w:eastAsia="ar-SA"/>
        </w:rPr>
        <w:lastRenderedPageBreak/>
        <w:t>General Information</w:t>
      </w:r>
      <w:bookmarkEnd w:id="2"/>
    </w:p>
    <w:p w14:paraId="349CE1FF" w14:textId="2E1F094E" w:rsidR="00655C50" w:rsidRDefault="001C03D0">
      <w:pPr>
        <w:pStyle w:val="BodyText"/>
        <w:rPr>
          <w:rFonts w:cs="Arial"/>
          <w:lang w:val="en-US" w:eastAsia="ar-SA"/>
        </w:rPr>
      </w:pPr>
      <w:r w:rsidRPr="00B94143">
        <w:rPr>
          <w:rFonts w:cs="Arial"/>
        </w:rPr>
        <w:t xml:space="preserve">This document, </w:t>
      </w:r>
      <w:r w:rsidRPr="00A433BC">
        <w:rPr>
          <w:rFonts w:cs="Arial"/>
        </w:rPr>
        <w:t>Auction Notice for CO</w:t>
      </w:r>
      <w:r w:rsidRPr="00A433BC">
        <w:rPr>
          <w:rFonts w:cs="Arial"/>
          <w:vertAlign w:val="subscript"/>
        </w:rPr>
        <w:t>2</w:t>
      </w:r>
      <w:r w:rsidRPr="00A433BC">
        <w:rPr>
          <w:rFonts w:cs="Arial"/>
        </w:rPr>
        <w:t xml:space="preserve"> Allowance </w:t>
      </w:r>
      <w:r w:rsidR="007412C6">
        <w:rPr>
          <w:rFonts w:cs="Arial"/>
        </w:rPr>
        <w:t>Auction 53</w:t>
      </w:r>
      <w:r w:rsidR="008D3F1A" w:rsidRPr="00A433BC">
        <w:rPr>
          <w:rFonts w:cs="Arial"/>
          <w:lang w:val="en-US"/>
        </w:rPr>
        <w:t xml:space="preserve"> </w:t>
      </w:r>
      <w:r w:rsidRPr="00A433BC">
        <w:rPr>
          <w:rFonts w:cs="Arial"/>
        </w:rPr>
        <w:t xml:space="preserve">on </w:t>
      </w:r>
      <w:r w:rsidR="007412C6">
        <w:rPr>
          <w:rFonts w:cs="Arial"/>
          <w:lang w:val="en-US"/>
        </w:rPr>
        <w:t>September 8</w:t>
      </w:r>
      <w:r w:rsidR="00A34E3D" w:rsidRPr="00A433BC">
        <w:rPr>
          <w:rFonts w:cs="Arial"/>
          <w:lang w:val="en-US"/>
        </w:rPr>
        <w:t xml:space="preserve">, </w:t>
      </w:r>
      <w:r w:rsidR="00062110" w:rsidRPr="00A433BC">
        <w:rPr>
          <w:rFonts w:cs="Arial"/>
          <w:lang w:val="en-US"/>
        </w:rPr>
        <w:t>202</w:t>
      </w:r>
      <w:r w:rsidR="00FB48A2">
        <w:rPr>
          <w:rFonts w:cs="Arial"/>
          <w:lang w:val="en-US"/>
        </w:rPr>
        <w:t>1</w:t>
      </w:r>
      <w:r w:rsidR="00062110" w:rsidRPr="00B94143">
        <w:rPr>
          <w:rFonts w:cs="Arial"/>
          <w:i/>
        </w:rPr>
        <w:t xml:space="preserve"> </w:t>
      </w:r>
      <w:r w:rsidRPr="00B94143">
        <w:rPr>
          <w:rFonts w:cs="Arial"/>
        </w:rPr>
        <w:t>(</w:t>
      </w:r>
      <w:r w:rsidRPr="00A433BC">
        <w:rPr>
          <w:rFonts w:cs="Arial"/>
        </w:rPr>
        <w:t>Auction Notice</w:t>
      </w:r>
      <w:r w:rsidRPr="00B94143">
        <w:rPr>
          <w:rFonts w:cs="Arial"/>
        </w:rPr>
        <w:t>), is the official notification for CO</w:t>
      </w:r>
      <w:r w:rsidRPr="00B94143">
        <w:rPr>
          <w:rFonts w:cs="Arial"/>
          <w:vertAlign w:val="subscript"/>
        </w:rPr>
        <w:t>2</w:t>
      </w:r>
      <w:r w:rsidRPr="00B94143">
        <w:rPr>
          <w:rFonts w:cs="Arial"/>
        </w:rPr>
        <w:t xml:space="preserve"> Allowance </w:t>
      </w:r>
      <w:r w:rsidR="007412C6">
        <w:rPr>
          <w:rFonts w:cs="Arial"/>
        </w:rPr>
        <w:t>Auction 53</w:t>
      </w:r>
      <w:r w:rsidR="008D3F1A" w:rsidRPr="00B94143">
        <w:rPr>
          <w:rFonts w:cs="Arial"/>
        </w:rPr>
        <w:t xml:space="preserve"> </w:t>
      </w:r>
      <w:r w:rsidRPr="00B94143">
        <w:rPr>
          <w:rFonts w:cs="Arial"/>
        </w:rPr>
        <w:t>(</w:t>
      </w:r>
      <w:r w:rsidR="007412C6">
        <w:rPr>
          <w:rFonts w:cs="Arial"/>
        </w:rPr>
        <w:t>Auction 53</w:t>
      </w:r>
      <w:r w:rsidRPr="00B94143">
        <w:rPr>
          <w:rFonts w:cs="Arial"/>
        </w:rPr>
        <w:t xml:space="preserve">). </w:t>
      </w:r>
      <w:r w:rsidR="007412C6">
        <w:rPr>
          <w:rFonts w:cs="Arial"/>
        </w:rPr>
        <w:t>Auction 53</w:t>
      </w:r>
      <w:r w:rsidR="008D3F1A" w:rsidRPr="00FB4FF5">
        <w:rPr>
          <w:rFonts w:cs="Arial"/>
        </w:rPr>
        <w:t xml:space="preserve"> </w:t>
      </w:r>
      <w:r w:rsidRPr="00FB4FF5">
        <w:rPr>
          <w:rFonts w:cs="Arial"/>
        </w:rPr>
        <w:t xml:space="preserve">will offer </w:t>
      </w:r>
      <w:r w:rsidR="00376FB3" w:rsidRPr="006C1AA4">
        <w:rPr>
          <w:rFonts w:cs="Arial"/>
          <w:lang w:val="en-US"/>
        </w:rPr>
        <w:t xml:space="preserve">allocation year </w:t>
      </w:r>
      <w:r w:rsidR="00C10095" w:rsidRPr="00515F99">
        <w:rPr>
          <w:rFonts w:cs="Arial"/>
          <w:lang w:val="en-US"/>
        </w:rPr>
        <w:t>2021</w:t>
      </w:r>
      <w:r w:rsidR="00515F99" w:rsidRPr="00515F99">
        <w:rPr>
          <w:rFonts w:cs="Arial"/>
          <w:lang w:val="en-US"/>
        </w:rPr>
        <w:t xml:space="preserve"> </w:t>
      </w:r>
      <w:del w:id="3" w:author="Leila Fanaeian" w:date="2021-07-12T15:51:00Z">
        <w:r w:rsidR="00515F99" w:rsidRPr="00515F99" w:rsidDel="00C246DD">
          <w:rPr>
            <w:rFonts w:cs="Arial"/>
            <w:lang w:val="en-US"/>
          </w:rPr>
          <w:delText xml:space="preserve">and </w:delText>
        </w:r>
        <w:r w:rsidR="00B93895" w:rsidRPr="00515F99" w:rsidDel="00C246DD">
          <w:rPr>
            <w:rFonts w:cs="Arial"/>
            <w:lang w:val="en-US"/>
          </w:rPr>
          <w:delText>2020</w:delText>
        </w:r>
        <w:r w:rsidR="00C10095" w:rsidRPr="006C1AA4" w:rsidDel="00C246DD">
          <w:rPr>
            <w:rFonts w:cs="Arial"/>
            <w:lang w:val="en-US"/>
          </w:rPr>
          <w:delText xml:space="preserve"> </w:delText>
        </w:r>
      </w:del>
      <w:r w:rsidR="00161B01" w:rsidRPr="00B94143">
        <w:rPr>
          <w:rFonts w:cs="Arial"/>
          <w:lang w:eastAsia="ar-SA"/>
        </w:rPr>
        <w:t>CO</w:t>
      </w:r>
      <w:r w:rsidR="00161B01" w:rsidRPr="00B94143">
        <w:rPr>
          <w:rFonts w:cs="Arial"/>
          <w:vertAlign w:val="subscript"/>
          <w:lang w:eastAsia="ar-SA"/>
        </w:rPr>
        <w:t>2</w:t>
      </w:r>
      <w:r w:rsidR="00161B01">
        <w:rPr>
          <w:rFonts w:cs="Arial"/>
          <w:lang w:val="en-US" w:eastAsia="ar-SA"/>
        </w:rPr>
        <w:t xml:space="preserve"> </w:t>
      </w:r>
      <w:r w:rsidR="00161B01">
        <w:rPr>
          <w:rFonts w:cs="Arial"/>
          <w:lang w:val="en-US"/>
        </w:rPr>
        <w:t>A</w:t>
      </w:r>
      <w:r w:rsidR="00D14B64" w:rsidRPr="006C1AA4">
        <w:rPr>
          <w:rFonts w:cs="Arial"/>
          <w:lang w:val="en-US"/>
        </w:rPr>
        <w:t xml:space="preserve">llowances </w:t>
      </w:r>
      <w:r w:rsidR="0063442E" w:rsidRPr="006C1AA4">
        <w:rPr>
          <w:rFonts w:cs="Arial"/>
        </w:rPr>
        <w:t>(Initial Offering)</w:t>
      </w:r>
      <w:r w:rsidR="008C7E93">
        <w:rPr>
          <w:rFonts w:cs="Arial"/>
          <w:lang w:val="en-US"/>
        </w:rPr>
        <w:t xml:space="preserve"> </w:t>
      </w:r>
      <w:r w:rsidR="00DA53DC">
        <w:rPr>
          <w:lang w:val="en-US" w:eastAsia="ar-SA"/>
        </w:rPr>
        <w:t xml:space="preserve">and </w:t>
      </w:r>
      <w:r w:rsidR="002C3546">
        <w:rPr>
          <w:lang w:val="en-US" w:eastAsia="ar-SA"/>
        </w:rPr>
        <w:t>allow for</w:t>
      </w:r>
      <w:r w:rsidR="00DA53DC">
        <w:rPr>
          <w:lang w:val="en-US" w:eastAsia="ar-SA"/>
        </w:rPr>
        <w:t xml:space="preserve"> </w:t>
      </w:r>
      <w:r w:rsidR="002C3546">
        <w:rPr>
          <w:lang w:val="en-US" w:eastAsia="ar-SA"/>
        </w:rPr>
        <w:t xml:space="preserve">activation of </w:t>
      </w:r>
      <w:r w:rsidR="00DA53DC">
        <w:rPr>
          <w:lang w:val="en-US" w:eastAsia="ar-SA"/>
        </w:rPr>
        <w:t>an Emission</w:t>
      </w:r>
      <w:r w:rsidR="00CC1CEB">
        <w:rPr>
          <w:lang w:val="en-US" w:eastAsia="ar-SA"/>
        </w:rPr>
        <w:t>s</w:t>
      </w:r>
      <w:r w:rsidR="00DA53DC">
        <w:rPr>
          <w:lang w:val="en-US" w:eastAsia="ar-SA"/>
        </w:rPr>
        <w:t xml:space="preserve"> Containment Reserve (ECR) </w:t>
      </w:r>
      <w:r w:rsidR="002C3546">
        <w:rPr>
          <w:lang w:val="en-US" w:eastAsia="ar-SA"/>
        </w:rPr>
        <w:t>or</w:t>
      </w:r>
      <w:r w:rsidR="00DA53DC">
        <w:rPr>
          <w:lang w:val="en-US" w:eastAsia="ar-SA"/>
        </w:rPr>
        <w:t xml:space="preserve"> </w:t>
      </w:r>
      <w:r w:rsidR="004918AD">
        <w:rPr>
          <w:lang w:val="en-US" w:eastAsia="ar-SA"/>
        </w:rPr>
        <w:t xml:space="preserve">a </w:t>
      </w:r>
      <w:r w:rsidR="0063442E" w:rsidRPr="00B94143">
        <w:rPr>
          <w:lang w:val="en-US" w:eastAsia="ar-SA"/>
        </w:rPr>
        <w:t xml:space="preserve">Cost Containment Reserve (CCR). </w:t>
      </w:r>
      <w:r w:rsidR="0063442E" w:rsidRPr="00B94143">
        <w:rPr>
          <w:rFonts w:cs="Arial"/>
          <w:lang w:val="en-US" w:eastAsia="ar-SA"/>
        </w:rPr>
        <w:t xml:space="preserve">The </w:t>
      </w:r>
      <w:r w:rsidR="0063442E" w:rsidRPr="00B94143">
        <w:rPr>
          <w:lang w:val="en-US" w:eastAsia="ar-SA"/>
        </w:rPr>
        <w:t xml:space="preserve">CCR contains </w:t>
      </w:r>
      <w:proofErr w:type="gramStart"/>
      <w:r w:rsidR="0063442E" w:rsidRPr="00B94143">
        <w:rPr>
          <w:lang w:val="en-US" w:eastAsia="ar-SA"/>
        </w:rPr>
        <w:t>a number of</w:t>
      </w:r>
      <w:proofErr w:type="gramEnd"/>
      <w:r w:rsidR="0063442E" w:rsidRPr="00B94143">
        <w:rPr>
          <w:lang w:val="en-US" w:eastAsia="ar-SA"/>
        </w:rPr>
        <w:t xml:space="preserve"> </w:t>
      </w:r>
      <w:r w:rsidR="0063442E" w:rsidRPr="00B94143">
        <w:rPr>
          <w:rFonts w:cs="Arial"/>
          <w:lang w:eastAsia="ar-SA"/>
        </w:rPr>
        <w:t>CO</w:t>
      </w:r>
      <w:r w:rsidR="0063442E" w:rsidRPr="00B94143">
        <w:rPr>
          <w:rFonts w:cs="Arial"/>
          <w:vertAlign w:val="subscript"/>
          <w:lang w:eastAsia="ar-SA"/>
        </w:rPr>
        <w:t>2</w:t>
      </w:r>
      <w:r w:rsidR="0063442E" w:rsidRPr="00B94143">
        <w:rPr>
          <w:rFonts w:cs="Arial"/>
          <w:lang w:eastAsia="ar-SA"/>
        </w:rPr>
        <w:t xml:space="preserve"> </w:t>
      </w:r>
      <w:r w:rsidR="0006313F">
        <w:rPr>
          <w:rFonts w:cs="Arial"/>
          <w:lang w:val="en-US" w:eastAsia="ar-SA"/>
        </w:rPr>
        <w:t xml:space="preserve">Allowances </w:t>
      </w:r>
      <w:r w:rsidR="0063442E" w:rsidRPr="00B94143">
        <w:rPr>
          <w:rFonts w:cs="Arial"/>
          <w:lang w:val="en-US" w:eastAsia="ar-SA"/>
        </w:rPr>
        <w:t xml:space="preserve">in addition to the </w:t>
      </w:r>
      <w:r w:rsidR="0063442E" w:rsidRPr="00A433BC">
        <w:rPr>
          <w:rFonts w:cs="Arial"/>
          <w:lang w:val="en-US" w:eastAsia="ar-SA"/>
        </w:rPr>
        <w:t>Initial Offering</w:t>
      </w:r>
      <w:r w:rsidR="0063442E" w:rsidRPr="00B94143">
        <w:rPr>
          <w:rFonts w:cs="Arial"/>
          <w:lang w:val="en-US" w:eastAsia="ar-SA"/>
        </w:rPr>
        <w:t xml:space="preserve"> which</w:t>
      </w:r>
      <w:r w:rsidR="001219F3">
        <w:rPr>
          <w:rFonts w:cs="Arial"/>
          <w:lang w:val="en-US" w:eastAsia="ar-SA"/>
        </w:rPr>
        <w:t xml:space="preserve"> </w:t>
      </w:r>
      <w:r w:rsidR="0063442E" w:rsidRPr="00B94143">
        <w:rPr>
          <w:rFonts w:cs="Arial"/>
          <w:lang w:val="en-US" w:eastAsia="ar-SA"/>
        </w:rPr>
        <w:t>will be offered for sale</w:t>
      </w:r>
      <w:r w:rsidR="001219F3">
        <w:rPr>
          <w:rFonts w:cs="Arial"/>
          <w:lang w:val="en-US" w:eastAsia="ar-SA"/>
        </w:rPr>
        <w:t xml:space="preserve"> when the </w:t>
      </w:r>
      <w:r w:rsidR="003137C1">
        <w:rPr>
          <w:rFonts w:cs="Arial"/>
          <w:lang w:val="en-US" w:eastAsia="ar-SA"/>
        </w:rPr>
        <w:t>Interim Clearing Price</w:t>
      </w:r>
      <w:r w:rsidR="001219F3">
        <w:rPr>
          <w:rFonts w:cs="Arial"/>
          <w:lang w:val="en-US" w:eastAsia="ar-SA"/>
        </w:rPr>
        <w:t xml:space="preserve"> exceeds a threshold</w:t>
      </w:r>
      <w:r w:rsidR="0063442E" w:rsidRPr="00B94143">
        <w:rPr>
          <w:rFonts w:cs="Arial"/>
          <w:lang w:val="en-US" w:eastAsia="ar-SA"/>
        </w:rPr>
        <w:t>.</w:t>
      </w:r>
      <w:r w:rsidR="001F0E29" w:rsidRPr="001F0E29">
        <w:rPr>
          <w:rFonts w:cs="Arial"/>
          <w:lang w:val="en-US" w:eastAsia="ar-SA"/>
        </w:rPr>
        <w:t xml:space="preserve"> </w:t>
      </w:r>
      <w:r w:rsidR="001F0E29">
        <w:rPr>
          <w:rFonts w:cs="Arial"/>
          <w:lang w:val="en-US" w:eastAsia="ar-SA"/>
        </w:rPr>
        <w:t xml:space="preserve">The ECR represents </w:t>
      </w:r>
      <w:proofErr w:type="gramStart"/>
      <w:r w:rsidR="001F0E29">
        <w:rPr>
          <w:rFonts w:cs="Arial"/>
          <w:lang w:val="en-US" w:eastAsia="ar-SA"/>
        </w:rPr>
        <w:t xml:space="preserve">a </w:t>
      </w:r>
      <w:r w:rsidR="001703FD">
        <w:rPr>
          <w:rFonts w:cs="Arial"/>
          <w:lang w:val="en-US" w:eastAsia="ar-SA"/>
        </w:rPr>
        <w:t>number</w:t>
      </w:r>
      <w:r w:rsidR="001F0E29">
        <w:rPr>
          <w:rFonts w:cs="Arial"/>
          <w:lang w:val="en-US" w:eastAsia="ar-SA"/>
        </w:rPr>
        <w:t xml:space="preserve"> of</w:t>
      </w:r>
      <w:proofErr w:type="gramEnd"/>
      <w:r w:rsidR="001F0E29">
        <w:rPr>
          <w:rFonts w:cs="Arial"/>
          <w:lang w:val="en-US" w:eastAsia="ar-SA"/>
        </w:rPr>
        <w:t xml:space="preserve"> </w:t>
      </w:r>
      <w:r w:rsidR="00256701" w:rsidRPr="00B94143">
        <w:rPr>
          <w:rFonts w:cs="Arial"/>
          <w:lang w:eastAsia="ar-SA"/>
        </w:rPr>
        <w:t>CO</w:t>
      </w:r>
      <w:r w:rsidR="00256701" w:rsidRPr="00B94143">
        <w:rPr>
          <w:rFonts w:cs="Arial"/>
          <w:vertAlign w:val="subscript"/>
          <w:lang w:eastAsia="ar-SA"/>
        </w:rPr>
        <w:t>2</w:t>
      </w:r>
      <w:r w:rsidR="00256701" w:rsidRPr="00B94143">
        <w:rPr>
          <w:rFonts w:cs="Arial"/>
          <w:lang w:eastAsia="ar-SA"/>
        </w:rPr>
        <w:t xml:space="preserve"> </w:t>
      </w:r>
      <w:r w:rsidR="00161B01">
        <w:rPr>
          <w:rFonts w:cs="Arial"/>
          <w:lang w:val="en-US" w:eastAsia="ar-SA"/>
        </w:rPr>
        <w:t>A</w:t>
      </w:r>
      <w:r w:rsidR="001F0E29">
        <w:rPr>
          <w:rFonts w:cs="Arial"/>
          <w:lang w:val="en-US" w:eastAsia="ar-SA"/>
        </w:rPr>
        <w:t xml:space="preserve">llowances which </w:t>
      </w:r>
      <w:r w:rsidR="00E011D0">
        <w:rPr>
          <w:rFonts w:cs="Arial"/>
          <w:lang w:val="en-US" w:eastAsia="ar-SA"/>
        </w:rPr>
        <w:t>will</w:t>
      </w:r>
      <w:r w:rsidR="001F0E29">
        <w:rPr>
          <w:rFonts w:cs="Arial"/>
          <w:lang w:val="en-US" w:eastAsia="ar-SA"/>
        </w:rPr>
        <w:t xml:space="preserve"> </w:t>
      </w:r>
      <w:r w:rsidR="001F0E29" w:rsidRPr="00B94143">
        <w:rPr>
          <w:rFonts w:cs="Arial"/>
          <w:lang w:val="en-US" w:eastAsia="ar-SA"/>
        </w:rPr>
        <w:t xml:space="preserve">be </w:t>
      </w:r>
      <w:r w:rsidR="001F0E29">
        <w:rPr>
          <w:rFonts w:cs="Arial"/>
          <w:lang w:val="en-US" w:eastAsia="ar-SA"/>
        </w:rPr>
        <w:t>withheld from the Initial Offering</w:t>
      </w:r>
      <w:r w:rsidR="001219F3">
        <w:rPr>
          <w:rFonts w:cs="Arial"/>
          <w:lang w:val="en-US" w:eastAsia="ar-SA"/>
        </w:rPr>
        <w:t xml:space="preserve"> when the </w:t>
      </w:r>
      <w:r w:rsidR="003137C1">
        <w:rPr>
          <w:rFonts w:cs="Arial"/>
          <w:lang w:val="en-US" w:eastAsia="ar-SA"/>
        </w:rPr>
        <w:t>Interim Clearing Price</w:t>
      </w:r>
      <w:r w:rsidR="001219F3">
        <w:rPr>
          <w:rFonts w:cs="Arial"/>
          <w:lang w:val="en-US" w:eastAsia="ar-SA"/>
        </w:rPr>
        <w:t xml:space="preserve"> falls below a threshold</w:t>
      </w:r>
      <w:r w:rsidR="001F0E29" w:rsidRPr="00B94143">
        <w:rPr>
          <w:rFonts w:cs="Arial"/>
          <w:lang w:val="en-US" w:eastAsia="ar-SA"/>
        </w:rPr>
        <w:t>.</w:t>
      </w:r>
      <w:r w:rsidR="00CC1CEB">
        <w:rPr>
          <w:rFonts w:cs="Arial"/>
          <w:lang w:val="en-US" w:eastAsia="ar-SA"/>
        </w:rPr>
        <w:t xml:space="preserve"> </w:t>
      </w:r>
      <w:r w:rsidR="00DA53DC">
        <w:rPr>
          <w:rFonts w:cs="Arial"/>
          <w:lang w:val="en-US" w:eastAsia="ar-SA"/>
        </w:rPr>
        <w:t xml:space="preserve"> </w:t>
      </w:r>
    </w:p>
    <w:p w14:paraId="0196BF18" w14:textId="481A97B6" w:rsidR="00316304" w:rsidRPr="00B94143" w:rsidRDefault="007412C6" w:rsidP="007B502A">
      <w:pPr>
        <w:pStyle w:val="BodyText"/>
        <w:rPr>
          <w:rFonts w:cs="Arial"/>
          <w:lang w:val="en-US"/>
        </w:rPr>
      </w:pPr>
      <w:r>
        <w:rPr>
          <w:rFonts w:cs="Arial"/>
        </w:rPr>
        <w:t>Auction 53</w:t>
      </w:r>
      <w:r w:rsidR="0089659B" w:rsidRPr="00B94143">
        <w:rPr>
          <w:rFonts w:cs="Arial"/>
        </w:rPr>
        <w:t xml:space="preserve"> </w:t>
      </w:r>
      <w:r w:rsidR="00057002" w:rsidRPr="00B94143">
        <w:rPr>
          <w:rFonts w:cs="Arial"/>
        </w:rPr>
        <w:t>will</w:t>
      </w:r>
      <w:r w:rsidR="0071423D" w:rsidRPr="00B94143">
        <w:rPr>
          <w:rFonts w:cs="Arial"/>
        </w:rPr>
        <w:t xml:space="preserve"> include </w:t>
      </w:r>
      <w:r w:rsidR="0071423D" w:rsidRPr="00B94143">
        <w:rPr>
          <w:rFonts w:cs="Arial"/>
          <w:lang w:val="en-US"/>
        </w:rPr>
        <w:t>current control period</w:t>
      </w:r>
      <w:r w:rsidR="00057002" w:rsidRPr="00B94143">
        <w:rPr>
          <w:rFonts w:cs="Arial"/>
        </w:rPr>
        <w:t xml:space="preserve"> allowances from Connecticut, Delaware, Maine, Maryland, Massachusetts, New Hampshire, </w:t>
      </w:r>
      <w:r w:rsidR="00062110">
        <w:rPr>
          <w:rFonts w:cs="Arial"/>
          <w:lang w:val="en-US"/>
        </w:rPr>
        <w:t xml:space="preserve">New Jersey, </w:t>
      </w:r>
      <w:r w:rsidR="00057002" w:rsidRPr="00B94143">
        <w:rPr>
          <w:rFonts w:cs="Arial"/>
        </w:rPr>
        <w:t>New York, Rhode Island</w:t>
      </w:r>
      <w:r w:rsidR="001852AF">
        <w:rPr>
          <w:rFonts w:cs="Arial"/>
          <w:lang w:val="en-US"/>
        </w:rPr>
        <w:t>,</w:t>
      </w:r>
      <w:r w:rsidR="00057002" w:rsidRPr="00B94143">
        <w:rPr>
          <w:rFonts w:cs="Arial"/>
        </w:rPr>
        <w:t xml:space="preserve"> Vermont</w:t>
      </w:r>
      <w:r w:rsidR="009D7361">
        <w:rPr>
          <w:rFonts w:cs="Arial"/>
          <w:lang w:val="en-US"/>
        </w:rPr>
        <w:t>, and Virginia</w:t>
      </w:r>
      <w:r w:rsidR="00585817">
        <w:rPr>
          <w:rFonts w:cs="Arial"/>
          <w:lang w:val="en-US"/>
        </w:rPr>
        <w:t>, which are</w:t>
      </w:r>
      <w:r w:rsidR="00585817" w:rsidRPr="00585817">
        <w:rPr>
          <w:rFonts w:cs="Arial"/>
          <w:lang w:eastAsia="ar-SA"/>
        </w:rPr>
        <w:t xml:space="preserve"> </w:t>
      </w:r>
      <w:r w:rsidR="00585817" w:rsidRPr="00B94143">
        <w:rPr>
          <w:rFonts w:cs="Arial"/>
          <w:lang w:eastAsia="ar-SA"/>
        </w:rPr>
        <w:t xml:space="preserve">referred to in this </w:t>
      </w:r>
      <w:r w:rsidR="00585817" w:rsidRPr="00585817">
        <w:rPr>
          <w:rFonts w:cs="Arial"/>
          <w:lang w:eastAsia="ar-SA"/>
        </w:rPr>
        <w:t>Auction Notice</w:t>
      </w:r>
      <w:r w:rsidR="00585817" w:rsidRPr="00B94143">
        <w:rPr>
          <w:rFonts w:cs="Arial"/>
          <w:i/>
          <w:lang w:eastAsia="ar-SA"/>
        </w:rPr>
        <w:t xml:space="preserve"> </w:t>
      </w:r>
      <w:r w:rsidR="00585817" w:rsidRPr="00B94143">
        <w:rPr>
          <w:rFonts w:cs="Arial"/>
          <w:lang w:eastAsia="ar-SA"/>
        </w:rPr>
        <w:t>as the “Participating States.”</w:t>
      </w:r>
      <w:r w:rsidR="00057002" w:rsidRPr="00B94143">
        <w:rPr>
          <w:rFonts w:cs="Arial"/>
        </w:rPr>
        <w:t xml:space="preserve"> </w:t>
      </w:r>
      <w:r w:rsidR="00316304" w:rsidRPr="00B94143">
        <w:rPr>
          <w:rFonts w:cs="Arial"/>
          <w:lang w:val="en-US"/>
        </w:rPr>
        <w:t xml:space="preserve">All allowances offered for sale in </w:t>
      </w:r>
      <w:r>
        <w:rPr>
          <w:rFonts w:cs="Arial"/>
          <w:lang w:val="en-US"/>
        </w:rPr>
        <w:t>Auction 53</w:t>
      </w:r>
      <w:r w:rsidR="00CE648D">
        <w:rPr>
          <w:rFonts w:cs="Arial"/>
          <w:lang w:val="en-US"/>
        </w:rPr>
        <w:t xml:space="preserve"> </w:t>
      </w:r>
      <w:r w:rsidR="00316304" w:rsidRPr="00B94143">
        <w:rPr>
          <w:rFonts w:cs="Arial"/>
          <w:lang w:val="en-US"/>
        </w:rPr>
        <w:t xml:space="preserve">will be recognized for compliance purposes without limitation by the </w:t>
      </w:r>
      <w:r w:rsidR="00316304" w:rsidRPr="00A433BC">
        <w:rPr>
          <w:rFonts w:cs="Arial"/>
          <w:lang w:val="en-US"/>
        </w:rPr>
        <w:t>Participating States</w:t>
      </w:r>
      <w:r w:rsidR="00316304" w:rsidRPr="00B94143">
        <w:rPr>
          <w:rFonts w:cs="Arial"/>
          <w:lang w:val="en-US"/>
        </w:rPr>
        <w:t>, in accordance with each state's regulations.</w:t>
      </w:r>
    </w:p>
    <w:p w14:paraId="03D890FD" w14:textId="478FAB03" w:rsidR="004D29F3" w:rsidRPr="008D4AAF" w:rsidRDefault="007412C6" w:rsidP="008C7AD2">
      <w:pPr>
        <w:pStyle w:val="BodyText"/>
        <w:rPr>
          <w:rFonts w:cs="Arial"/>
          <w:lang w:val="en-US"/>
        </w:rPr>
      </w:pPr>
      <w:r>
        <w:rPr>
          <w:rFonts w:cs="Arial"/>
          <w:lang w:val="en-US"/>
        </w:rPr>
        <w:t>Auction 53</w:t>
      </w:r>
      <w:r w:rsidR="0089659B">
        <w:rPr>
          <w:rFonts w:cs="Arial"/>
          <w:lang w:val="en-US"/>
        </w:rPr>
        <w:t xml:space="preserve"> </w:t>
      </w:r>
      <w:r w:rsidR="001C03D0" w:rsidRPr="00B94143">
        <w:rPr>
          <w:rFonts w:cs="Arial"/>
        </w:rPr>
        <w:t>is scheduled to take place from 9:00 AM until 1</w:t>
      </w:r>
      <w:r w:rsidR="009D24E5" w:rsidRPr="00B94143">
        <w:rPr>
          <w:rFonts w:cs="Arial"/>
        </w:rPr>
        <w:t>2</w:t>
      </w:r>
      <w:r w:rsidR="001C03D0" w:rsidRPr="00B94143">
        <w:rPr>
          <w:rFonts w:cs="Arial"/>
        </w:rPr>
        <w:t xml:space="preserve">:00 PM </w:t>
      </w:r>
      <w:r w:rsidR="00064316" w:rsidRPr="00B94143">
        <w:rPr>
          <w:rFonts w:cs="Arial"/>
        </w:rPr>
        <w:t>ET</w:t>
      </w:r>
      <w:r w:rsidR="00064316" w:rsidRPr="00B94143">
        <w:rPr>
          <w:rStyle w:val="FootnoteCharacters"/>
          <w:rFonts w:cs="Arial"/>
          <w:sz w:val="20"/>
          <w:szCs w:val="20"/>
        </w:rPr>
        <w:footnoteReference w:id="2"/>
      </w:r>
      <w:r w:rsidR="00064316" w:rsidRPr="00B94143">
        <w:rPr>
          <w:rFonts w:cs="Arial"/>
        </w:rPr>
        <w:t xml:space="preserve"> </w:t>
      </w:r>
      <w:r w:rsidR="001C03D0" w:rsidRPr="00B94143">
        <w:rPr>
          <w:rFonts w:cs="Arial"/>
        </w:rPr>
        <w:t xml:space="preserve">on Wednesday, </w:t>
      </w:r>
      <w:r>
        <w:rPr>
          <w:rFonts w:cs="Arial"/>
          <w:lang w:val="en-US"/>
        </w:rPr>
        <w:t>September 8</w:t>
      </w:r>
      <w:r w:rsidR="009D7361">
        <w:rPr>
          <w:rFonts w:cs="Arial"/>
          <w:lang w:val="en-US"/>
        </w:rPr>
        <w:t>, 2021</w:t>
      </w:r>
      <w:r w:rsidR="001C03D0" w:rsidRPr="0076041A">
        <w:rPr>
          <w:lang w:val="en-US"/>
        </w:rPr>
        <w:t>.</w:t>
      </w:r>
      <w:r w:rsidR="001C03D0" w:rsidRPr="00B94143">
        <w:rPr>
          <w:rFonts w:cs="Arial"/>
        </w:rPr>
        <w:t xml:space="preserve"> </w:t>
      </w:r>
      <w:r w:rsidR="00E011D0" w:rsidRPr="00B94143">
        <w:rPr>
          <w:rFonts w:cs="Arial"/>
        </w:rPr>
        <w:t>Th</w:t>
      </w:r>
      <w:r w:rsidR="00E011D0">
        <w:rPr>
          <w:rFonts w:cs="Arial"/>
          <w:lang w:val="en-US"/>
        </w:rPr>
        <w:t>is</w:t>
      </w:r>
      <w:r w:rsidR="00E011D0" w:rsidRPr="00B94143">
        <w:rPr>
          <w:rFonts w:cs="Arial"/>
        </w:rPr>
        <w:t xml:space="preserve"> </w:t>
      </w:r>
      <w:r w:rsidR="004B1083" w:rsidRPr="00585817">
        <w:rPr>
          <w:rFonts w:cs="Arial"/>
        </w:rPr>
        <w:t>Auction Notice</w:t>
      </w:r>
      <w:r w:rsidR="001C03D0" w:rsidRPr="00B94143">
        <w:rPr>
          <w:rFonts w:cs="Arial"/>
          <w:i/>
        </w:rPr>
        <w:t xml:space="preserve"> </w:t>
      </w:r>
      <w:r w:rsidR="001C03D0" w:rsidRPr="00B94143">
        <w:rPr>
          <w:rFonts w:cs="Arial"/>
        </w:rPr>
        <w:t xml:space="preserve">provides information about eligibility, auction format and procedures, and participation requirements. </w:t>
      </w:r>
    </w:p>
    <w:p w14:paraId="48F8738E" w14:textId="20686BFE" w:rsidR="001C03D0" w:rsidRPr="00B94143" w:rsidRDefault="002B2398">
      <w:pPr>
        <w:pStyle w:val="Heading2"/>
        <w:tabs>
          <w:tab w:val="left" w:pos="720"/>
        </w:tabs>
        <w:rPr>
          <w:rFonts w:cs="Arial"/>
          <w:lang w:eastAsia="ar-SA"/>
        </w:rPr>
      </w:pPr>
      <w:bookmarkStart w:id="4" w:name="_Toc60651195"/>
      <w:r>
        <w:rPr>
          <w:rFonts w:cs="Arial"/>
          <w:lang w:val="en-US" w:eastAsia="ar-SA"/>
        </w:rPr>
        <w:t>Introduction</w:t>
      </w:r>
      <w:bookmarkEnd w:id="4"/>
    </w:p>
    <w:p w14:paraId="0670FDC3" w14:textId="56AAF2BD" w:rsidR="001C03D0" w:rsidRPr="00B94143" w:rsidRDefault="003E18AF" w:rsidP="001C03D0">
      <w:pPr>
        <w:pStyle w:val="BodyText"/>
        <w:rPr>
          <w:rFonts w:cs="Arial"/>
        </w:rPr>
      </w:pPr>
      <w:r w:rsidRPr="00B94143">
        <w:rPr>
          <w:rFonts w:cs="Arial"/>
          <w:lang w:eastAsia="ar-SA"/>
        </w:rPr>
        <w:t xml:space="preserve">The states participating in </w:t>
      </w:r>
      <w:r w:rsidR="007412C6">
        <w:rPr>
          <w:rFonts w:cs="Arial"/>
          <w:lang w:eastAsia="ar-SA"/>
        </w:rPr>
        <w:t>Auction 53</w:t>
      </w:r>
      <w:r w:rsidR="00264AB1" w:rsidRPr="00B94143">
        <w:rPr>
          <w:rFonts w:cs="Arial"/>
          <w:lang w:eastAsia="ar-SA"/>
        </w:rPr>
        <w:t xml:space="preserve"> </w:t>
      </w:r>
      <w:r w:rsidRPr="00B94143">
        <w:rPr>
          <w:rFonts w:cs="Arial"/>
          <w:lang w:eastAsia="ar-SA"/>
        </w:rPr>
        <w:t>are</w:t>
      </w:r>
      <w:r w:rsidR="001C03D0" w:rsidRPr="00B94143">
        <w:rPr>
          <w:rFonts w:cs="Arial"/>
          <w:lang w:eastAsia="ar-SA"/>
        </w:rPr>
        <w:t xml:space="preserve"> Connecticut, Delaware, Maine, Maryland, Massachusetts, New Hampshire, </w:t>
      </w:r>
      <w:r w:rsidR="00062110">
        <w:rPr>
          <w:rFonts w:cs="Arial"/>
          <w:lang w:eastAsia="ar-SA"/>
        </w:rPr>
        <w:t xml:space="preserve">New Jersey, </w:t>
      </w:r>
      <w:r w:rsidR="001C03D0" w:rsidRPr="00B94143">
        <w:rPr>
          <w:rFonts w:cs="Arial"/>
          <w:lang w:eastAsia="ar-SA"/>
        </w:rPr>
        <w:t>New York, Rhode Island, Vermont</w:t>
      </w:r>
      <w:r w:rsidR="00DA53DC">
        <w:rPr>
          <w:rFonts w:cs="Arial"/>
          <w:lang w:val="en-US" w:eastAsia="ar-SA"/>
        </w:rPr>
        <w:t>, and Virginia</w:t>
      </w:r>
      <w:r w:rsidR="00585817">
        <w:rPr>
          <w:rFonts w:cs="Arial"/>
          <w:lang w:eastAsia="ar-SA"/>
        </w:rPr>
        <w:t>.</w:t>
      </w:r>
      <w:r w:rsidR="001C03D0" w:rsidRPr="00B94143">
        <w:rPr>
          <w:rFonts w:cs="Arial"/>
          <w:lang w:eastAsia="ar-SA"/>
        </w:rPr>
        <w:t xml:space="preserve"> </w:t>
      </w:r>
      <w:r w:rsidR="002F0189" w:rsidRPr="00B94143">
        <w:rPr>
          <w:rFonts w:cs="Arial"/>
        </w:rPr>
        <w:t xml:space="preserve">More details about </w:t>
      </w:r>
      <w:r w:rsidR="001C03D0" w:rsidRPr="00B94143">
        <w:rPr>
          <w:rFonts w:cs="Arial"/>
        </w:rPr>
        <w:t xml:space="preserve">RGGI and RGGI, Inc. can be found at </w:t>
      </w:r>
      <w:hyperlink r:id="rId17" w:history="1">
        <w:r w:rsidR="00A259EC">
          <w:rPr>
            <w:rStyle w:val="Hyperlink"/>
          </w:rPr>
          <w:t>https://www.rggi.org/</w:t>
        </w:r>
      </w:hyperlink>
      <w:r w:rsidR="001C03D0" w:rsidRPr="00B94143">
        <w:rPr>
          <w:rFonts w:cs="Arial"/>
        </w:rPr>
        <w:t xml:space="preserve"> and </w:t>
      </w:r>
      <w:hyperlink r:id="rId18" w:history="1">
        <w:r w:rsidR="00A259EC">
          <w:rPr>
            <w:rStyle w:val="Hyperlink"/>
          </w:rPr>
          <w:t>https://www.rggi.org/rggi-inc/contact</w:t>
        </w:r>
      </w:hyperlink>
      <w:r w:rsidR="001C03D0" w:rsidRPr="00B94143">
        <w:rPr>
          <w:rFonts w:cs="Arial"/>
        </w:rPr>
        <w:t>, respectively.</w:t>
      </w:r>
    </w:p>
    <w:p w14:paraId="37C3D817" w14:textId="5A4501F6" w:rsidR="001C03D0" w:rsidRPr="00585817" w:rsidRDefault="001C03D0" w:rsidP="001C03D0">
      <w:pPr>
        <w:pStyle w:val="BodyText"/>
      </w:pPr>
      <w:r w:rsidRPr="00585817">
        <w:rPr>
          <w:rFonts w:cs="Arial"/>
          <w:lang w:eastAsia="ar-SA"/>
        </w:rPr>
        <w:t xml:space="preserve">To support </w:t>
      </w:r>
      <w:bookmarkStart w:id="5" w:name="_Hlk56151449"/>
      <w:r w:rsidRPr="00585817">
        <w:rPr>
          <w:rFonts w:cs="Arial"/>
          <w:lang w:eastAsia="ar-SA"/>
        </w:rPr>
        <w:t>the CO</w:t>
      </w:r>
      <w:r w:rsidRPr="00585817">
        <w:rPr>
          <w:rFonts w:cs="Arial"/>
          <w:vertAlign w:val="subscript"/>
          <w:lang w:eastAsia="ar-SA"/>
        </w:rPr>
        <w:t>2</w:t>
      </w:r>
      <w:r w:rsidRPr="00585817">
        <w:rPr>
          <w:rFonts w:cs="Arial"/>
          <w:lang w:eastAsia="ar-SA"/>
        </w:rPr>
        <w:t xml:space="preserve"> Budget Trading Programs</w:t>
      </w:r>
      <w:bookmarkEnd w:id="5"/>
      <w:r w:rsidRPr="00585817">
        <w:rPr>
          <w:rFonts w:cs="Arial"/>
          <w:lang w:eastAsia="ar-SA"/>
        </w:rPr>
        <w:t>, the Participating States</w:t>
      </w:r>
      <w:r w:rsidR="00D04A91" w:rsidRPr="00585817">
        <w:rPr>
          <w:rFonts w:cs="Arial"/>
          <w:lang w:eastAsia="ar-SA"/>
        </w:rPr>
        <w:t xml:space="preserve"> implemented</w:t>
      </w:r>
      <w:r w:rsidRPr="00585817">
        <w:rPr>
          <w:rFonts w:cs="Arial"/>
          <w:lang w:eastAsia="ar-SA"/>
        </w:rPr>
        <w:t xml:space="preserve"> </w:t>
      </w:r>
      <w:r w:rsidR="00B703EC" w:rsidRPr="00585817">
        <w:rPr>
          <w:rFonts w:cs="Arial"/>
          <w:lang w:val="en-US" w:eastAsia="ar-SA"/>
        </w:rPr>
        <w:t xml:space="preserve">the </w:t>
      </w:r>
      <w:r w:rsidR="004B1083" w:rsidRPr="00585817">
        <w:rPr>
          <w:rFonts w:cs="Arial"/>
          <w:lang w:eastAsia="ar-SA"/>
        </w:rPr>
        <w:t>Auction Platform</w:t>
      </w:r>
      <w:r w:rsidRPr="00585817">
        <w:rPr>
          <w:rFonts w:cs="Arial"/>
          <w:lang w:eastAsia="ar-SA"/>
        </w:rPr>
        <w:t>, which is managed by the RGGI CO</w:t>
      </w:r>
      <w:r w:rsidRPr="00585817">
        <w:rPr>
          <w:rFonts w:cs="Arial"/>
          <w:vertAlign w:val="subscript"/>
          <w:lang w:eastAsia="ar-SA"/>
        </w:rPr>
        <w:t>2</w:t>
      </w:r>
      <w:r w:rsidRPr="00585817">
        <w:rPr>
          <w:rFonts w:cs="Arial"/>
          <w:lang w:eastAsia="ar-SA"/>
        </w:rPr>
        <w:t xml:space="preserve"> Budget Trading Programs Auction Manager (</w:t>
      </w:r>
      <w:r w:rsidR="001569DE" w:rsidRPr="00585817">
        <w:rPr>
          <w:rFonts w:cs="Arial"/>
          <w:lang w:eastAsia="ar-SA"/>
        </w:rPr>
        <w:t>Auction Manager</w:t>
      </w:r>
      <w:r w:rsidRPr="00585817">
        <w:rPr>
          <w:rFonts w:cs="Arial"/>
          <w:lang w:eastAsia="ar-SA"/>
        </w:rPr>
        <w:t>)</w:t>
      </w:r>
      <w:r w:rsidR="008A4629" w:rsidRPr="00585817">
        <w:rPr>
          <w:rFonts w:cs="Arial"/>
          <w:lang w:val="en-US" w:eastAsia="ar-SA"/>
        </w:rPr>
        <w:t>.</w:t>
      </w:r>
      <w:r w:rsidRPr="00585817">
        <w:rPr>
          <w:rFonts w:cs="Arial"/>
          <w:lang w:eastAsia="ar-SA"/>
        </w:rPr>
        <w:t xml:space="preserve"> All of the Participating States are offering CO</w:t>
      </w:r>
      <w:r w:rsidRPr="00585817">
        <w:rPr>
          <w:rFonts w:cs="Arial"/>
          <w:vertAlign w:val="subscript"/>
          <w:lang w:eastAsia="ar-SA"/>
        </w:rPr>
        <w:t>2</w:t>
      </w:r>
      <w:r w:rsidRPr="00585817">
        <w:rPr>
          <w:rFonts w:cs="Arial"/>
          <w:lang w:eastAsia="ar-SA"/>
        </w:rPr>
        <w:t xml:space="preserve"> </w:t>
      </w:r>
      <w:r w:rsidR="001E53BA">
        <w:rPr>
          <w:rFonts w:cs="Arial"/>
          <w:lang w:val="en-US" w:eastAsia="ar-SA"/>
        </w:rPr>
        <w:t xml:space="preserve">Allowances </w:t>
      </w:r>
      <w:r w:rsidRPr="00585817">
        <w:rPr>
          <w:rFonts w:cs="Arial"/>
          <w:lang w:eastAsia="ar-SA"/>
        </w:rPr>
        <w:t xml:space="preserve">for sale in </w:t>
      </w:r>
      <w:r w:rsidR="007412C6">
        <w:rPr>
          <w:rFonts w:cs="Arial"/>
          <w:lang w:eastAsia="ar-SA"/>
        </w:rPr>
        <w:t>Auction 53</w:t>
      </w:r>
      <w:r w:rsidR="00FC4B4D" w:rsidRPr="00585817">
        <w:rPr>
          <w:rFonts w:cs="Arial"/>
          <w:lang w:val="en-US" w:eastAsia="ar-SA"/>
        </w:rPr>
        <w:t>, which</w:t>
      </w:r>
      <w:r w:rsidR="00062110" w:rsidRPr="00585817">
        <w:rPr>
          <w:rFonts w:cs="Arial"/>
          <w:lang w:eastAsia="ar-SA"/>
        </w:rPr>
        <w:t xml:space="preserve"> </w:t>
      </w:r>
      <w:r w:rsidRPr="00585817">
        <w:rPr>
          <w:rFonts w:cs="Arial"/>
          <w:lang w:eastAsia="ar-SA"/>
        </w:rPr>
        <w:t>is authorized by</w:t>
      </w:r>
      <w:r w:rsidR="00FC4B4D" w:rsidRPr="00585817">
        <w:rPr>
          <w:rFonts w:cs="Arial"/>
          <w:lang w:val="en-US" w:eastAsia="ar-SA"/>
        </w:rPr>
        <w:t>,</w:t>
      </w:r>
      <w:r w:rsidRPr="00585817">
        <w:rPr>
          <w:rFonts w:cs="Arial"/>
          <w:lang w:eastAsia="ar-SA"/>
        </w:rPr>
        <w:t xml:space="preserve"> and will be conducted in accordance with</w:t>
      </w:r>
      <w:r w:rsidR="00FC4B4D" w:rsidRPr="00585817">
        <w:rPr>
          <w:rFonts w:cs="Arial"/>
          <w:lang w:val="en-US" w:eastAsia="ar-SA"/>
        </w:rPr>
        <w:t>,</w:t>
      </w:r>
      <w:r w:rsidRPr="00585817">
        <w:rPr>
          <w:rFonts w:cs="Arial"/>
          <w:lang w:eastAsia="ar-SA"/>
        </w:rPr>
        <w:t xml:space="preserve"> the authority of each Participating State</w:t>
      </w:r>
      <w:r w:rsidR="000A1820">
        <w:rPr>
          <w:rFonts w:cs="Arial"/>
          <w:lang w:val="en-US" w:eastAsia="ar-SA"/>
        </w:rPr>
        <w:t>.</w:t>
      </w:r>
      <w:r w:rsidRPr="00585817">
        <w:rPr>
          <w:rFonts w:cs="Arial"/>
          <w:lang w:eastAsia="ar-SA"/>
        </w:rPr>
        <w:t xml:space="preserve"> </w:t>
      </w:r>
      <w:r w:rsidR="000A1820">
        <w:rPr>
          <w:rFonts w:cs="Arial"/>
          <w:lang w:val="en-US" w:eastAsia="ar-SA"/>
        </w:rPr>
        <w:t>E</w:t>
      </w:r>
      <w:r w:rsidRPr="00585817">
        <w:rPr>
          <w:rFonts w:cs="Arial"/>
          <w:lang w:eastAsia="ar-SA"/>
        </w:rPr>
        <w:t xml:space="preserve">ach </w:t>
      </w:r>
      <w:r w:rsidR="000A1820">
        <w:rPr>
          <w:rFonts w:cs="Arial"/>
          <w:lang w:val="en-US" w:eastAsia="ar-SA"/>
        </w:rPr>
        <w:t xml:space="preserve">Participating State </w:t>
      </w:r>
      <w:r w:rsidRPr="00585817">
        <w:rPr>
          <w:rFonts w:cs="Arial"/>
          <w:lang w:eastAsia="ar-SA"/>
        </w:rPr>
        <w:t xml:space="preserve">will retain the authority to make its own regulatory determinations in conducting </w:t>
      </w:r>
      <w:r w:rsidR="007412C6">
        <w:rPr>
          <w:rFonts w:cs="Arial"/>
          <w:lang w:eastAsia="ar-SA"/>
        </w:rPr>
        <w:t>Auction 53</w:t>
      </w:r>
      <w:r w:rsidRPr="00585817">
        <w:rPr>
          <w:rFonts w:cs="Arial"/>
          <w:lang w:eastAsia="ar-SA"/>
        </w:rPr>
        <w:t xml:space="preserve">. This </w:t>
      </w:r>
      <w:r w:rsidR="004B1083" w:rsidRPr="00585817">
        <w:rPr>
          <w:rFonts w:cs="Arial"/>
          <w:lang w:eastAsia="ar-SA"/>
        </w:rPr>
        <w:t>Auction Notice</w:t>
      </w:r>
      <w:r w:rsidRPr="00585817">
        <w:rPr>
          <w:rFonts w:cs="Arial"/>
          <w:lang w:eastAsia="ar-SA"/>
        </w:rPr>
        <w:t xml:space="preserve"> is au</w:t>
      </w:r>
      <w:r w:rsidRPr="00585817">
        <w:t>thorized by, and in accord</w:t>
      </w:r>
      <w:r w:rsidR="000A1820">
        <w:rPr>
          <w:lang w:val="en-US"/>
        </w:rPr>
        <w:t>ance</w:t>
      </w:r>
      <w:r w:rsidRPr="00585817">
        <w:t xml:space="preserve"> with, each Participating State’s statutory and/or regulatory authority.</w:t>
      </w:r>
    </w:p>
    <w:p w14:paraId="6F45B14F" w14:textId="5A031935" w:rsidR="00471E7A" w:rsidRDefault="00471E7A" w:rsidP="0063442E">
      <w:pPr>
        <w:pStyle w:val="BodyText"/>
        <w:keepNext/>
      </w:pPr>
      <w:r w:rsidRPr="00585817">
        <w:t xml:space="preserve">Contact information for the </w:t>
      </w:r>
      <w:r w:rsidR="001569DE" w:rsidRPr="00585817">
        <w:t>Auction Manager</w:t>
      </w:r>
      <w:r w:rsidRPr="00585817">
        <w:t xml:space="preserve"> is as follows:</w:t>
      </w:r>
    </w:p>
    <w:p w14:paraId="037245D7" w14:textId="0CB3D5DA" w:rsidR="00471E7A" w:rsidRPr="00B94143" w:rsidRDefault="00471E7A" w:rsidP="00471E7A">
      <w:pPr>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Auction Manager </w:t>
      </w:r>
    </w:p>
    <w:p w14:paraId="51EDED38" w14:textId="6AA1F16D" w:rsidR="00471E7A" w:rsidRPr="00B94143" w:rsidRDefault="00471E7A" w:rsidP="00471E7A">
      <w:pPr>
        <w:ind w:left="720"/>
        <w:rPr>
          <w:rFonts w:cs="Arial"/>
          <w:lang w:eastAsia="ar-SA"/>
        </w:rPr>
      </w:pPr>
      <w:r w:rsidRPr="00B94143">
        <w:rPr>
          <w:rFonts w:cs="Arial"/>
          <w:lang w:eastAsia="ar-SA"/>
        </w:rPr>
        <w:t xml:space="preserve">c/o </w:t>
      </w:r>
      <w:r w:rsidR="00237AEA">
        <w:rPr>
          <w:rFonts w:cs="Arial"/>
          <w:lang w:eastAsia="ar-SA"/>
        </w:rPr>
        <w:t>Ene</w:t>
      </w:r>
      <w:r w:rsidR="00B3013C">
        <w:rPr>
          <w:rFonts w:cs="Arial"/>
          <w:lang w:eastAsia="ar-SA"/>
        </w:rPr>
        <w:t>l X</w:t>
      </w:r>
      <w:r w:rsidR="0076041A">
        <w:rPr>
          <w:rFonts w:cs="Arial"/>
          <w:lang w:eastAsia="ar-SA"/>
        </w:rPr>
        <w:t xml:space="preserve"> North America</w:t>
      </w:r>
      <w:r w:rsidR="00F53909">
        <w:rPr>
          <w:rFonts w:cs="Arial"/>
          <w:lang w:eastAsia="ar-SA"/>
        </w:rPr>
        <w:t>, Inc.</w:t>
      </w:r>
    </w:p>
    <w:p w14:paraId="2FB26C50" w14:textId="2907B54F" w:rsidR="00471E7A" w:rsidRPr="00B94143" w:rsidRDefault="0076041A" w:rsidP="00471E7A">
      <w:pPr>
        <w:ind w:left="720"/>
        <w:rPr>
          <w:rFonts w:cs="Arial"/>
          <w:lang w:eastAsia="ar-SA"/>
        </w:rPr>
      </w:pPr>
      <w:r>
        <w:rPr>
          <w:rFonts w:cs="Arial"/>
          <w:lang w:eastAsia="ar-SA"/>
        </w:rPr>
        <w:t>One Marina Park Drive, Suite 400</w:t>
      </w:r>
    </w:p>
    <w:p w14:paraId="6AF21346" w14:textId="2713850B" w:rsidR="00471E7A" w:rsidRPr="00B94143" w:rsidRDefault="0076041A" w:rsidP="00B87A44">
      <w:pPr>
        <w:ind w:left="720"/>
        <w:rPr>
          <w:rFonts w:cs="Arial"/>
          <w:lang w:eastAsia="ar-SA"/>
        </w:rPr>
      </w:pPr>
      <w:r>
        <w:rPr>
          <w:rFonts w:cs="Arial"/>
          <w:lang w:eastAsia="ar-SA"/>
        </w:rPr>
        <w:t>Boston, MA 02210</w:t>
      </w:r>
    </w:p>
    <w:p w14:paraId="63DA58F1" w14:textId="6DAEB927" w:rsidR="00471E7A" w:rsidRPr="00B94143" w:rsidRDefault="00471E7A" w:rsidP="00471E7A">
      <w:pPr>
        <w:ind w:left="720"/>
        <w:rPr>
          <w:rFonts w:cs="Arial"/>
          <w:lang w:eastAsia="ar-SA"/>
        </w:rPr>
      </w:pPr>
      <w:r w:rsidRPr="00B94143">
        <w:rPr>
          <w:rFonts w:cs="Arial"/>
          <w:lang w:eastAsia="ar-SA"/>
        </w:rPr>
        <w:t xml:space="preserve">Phone: </w:t>
      </w:r>
      <w:r w:rsidR="009C5929">
        <w:rPr>
          <w:lang w:eastAsia="ar-SA"/>
        </w:rPr>
        <w:t>703.795.8927</w:t>
      </w:r>
    </w:p>
    <w:p w14:paraId="4A9300C6" w14:textId="60056648" w:rsidR="00D96490" w:rsidRPr="00B94143" w:rsidRDefault="00471E7A" w:rsidP="00B646FF">
      <w:pPr>
        <w:pStyle w:val="BodyText"/>
        <w:ind w:left="720"/>
        <w:rPr>
          <w:lang w:val="en-US"/>
        </w:rPr>
      </w:pPr>
      <w:r w:rsidRPr="00B94143">
        <w:rPr>
          <w:lang w:eastAsia="ar-SA"/>
        </w:rPr>
        <w:t xml:space="preserve">Email: </w:t>
      </w:r>
      <w:hyperlink r:id="rId19" w:history="1">
        <w:r w:rsidR="00B3013C" w:rsidRPr="00416857">
          <w:rPr>
            <w:rStyle w:val="Hyperlink"/>
            <w:lang w:val="en-US"/>
          </w:rPr>
          <w:t>auctionmanager.enelxnorthamerica@enel.com</w:t>
        </w:r>
      </w:hyperlink>
      <w:r w:rsidR="003D38F5">
        <w:t xml:space="preserve"> </w:t>
      </w:r>
      <w:r w:rsidRPr="00B94143">
        <w:t xml:space="preserve"> </w:t>
      </w:r>
    </w:p>
    <w:p w14:paraId="04918300" w14:textId="77777777" w:rsidR="00280AD3" w:rsidRPr="000241E2" w:rsidRDefault="00F13010" w:rsidP="000241E2">
      <w:pPr>
        <w:pStyle w:val="Heading2"/>
        <w:tabs>
          <w:tab w:val="left" w:pos="720"/>
        </w:tabs>
        <w:rPr>
          <w:lang w:val="en-US" w:eastAsia="ar-SA"/>
        </w:rPr>
      </w:pPr>
      <w:bookmarkStart w:id="6" w:name="_Toc219022610"/>
      <w:bookmarkStart w:id="7" w:name="_Toc60651196"/>
      <w:bookmarkStart w:id="8" w:name="_Ref201388167"/>
      <w:bookmarkEnd w:id="6"/>
      <w:r w:rsidRPr="00796338">
        <w:rPr>
          <w:rFonts w:cs="Arial"/>
          <w:lang w:eastAsia="ar-SA"/>
        </w:rPr>
        <w:t>What’s New</w:t>
      </w:r>
      <w:bookmarkEnd w:id="7"/>
    </w:p>
    <w:p w14:paraId="1C124950" w14:textId="1528C212" w:rsidR="001F0E29" w:rsidRPr="001F0E29" w:rsidRDefault="00337DB9" w:rsidP="001F0E29">
      <w:pPr>
        <w:pStyle w:val="BodyText"/>
        <w:numPr>
          <w:ilvl w:val="0"/>
          <w:numId w:val="19"/>
        </w:numPr>
        <w:spacing w:after="120"/>
        <w:rPr>
          <w:lang w:val="en-US" w:eastAsia="ar-SA"/>
        </w:rPr>
      </w:pPr>
      <w:r>
        <w:rPr>
          <w:lang w:val="en-US" w:eastAsia="ar-SA"/>
        </w:rPr>
        <w:t>Starting in</w:t>
      </w:r>
      <w:r w:rsidR="000716FD">
        <w:rPr>
          <w:lang w:val="en-US" w:eastAsia="ar-SA"/>
        </w:rPr>
        <w:t xml:space="preserve"> </w:t>
      </w:r>
      <w:r w:rsidR="00D177DD">
        <w:rPr>
          <w:lang w:val="en-US" w:eastAsia="ar-SA"/>
        </w:rPr>
        <w:t>2021</w:t>
      </w:r>
      <w:r w:rsidR="000716FD">
        <w:rPr>
          <w:lang w:val="en-US" w:eastAsia="ar-SA"/>
        </w:rPr>
        <w:t>,</w:t>
      </w:r>
      <w:r w:rsidR="00D177DD">
        <w:rPr>
          <w:lang w:val="en-US" w:eastAsia="ar-SA"/>
        </w:rPr>
        <w:t xml:space="preserve"> </w:t>
      </w:r>
      <w:r w:rsidR="000716FD">
        <w:rPr>
          <w:lang w:val="en-US" w:eastAsia="ar-SA"/>
        </w:rPr>
        <w:t>all Auctions include a</w:t>
      </w:r>
      <w:r w:rsidR="001F0E29" w:rsidRPr="001F0E29">
        <w:rPr>
          <w:lang w:val="en-US" w:eastAsia="ar-SA"/>
        </w:rPr>
        <w:t xml:space="preserve">n Emissions Containment Reserve. In the event the </w:t>
      </w:r>
      <w:r w:rsidR="003137C1">
        <w:rPr>
          <w:lang w:val="en-US" w:eastAsia="ar-SA"/>
        </w:rPr>
        <w:t>Interim Clearing Price</w:t>
      </w:r>
      <w:r w:rsidR="001F0E29" w:rsidRPr="001F0E29">
        <w:rPr>
          <w:lang w:val="en-US" w:eastAsia="ar-SA"/>
        </w:rPr>
        <w:t xml:space="preserve"> is less than the ECR </w:t>
      </w:r>
      <w:r w:rsidR="00B86885">
        <w:rPr>
          <w:lang w:val="en-US" w:eastAsia="ar-SA"/>
        </w:rPr>
        <w:t>Trigger Price</w:t>
      </w:r>
      <w:r w:rsidR="001F0E29" w:rsidRPr="001F0E29">
        <w:rPr>
          <w:lang w:val="en-US" w:eastAsia="ar-SA"/>
        </w:rPr>
        <w:t xml:space="preserve">, </w:t>
      </w:r>
      <w:r w:rsidR="00A84A4E">
        <w:rPr>
          <w:lang w:val="en-US" w:eastAsia="ar-SA"/>
        </w:rPr>
        <w:t>ECR Allowance</w:t>
      </w:r>
      <w:r w:rsidR="001F0E29" w:rsidRPr="001F0E29">
        <w:rPr>
          <w:lang w:val="en-US" w:eastAsia="ar-SA"/>
        </w:rPr>
        <w:t xml:space="preserve">s will be withheld from the Initial Offering until either (1) the clearing price equals the ECR </w:t>
      </w:r>
      <w:r w:rsidR="00B86885">
        <w:rPr>
          <w:lang w:val="en-US" w:eastAsia="ar-SA"/>
        </w:rPr>
        <w:t xml:space="preserve">Trigger </w:t>
      </w:r>
      <w:r w:rsidR="00B86885">
        <w:rPr>
          <w:lang w:val="en-US" w:eastAsia="ar-SA"/>
        </w:rPr>
        <w:lastRenderedPageBreak/>
        <w:t>Price</w:t>
      </w:r>
      <w:r w:rsidR="004918AD">
        <w:rPr>
          <w:lang w:val="en-US" w:eastAsia="ar-SA"/>
        </w:rPr>
        <w:t>,</w:t>
      </w:r>
      <w:r w:rsidR="001F0E29" w:rsidRPr="001F0E29">
        <w:rPr>
          <w:lang w:val="en-US" w:eastAsia="ar-SA"/>
        </w:rPr>
        <w:t xml:space="preserve"> or (2) the ECR withholding </w:t>
      </w:r>
      <w:r w:rsidR="00EA119A">
        <w:rPr>
          <w:lang w:val="en-US" w:eastAsia="ar-SA"/>
        </w:rPr>
        <w:t>limit</w:t>
      </w:r>
      <w:r w:rsidR="00EA119A" w:rsidRPr="001F0E29">
        <w:rPr>
          <w:lang w:val="en-US" w:eastAsia="ar-SA"/>
        </w:rPr>
        <w:t xml:space="preserve"> </w:t>
      </w:r>
      <w:r w:rsidR="001F0E29" w:rsidRPr="001F0E29">
        <w:rPr>
          <w:lang w:val="en-US" w:eastAsia="ar-SA"/>
        </w:rPr>
        <w:t>is reached</w:t>
      </w:r>
      <w:r w:rsidR="001F0E29">
        <w:rPr>
          <w:lang w:val="en-US" w:eastAsia="ar-SA"/>
        </w:rPr>
        <w:t xml:space="preserve">.  </w:t>
      </w:r>
      <w:r w:rsidR="001F0E29" w:rsidRPr="001F0E29">
        <w:rPr>
          <w:lang w:val="en-US" w:eastAsia="ar-SA"/>
        </w:rPr>
        <w:t>Once the</w:t>
      </w:r>
      <w:r w:rsidR="000A1820">
        <w:rPr>
          <w:lang w:val="en-US" w:eastAsia="ar-SA"/>
        </w:rPr>
        <w:t xml:space="preserve"> annual</w:t>
      </w:r>
      <w:r w:rsidR="001F0E29" w:rsidRPr="001F0E29">
        <w:rPr>
          <w:lang w:val="en-US" w:eastAsia="ar-SA"/>
        </w:rPr>
        <w:t xml:space="preserve"> </w:t>
      </w:r>
      <w:r w:rsidR="00256701">
        <w:rPr>
          <w:lang w:val="en-US" w:eastAsia="ar-SA"/>
        </w:rPr>
        <w:t>withholding limit</w:t>
      </w:r>
      <w:r w:rsidR="001F0E29" w:rsidRPr="001F0E29">
        <w:rPr>
          <w:lang w:val="en-US" w:eastAsia="ar-SA"/>
        </w:rPr>
        <w:t xml:space="preserve"> of </w:t>
      </w:r>
      <w:r w:rsidR="00A84A4E">
        <w:rPr>
          <w:lang w:val="en-US" w:eastAsia="ar-SA"/>
        </w:rPr>
        <w:t>ECR Allowance</w:t>
      </w:r>
      <w:r w:rsidR="001F0E29" w:rsidRPr="001F0E29">
        <w:rPr>
          <w:lang w:val="en-US" w:eastAsia="ar-SA"/>
        </w:rPr>
        <w:t>s is reached</w:t>
      </w:r>
      <w:r w:rsidR="000A1820">
        <w:rPr>
          <w:lang w:val="en-US" w:eastAsia="ar-SA"/>
        </w:rPr>
        <w:t xml:space="preserve"> in any auction or combination of auctions in a calendar year</w:t>
      </w:r>
      <w:r w:rsidR="001F0E29" w:rsidRPr="001F0E29">
        <w:rPr>
          <w:lang w:val="en-US" w:eastAsia="ar-SA"/>
        </w:rPr>
        <w:t xml:space="preserve">, no allowances can be withheld for the remainder of that calendar year. The ECR will consist of 10% of the annual </w:t>
      </w:r>
      <w:r w:rsidR="009D2E0D">
        <w:rPr>
          <w:lang w:val="en-US" w:eastAsia="ar-SA"/>
        </w:rPr>
        <w:t xml:space="preserve">base </w:t>
      </w:r>
      <w:r w:rsidR="001F0E29" w:rsidRPr="001F0E29">
        <w:rPr>
          <w:lang w:val="en-US" w:eastAsia="ar-SA"/>
        </w:rPr>
        <w:t xml:space="preserve">budget of </w:t>
      </w:r>
      <w:r w:rsidR="000B6B57">
        <w:rPr>
          <w:lang w:val="en-US" w:eastAsia="ar-SA"/>
        </w:rPr>
        <w:t>each</w:t>
      </w:r>
      <w:r w:rsidR="001F0E29" w:rsidRPr="001F0E29">
        <w:rPr>
          <w:lang w:val="en-US" w:eastAsia="ar-SA"/>
        </w:rPr>
        <w:t xml:space="preserve"> state implementing the ECR </w:t>
      </w:r>
      <w:proofErr w:type="gramStart"/>
      <w:r w:rsidR="000716FD">
        <w:rPr>
          <w:lang w:val="en-US" w:eastAsia="ar-SA"/>
        </w:rPr>
        <w:t>in a given year</w:t>
      </w:r>
      <w:proofErr w:type="gramEnd"/>
      <w:r w:rsidR="001F0E29" w:rsidRPr="001F0E29">
        <w:rPr>
          <w:lang w:val="en-US" w:eastAsia="ar-SA"/>
        </w:rPr>
        <w:t>.</w:t>
      </w:r>
    </w:p>
    <w:p w14:paraId="1B06BCA3" w14:textId="77777777" w:rsidR="00EB473E" w:rsidRDefault="00D42D60" w:rsidP="001A60F1">
      <w:pPr>
        <w:pStyle w:val="BodyText"/>
        <w:numPr>
          <w:ilvl w:val="0"/>
          <w:numId w:val="19"/>
        </w:numPr>
        <w:spacing w:after="120"/>
        <w:rPr>
          <w:lang w:val="en-US" w:eastAsia="ar-SA"/>
        </w:rPr>
      </w:pPr>
      <w:r>
        <w:rPr>
          <w:lang w:val="en-US" w:eastAsia="ar-SA"/>
        </w:rPr>
        <w:t xml:space="preserve">Section 2.9, Appendix A, and Appendix B have been updated to allow a </w:t>
      </w:r>
      <w:r w:rsidRPr="00B94143">
        <w:t xml:space="preserve">portable document format (PDF) </w:t>
      </w:r>
      <w:r>
        <w:rPr>
          <w:lang w:val="en-US"/>
        </w:rPr>
        <w:t>c</w:t>
      </w:r>
      <w:r>
        <w:rPr>
          <w:lang w:val="en-US" w:eastAsia="ar-SA"/>
        </w:rPr>
        <w:t>opy</w:t>
      </w:r>
      <w:r w:rsidRPr="00D42D60">
        <w:rPr>
          <w:lang w:val="en-US" w:eastAsia="ar-SA"/>
        </w:rPr>
        <w:t xml:space="preserve"> of </w:t>
      </w:r>
      <w:r>
        <w:rPr>
          <w:lang w:val="en-US" w:eastAsia="ar-SA"/>
        </w:rPr>
        <w:t xml:space="preserve">an </w:t>
      </w:r>
      <w:r w:rsidRPr="00B94143">
        <w:rPr>
          <w:rFonts w:cs="Arial"/>
        </w:rPr>
        <w:t xml:space="preserve">irrevocable letter of credit (ILOC) </w:t>
      </w:r>
      <w:r>
        <w:rPr>
          <w:rFonts w:cs="Arial"/>
          <w:lang w:val="en-US"/>
        </w:rPr>
        <w:t xml:space="preserve">or </w:t>
      </w:r>
      <w:r>
        <w:rPr>
          <w:lang w:val="en-US" w:eastAsia="ar-SA"/>
        </w:rPr>
        <w:t>b</w:t>
      </w:r>
      <w:r w:rsidRPr="00D42D60">
        <w:rPr>
          <w:lang w:val="en-US" w:eastAsia="ar-SA"/>
        </w:rPr>
        <w:t xml:space="preserve">ond </w:t>
      </w:r>
      <w:r>
        <w:rPr>
          <w:lang w:val="en-US" w:eastAsia="ar-SA"/>
        </w:rPr>
        <w:t>to serve</w:t>
      </w:r>
      <w:r w:rsidRPr="00D42D60">
        <w:rPr>
          <w:lang w:val="en-US" w:eastAsia="ar-SA"/>
        </w:rPr>
        <w:t xml:space="preserve"> as the </w:t>
      </w:r>
      <w:r>
        <w:rPr>
          <w:lang w:val="en-US" w:eastAsia="ar-SA"/>
        </w:rPr>
        <w:t>o</w:t>
      </w:r>
      <w:r w:rsidRPr="00D42D60">
        <w:rPr>
          <w:lang w:val="en-US" w:eastAsia="ar-SA"/>
        </w:rPr>
        <w:t xml:space="preserve">perative </w:t>
      </w:r>
      <w:r>
        <w:rPr>
          <w:lang w:val="en-US" w:eastAsia="ar-SA"/>
        </w:rPr>
        <w:t>i</w:t>
      </w:r>
      <w:r w:rsidRPr="00D42D60">
        <w:rPr>
          <w:lang w:val="en-US" w:eastAsia="ar-SA"/>
        </w:rPr>
        <w:t>nstrument</w:t>
      </w:r>
      <w:r w:rsidR="00397C38">
        <w:rPr>
          <w:lang w:val="en-US" w:eastAsia="ar-SA"/>
        </w:rPr>
        <w:t xml:space="preserve">. The ILOC or bond submission will no </w:t>
      </w:r>
      <w:r w:rsidR="0020526C">
        <w:rPr>
          <w:lang w:val="en-US" w:eastAsia="ar-SA"/>
        </w:rPr>
        <w:t>longer require</w:t>
      </w:r>
      <w:r>
        <w:rPr>
          <w:lang w:val="en-US" w:eastAsia="ar-SA"/>
        </w:rPr>
        <w:t xml:space="preserve"> delivery of an executed hard</w:t>
      </w:r>
      <w:r w:rsidR="00437DBF">
        <w:rPr>
          <w:lang w:val="en-US" w:eastAsia="ar-SA"/>
        </w:rPr>
        <w:t xml:space="preserve"> </w:t>
      </w:r>
      <w:r>
        <w:rPr>
          <w:lang w:val="en-US" w:eastAsia="ar-SA"/>
        </w:rPr>
        <w:t xml:space="preserve">copy. </w:t>
      </w:r>
    </w:p>
    <w:p w14:paraId="19298EF0" w14:textId="67AF3457" w:rsidR="00D42D60" w:rsidRPr="00D42D60" w:rsidRDefault="005E78F7" w:rsidP="001A60F1">
      <w:pPr>
        <w:pStyle w:val="BodyText"/>
        <w:numPr>
          <w:ilvl w:val="0"/>
          <w:numId w:val="19"/>
        </w:numPr>
        <w:spacing w:after="120"/>
        <w:rPr>
          <w:lang w:val="en-US" w:eastAsia="ar-SA"/>
        </w:rPr>
      </w:pPr>
      <w:r>
        <w:rPr>
          <w:lang w:val="en-US" w:eastAsia="ar-SA"/>
        </w:rPr>
        <w:t>A list of d</w:t>
      </w:r>
      <w:r w:rsidR="00997787">
        <w:rPr>
          <w:lang w:val="en-US" w:eastAsia="ar-SA"/>
        </w:rPr>
        <w:t xml:space="preserve">efinitions </w:t>
      </w:r>
      <w:r>
        <w:rPr>
          <w:lang w:val="en-US" w:eastAsia="ar-SA"/>
        </w:rPr>
        <w:t>has</w:t>
      </w:r>
      <w:r w:rsidR="00EB473E">
        <w:rPr>
          <w:lang w:val="en-US" w:eastAsia="ar-SA"/>
        </w:rPr>
        <w:t xml:space="preserve"> been added as Section 9.</w:t>
      </w:r>
      <w:r w:rsidR="00D42D60">
        <w:rPr>
          <w:lang w:val="en-US" w:eastAsia="ar-SA"/>
        </w:rPr>
        <w:t xml:space="preserve"> </w:t>
      </w:r>
    </w:p>
    <w:p w14:paraId="7E03DE35" w14:textId="6F8677EC" w:rsidR="00C34FA5" w:rsidRDefault="00C34FA5" w:rsidP="001A60F1">
      <w:pPr>
        <w:pStyle w:val="BodyText"/>
        <w:numPr>
          <w:ilvl w:val="0"/>
          <w:numId w:val="19"/>
        </w:numPr>
        <w:spacing w:after="120"/>
        <w:rPr>
          <w:lang w:val="en-US" w:eastAsia="ar-SA"/>
        </w:rPr>
      </w:pPr>
      <w:r w:rsidRPr="00F6583F">
        <w:rPr>
          <w:lang w:val="en-US" w:eastAsia="ar-SA"/>
        </w:rPr>
        <w:t xml:space="preserve">The Cost Containment Reserve for calendar year </w:t>
      </w:r>
      <w:r w:rsidR="00DA53DC">
        <w:rPr>
          <w:lang w:val="en-US" w:eastAsia="ar-SA"/>
        </w:rPr>
        <w:t>2021</w:t>
      </w:r>
      <w:r w:rsidR="00DA53DC" w:rsidRPr="00F6583F">
        <w:rPr>
          <w:lang w:val="en-US" w:eastAsia="ar-SA"/>
        </w:rPr>
        <w:t xml:space="preserve"> </w:t>
      </w:r>
      <w:r w:rsidRPr="006F3D53">
        <w:rPr>
          <w:lang w:val="en-US" w:eastAsia="ar-SA"/>
        </w:rPr>
        <w:t>i</w:t>
      </w:r>
      <w:r>
        <w:rPr>
          <w:lang w:val="en-US" w:eastAsia="ar-SA"/>
        </w:rPr>
        <w:t xml:space="preserve">s </w:t>
      </w:r>
      <w:r w:rsidR="00804DC4">
        <w:rPr>
          <w:lang w:val="en-US" w:eastAsia="ar-SA"/>
        </w:rPr>
        <w:t>11,976,778</w:t>
      </w:r>
      <w:r>
        <w:rPr>
          <w:lang w:val="en-US" w:eastAsia="ar-SA"/>
        </w:rPr>
        <w:t xml:space="preserve"> </w:t>
      </w:r>
      <w:r w:rsidR="00A84A4E">
        <w:rPr>
          <w:lang w:val="en-US" w:eastAsia="ar-SA"/>
        </w:rPr>
        <w:t>CCR Allowance</w:t>
      </w:r>
      <w:r w:rsidR="00E26AD7">
        <w:rPr>
          <w:lang w:val="en-US" w:eastAsia="ar-SA"/>
        </w:rPr>
        <w:t>s</w:t>
      </w:r>
      <w:r w:rsidR="0007433C">
        <w:rPr>
          <w:lang w:val="en-US" w:eastAsia="ar-SA"/>
        </w:rPr>
        <w:t>.</w:t>
      </w:r>
      <w:r>
        <w:rPr>
          <w:lang w:val="en-US" w:eastAsia="ar-SA"/>
        </w:rPr>
        <w:t xml:space="preserve">  </w:t>
      </w:r>
      <w:proofErr w:type="gramStart"/>
      <w:r>
        <w:rPr>
          <w:lang w:val="en-US" w:eastAsia="ar-SA"/>
        </w:rPr>
        <w:t xml:space="preserve">All </w:t>
      </w:r>
      <w:r w:rsidR="0072650B">
        <w:rPr>
          <w:lang w:val="en-US" w:eastAsia="ar-SA"/>
        </w:rPr>
        <w:t>of</w:t>
      </w:r>
      <w:proofErr w:type="gramEnd"/>
      <w:r w:rsidR="0072650B">
        <w:rPr>
          <w:lang w:val="en-US" w:eastAsia="ar-SA"/>
        </w:rPr>
        <w:t xml:space="preserve"> the </w:t>
      </w:r>
      <w:r w:rsidR="00A84A4E">
        <w:rPr>
          <w:lang w:val="en-US" w:eastAsia="ar-SA"/>
        </w:rPr>
        <w:t>CCR Allowance</w:t>
      </w:r>
      <w:r w:rsidRPr="00F6583F">
        <w:rPr>
          <w:lang w:val="en-US" w:eastAsia="ar-SA"/>
        </w:rPr>
        <w:t xml:space="preserve">s are available in </w:t>
      </w:r>
      <w:r w:rsidR="007412C6">
        <w:rPr>
          <w:lang w:val="en-US" w:eastAsia="ar-SA"/>
        </w:rPr>
        <w:t>Auction 53</w:t>
      </w:r>
      <w:r w:rsidRPr="00F6583F">
        <w:rPr>
          <w:lang w:val="en-US" w:eastAsia="ar-SA"/>
        </w:rPr>
        <w:t>.</w:t>
      </w:r>
    </w:p>
    <w:p w14:paraId="02B832A8" w14:textId="4647603B" w:rsidR="00DB3693" w:rsidRPr="000241E2" w:rsidRDefault="00DB3693" w:rsidP="001A60F1">
      <w:pPr>
        <w:pStyle w:val="BodyText"/>
        <w:numPr>
          <w:ilvl w:val="0"/>
          <w:numId w:val="19"/>
        </w:numPr>
        <w:spacing w:after="120"/>
        <w:rPr>
          <w:lang w:val="en-US" w:eastAsia="ar-SA"/>
        </w:rPr>
      </w:pPr>
      <w:r w:rsidRPr="00F6583F">
        <w:rPr>
          <w:lang w:val="en-US" w:eastAsia="ar-SA"/>
        </w:rPr>
        <w:t xml:space="preserve">The </w:t>
      </w:r>
      <w:r>
        <w:rPr>
          <w:lang w:val="en-US" w:eastAsia="ar-SA"/>
        </w:rPr>
        <w:t>Emission</w:t>
      </w:r>
      <w:r w:rsidR="00CC1CEB">
        <w:rPr>
          <w:lang w:val="en-US" w:eastAsia="ar-SA"/>
        </w:rPr>
        <w:t>s</w:t>
      </w:r>
      <w:r>
        <w:rPr>
          <w:lang w:val="en-US" w:eastAsia="ar-SA"/>
        </w:rPr>
        <w:t xml:space="preserve"> </w:t>
      </w:r>
      <w:r w:rsidRPr="00F6583F">
        <w:rPr>
          <w:lang w:val="en-US" w:eastAsia="ar-SA"/>
        </w:rPr>
        <w:t xml:space="preserve">Containment Reserve for calendar year </w:t>
      </w:r>
      <w:r>
        <w:rPr>
          <w:lang w:val="en-US" w:eastAsia="ar-SA"/>
        </w:rPr>
        <w:t>2021</w:t>
      </w:r>
      <w:r w:rsidRPr="00F6583F">
        <w:rPr>
          <w:lang w:val="en-US" w:eastAsia="ar-SA"/>
        </w:rPr>
        <w:t xml:space="preserve"> </w:t>
      </w:r>
      <w:r w:rsidRPr="006F3D53">
        <w:rPr>
          <w:lang w:val="en-US" w:eastAsia="ar-SA"/>
        </w:rPr>
        <w:t>i</w:t>
      </w:r>
      <w:r>
        <w:rPr>
          <w:lang w:val="en-US" w:eastAsia="ar-SA"/>
        </w:rPr>
        <w:t xml:space="preserve">s </w:t>
      </w:r>
      <w:r w:rsidR="00804DC4">
        <w:rPr>
          <w:lang w:val="en-US" w:eastAsia="ar-SA"/>
        </w:rPr>
        <w:t>11,307,333</w:t>
      </w:r>
      <w:r>
        <w:rPr>
          <w:lang w:val="en-US" w:eastAsia="ar-SA"/>
        </w:rPr>
        <w:t xml:space="preserve"> </w:t>
      </w:r>
      <w:r w:rsidR="00A84A4E">
        <w:rPr>
          <w:lang w:val="en-US" w:eastAsia="ar-SA"/>
        </w:rPr>
        <w:t>ECR Allowance</w:t>
      </w:r>
      <w:r>
        <w:rPr>
          <w:lang w:val="en-US" w:eastAsia="ar-SA"/>
        </w:rPr>
        <w:t xml:space="preserve">s.  </w:t>
      </w:r>
      <w:proofErr w:type="gramStart"/>
      <w:r>
        <w:rPr>
          <w:lang w:val="en-US" w:eastAsia="ar-SA"/>
        </w:rPr>
        <w:t xml:space="preserve">All </w:t>
      </w:r>
      <w:r w:rsidR="00804DC4">
        <w:rPr>
          <w:lang w:val="en-US" w:eastAsia="ar-SA"/>
        </w:rPr>
        <w:t>of</w:t>
      </w:r>
      <w:proofErr w:type="gramEnd"/>
      <w:r w:rsidR="00804DC4">
        <w:rPr>
          <w:lang w:val="en-US" w:eastAsia="ar-SA"/>
        </w:rPr>
        <w:t xml:space="preserve"> the</w:t>
      </w:r>
      <w:r w:rsidRPr="00F6583F">
        <w:rPr>
          <w:lang w:val="en-US" w:eastAsia="ar-SA"/>
        </w:rPr>
        <w:t xml:space="preserve"> </w:t>
      </w:r>
      <w:r w:rsidR="00A84A4E">
        <w:rPr>
          <w:lang w:val="en-US" w:eastAsia="ar-SA"/>
        </w:rPr>
        <w:t>ECR Allowance</w:t>
      </w:r>
      <w:r w:rsidRPr="00F6583F">
        <w:rPr>
          <w:lang w:val="en-US" w:eastAsia="ar-SA"/>
        </w:rPr>
        <w:t xml:space="preserve">s are </w:t>
      </w:r>
      <w:r w:rsidR="00673D45">
        <w:rPr>
          <w:lang w:val="en-US" w:eastAsia="ar-SA"/>
        </w:rPr>
        <w:t xml:space="preserve">eligible </w:t>
      </w:r>
      <w:r w:rsidR="00397C38">
        <w:rPr>
          <w:lang w:val="en-US" w:eastAsia="ar-SA"/>
        </w:rPr>
        <w:t>to be withheld</w:t>
      </w:r>
      <w:r w:rsidRPr="00F6583F">
        <w:rPr>
          <w:lang w:val="en-US" w:eastAsia="ar-SA"/>
        </w:rPr>
        <w:t xml:space="preserve"> in </w:t>
      </w:r>
      <w:r w:rsidR="007412C6">
        <w:rPr>
          <w:lang w:val="en-US" w:eastAsia="ar-SA"/>
        </w:rPr>
        <w:t>Auction 53</w:t>
      </w:r>
      <w:r w:rsidRPr="00F6583F">
        <w:rPr>
          <w:lang w:val="en-US" w:eastAsia="ar-SA"/>
        </w:rPr>
        <w:t>.</w:t>
      </w:r>
    </w:p>
    <w:p w14:paraId="75708326" w14:textId="32D02D59" w:rsidR="00C34FA5" w:rsidRPr="00DB3693" w:rsidRDefault="00C34FA5" w:rsidP="001A60F1">
      <w:pPr>
        <w:pStyle w:val="BodyText"/>
        <w:numPr>
          <w:ilvl w:val="0"/>
          <w:numId w:val="19"/>
        </w:numPr>
        <w:spacing w:after="120"/>
        <w:rPr>
          <w:lang w:eastAsia="ar-SA"/>
        </w:rPr>
      </w:pPr>
      <w:r w:rsidRPr="00F6583F">
        <w:rPr>
          <w:lang w:val="en-US" w:eastAsia="ar-SA"/>
        </w:rPr>
        <w:t>The CCR</w:t>
      </w:r>
      <w:r w:rsidR="003A641A">
        <w:rPr>
          <w:lang w:val="en-US" w:eastAsia="ar-SA"/>
        </w:rPr>
        <w:t xml:space="preserve"> </w:t>
      </w:r>
      <w:r w:rsidR="00B86885">
        <w:rPr>
          <w:lang w:val="en-US" w:eastAsia="ar-SA"/>
        </w:rPr>
        <w:t>Trigger Price</w:t>
      </w:r>
      <w:r w:rsidRPr="00F6583F">
        <w:rPr>
          <w:lang w:val="en-US" w:eastAsia="ar-SA"/>
        </w:rPr>
        <w:t xml:space="preserve"> for </w:t>
      </w:r>
      <w:r w:rsidR="00DB3693">
        <w:rPr>
          <w:lang w:val="en-US" w:eastAsia="ar-SA"/>
        </w:rPr>
        <w:t>2021</w:t>
      </w:r>
      <w:r w:rsidR="00DB3693" w:rsidRPr="00F6583F">
        <w:rPr>
          <w:lang w:val="en-US" w:eastAsia="ar-SA"/>
        </w:rPr>
        <w:t xml:space="preserve"> </w:t>
      </w:r>
      <w:r w:rsidRPr="00F6583F">
        <w:rPr>
          <w:lang w:val="en-US" w:eastAsia="ar-SA"/>
        </w:rPr>
        <w:t>is $</w:t>
      </w:r>
      <w:r w:rsidR="00CC1CEB">
        <w:rPr>
          <w:lang w:val="en-US" w:eastAsia="ar-SA"/>
        </w:rPr>
        <w:t>13.00</w:t>
      </w:r>
      <w:r w:rsidR="00DB3693" w:rsidRPr="00F6583F">
        <w:rPr>
          <w:lang w:val="en-US" w:eastAsia="ar-SA"/>
        </w:rPr>
        <w:t xml:space="preserve"> </w:t>
      </w:r>
      <w:r w:rsidRPr="00F6583F">
        <w:rPr>
          <w:lang w:val="en-US" w:eastAsia="ar-SA"/>
        </w:rPr>
        <w:t>per CO</w:t>
      </w:r>
      <w:r w:rsidRPr="00F6583F">
        <w:rPr>
          <w:rFonts w:cs="Arial"/>
          <w:vertAlign w:val="subscript"/>
          <w:lang w:val="en-US"/>
        </w:rPr>
        <w:t>2</w:t>
      </w:r>
      <w:r w:rsidRPr="00F6583F">
        <w:rPr>
          <w:lang w:val="en-US" w:eastAsia="ar-SA"/>
        </w:rPr>
        <w:t xml:space="preserve"> </w:t>
      </w:r>
      <w:r w:rsidR="005F4B0D">
        <w:rPr>
          <w:lang w:val="en-US" w:eastAsia="ar-SA"/>
        </w:rPr>
        <w:t>Allowance</w:t>
      </w:r>
      <w:r w:rsidRPr="00F6583F">
        <w:rPr>
          <w:lang w:val="en-US" w:eastAsia="ar-SA"/>
        </w:rPr>
        <w:t>.</w:t>
      </w:r>
    </w:p>
    <w:p w14:paraId="21AA0A79" w14:textId="74531179" w:rsidR="00DB3693" w:rsidRDefault="00DB3693" w:rsidP="001A60F1">
      <w:pPr>
        <w:pStyle w:val="BodyText"/>
        <w:numPr>
          <w:ilvl w:val="0"/>
          <w:numId w:val="19"/>
        </w:numPr>
        <w:spacing w:after="120"/>
        <w:rPr>
          <w:lang w:eastAsia="ar-SA"/>
        </w:rPr>
      </w:pPr>
      <w:r w:rsidRPr="00F6583F">
        <w:rPr>
          <w:lang w:val="en-US" w:eastAsia="ar-SA"/>
        </w:rPr>
        <w:t xml:space="preserve">The </w:t>
      </w:r>
      <w:r>
        <w:rPr>
          <w:lang w:val="en-US" w:eastAsia="ar-SA"/>
        </w:rPr>
        <w:t>E</w:t>
      </w:r>
      <w:r w:rsidRPr="00F6583F">
        <w:rPr>
          <w:lang w:val="en-US" w:eastAsia="ar-SA"/>
        </w:rPr>
        <w:t>CR</w:t>
      </w:r>
      <w:r w:rsidR="003A641A">
        <w:rPr>
          <w:lang w:val="en-US" w:eastAsia="ar-SA"/>
        </w:rPr>
        <w:t xml:space="preserve"> </w:t>
      </w:r>
      <w:r w:rsidR="00B86885">
        <w:rPr>
          <w:lang w:val="en-US" w:eastAsia="ar-SA"/>
        </w:rPr>
        <w:t>Trigger Price</w:t>
      </w:r>
      <w:r w:rsidRPr="00F6583F">
        <w:rPr>
          <w:lang w:val="en-US" w:eastAsia="ar-SA"/>
        </w:rPr>
        <w:t xml:space="preserve"> for </w:t>
      </w:r>
      <w:r>
        <w:rPr>
          <w:lang w:val="en-US" w:eastAsia="ar-SA"/>
        </w:rPr>
        <w:t>2021</w:t>
      </w:r>
      <w:r w:rsidRPr="00F6583F">
        <w:rPr>
          <w:lang w:val="en-US" w:eastAsia="ar-SA"/>
        </w:rPr>
        <w:t xml:space="preserve"> is $</w:t>
      </w:r>
      <w:r w:rsidR="00CC1CEB">
        <w:rPr>
          <w:lang w:val="en-US" w:eastAsia="ar-SA"/>
        </w:rPr>
        <w:t>6.00</w:t>
      </w:r>
      <w:r w:rsidRPr="00F6583F">
        <w:rPr>
          <w:lang w:val="en-US" w:eastAsia="ar-SA"/>
        </w:rPr>
        <w:t xml:space="preserve"> per CO</w:t>
      </w:r>
      <w:r w:rsidRPr="00F6583F">
        <w:rPr>
          <w:rFonts w:cs="Arial"/>
          <w:vertAlign w:val="subscript"/>
          <w:lang w:val="en-US"/>
        </w:rPr>
        <w:t>2</w:t>
      </w:r>
      <w:r w:rsidRPr="00F6583F">
        <w:rPr>
          <w:lang w:val="en-US" w:eastAsia="ar-SA"/>
        </w:rPr>
        <w:t xml:space="preserve"> </w:t>
      </w:r>
      <w:r w:rsidR="005F4B0D">
        <w:rPr>
          <w:lang w:val="en-US" w:eastAsia="ar-SA"/>
        </w:rPr>
        <w:t>Allowance</w:t>
      </w:r>
      <w:r w:rsidRPr="00F6583F">
        <w:rPr>
          <w:lang w:val="en-US" w:eastAsia="ar-SA"/>
        </w:rPr>
        <w:t>.</w:t>
      </w:r>
    </w:p>
    <w:p w14:paraId="06C5A201" w14:textId="5E46A315" w:rsidR="00C34FA5" w:rsidRPr="0007433C" w:rsidRDefault="00C34FA5" w:rsidP="001A60F1">
      <w:pPr>
        <w:pStyle w:val="BodyText"/>
        <w:numPr>
          <w:ilvl w:val="0"/>
          <w:numId w:val="19"/>
        </w:numPr>
        <w:rPr>
          <w:lang w:val="en-US" w:eastAsia="ar-SA"/>
        </w:rPr>
      </w:pPr>
      <w:r>
        <w:rPr>
          <w:lang w:val="en-US" w:eastAsia="ar-SA"/>
        </w:rPr>
        <w:t xml:space="preserve">The minimum reserve price for </w:t>
      </w:r>
      <w:r w:rsidR="00DB3693">
        <w:rPr>
          <w:lang w:val="en-US" w:eastAsia="ar-SA"/>
        </w:rPr>
        <w:t xml:space="preserve">2021 </w:t>
      </w:r>
      <w:r>
        <w:rPr>
          <w:lang w:val="en-US" w:eastAsia="ar-SA"/>
        </w:rPr>
        <w:t>is $2.</w:t>
      </w:r>
      <w:r w:rsidR="00CC1CEB">
        <w:rPr>
          <w:lang w:val="en-US" w:eastAsia="ar-SA"/>
        </w:rPr>
        <w:t>38</w:t>
      </w:r>
      <w:r>
        <w:rPr>
          <w:lang w:val="en-US" w:eastAsia="ar-SA"/>
        </w:rPr>
        <w:t>.</w:t>
      </w:r>
    </w:p>
    <w:p w14:paraId="05D5A6E2" w14:textId="614AE87F" w:rsidR="001C03D0" w:rsidRPr="00B94143" w:rsidRDefault="001C03D0">
      <w:pPr>
        <w:pStyle w:val="Heading2"/>
        <w:tabs>
          <w:tab w:val="left" w:pos="720"/>
        </w:tabs>
        <w:rPr>
          <w:rFonts w:cs="Arial"/>
          <w:lang w:eastAsia="ar-SA"/>
        </w:rPr>
      </w:pPr>
      <w:bookmarkStart w:id="9" w:name="_Toc60651197"/>
      <w:r w:rsidRPr="00B94143">
        <w:rPr>
          <w:rFonts w:cs="Arial"/>
          <w:lang w:eastAsia="ar-SA"/>
        </w:rPr>
        <w:t>Auction Schedule</w:t>
      </w:r>
      <w:bookmarkEnd w:id="8"/>
      <w:bookmarkEnd w:id="9"/>
    </w:p>
    <w:p w14:paraId="1C812DCE" w14:textId="41874599" w:rsidR="003F049F" w:rsidRDefault="001C03D0" w:rsidP="00C25E4F">
      <w:pPr>
        <w:pStyle w:val="BodyText"/>
        <w:spacing w:after="120"/>
        <w:rPr>
          <w:rFonts w:cs="Arial"/>
          <w:b/>
          <w:bCs/>
          <w:lang w:val="en-US" w:eastAsia="ar-SA"/>
        </w:rPr>
      </w:pPr>
      <w:r w:rsidRPr="00B94143">
        <w:rPr>
          <w:rFonts w:cs="Arial"/>
        </w:rPr>
        <w:t xml:space="preserve">Table 1 presents the current schedule for all events associated with </w:t>
      </w:r>
      <w:r w:rsidR="007412C6">
        <w:rPr>
          <w:rFonts w:cs="Arial"/>
        </w:rPr>
        <w:t>Auction 53</w:t>
      </w:r>
      <w:r w:rsidR="0006313F" w:rsidRPr="00B94143">
        <w:rPr>
          <w:rFonts w:cs="Arial"/>
        </w:rPr>
        <w:t xml:space="preserve"> </w:t>
      </w:r>
      <w:r w:rsidRPr="00B94143">
        <w:rPr>
          <w:rFonts w:cs="Arial"/>
        </w:rPr>
        <w:t>(</w:t>
      </w:r>
      <w:r w:rsidR="001569DE" w:rsidRPr="00585817">
        <w:rPr>
          <w:rFonts w:cs="Arial"/>
        </w:rPr>
        <w:t>Auction Schedule</w:t>
      </w:r>
      <w:r w:rsidRPr="00B94143">
        <w:rPr>
          <w:rFonts w:cs="Arial"/>
        </w:rPr>
        <w:t>)</w:t>
      </w:r>
      <w:r w:rsidR="008A4629">
        <w:rPr>
          <w:rFonts w:cs="Arial"/>
          <w:lang w:val="en-US"/>
        </w:rPr>
        <w:t>.</w:t>
      </w:r>
      <w:r w:rsidRPr="00B94143">
        <w:rPr>
          <w:rFonts w:cs="Arial"/>
        </w:rPr>
        <w:t xml:space="preserve"> Please note that times and dates in the schedule are subject to change. Any change to the </w:t>
      </w:r>
      <w:r w:rsidR="001569DE" w:rsidRPr="00585817">
        <w:rPr>
          <w:rFonts w:cs="Arial"/>
        </w:rPr>
        <w:t>Auction Schedule</w:t>
      </w:r>
      <w:r w:rsidRPr="00585817">
        <w:rPr>
          <w:rFonts w:cs="Arial"/>
        </w:rPr>
        <w:t xml:space="preserve"> will be </w:t>
      </w:r>
      <w:r w:rsidR="00925DAE">
        <w:rPr>
          <w:rFonts w:cs="Arial"/>
          <w:lang w:val="en-US"/>
        </w:rPr>
        <w:t>posted</w:t>
      </w:r>
      <w:r w:rsidR="00925DAE" w:rsidRPr="00585817">
        <w:rPr>
          <w:rFonts w:cs="Arial"/>
        </w:rPr>
        <w:t xml:space="preserve"> </w:t>
      </w:r>
      <w:r w:rsidRPr="00585817">
        <w:rPr>
          <w:rFonts w:cs="Arial"/>
        </w:rPr>
        <w:t xml:space="preserve">on the </w:t>
      </w:r>
      <w:r w:rsidR="004B1083" w:rsidRPr="00585817">
        <w:rPr>
          <w:rFonts w:cs="Arial"/>
        </w:rPr>
        <w:t>Auction Website</w:t>
      </w:r>
      <w:r w:rsidRPr="00B94143">
        <w:rPr>
          <w:rFonts w:cs="Arial"/>
        </w:rPr>
        <w:t xml:space="preserve"> and emailed to the Authorized Auction Representative(s).</w:t>
      </w:r>
      <w:r w:rsidR="007449CA">
        <w:rPr>
          <w:rFonts w:cs="Arial"/>
          <w:lang w:val="en-US"/>
        </w:rPr>
        <w:t xml:space="preserve"> </w:t>
      </w:r>
    </w:p>
    <w:p w14:paraId="28A85AEE" w14:textId="5DDBAA0C" w:rsidR="00C25E4F" w:rsidRDefault="00C25E4F" w:rsidP="00C25E4F">
      <w:pPr>
        <w:pStyle w:val="Caption"/>
        <w:spacing w:after="120"/>
      </w:pPr>
      <w:bookmarkStart w:id="10" w:name="_Toc66433844"/>
      <w:r w:rsidRPr="005A1D57">
        <w:t xml:space="preserve">Table </w:t>
      </w:r>
      <w:r>
        <w:rPr>
          <w:b w:val="0"/>
          <w:i w:val="0"/>
          <w:noProof/>
        </w:rPr>
        <w:fldChar w:fldCharType="begin"/>
      </w:r>
      <w:r>
        <w:rPr>
          <w:noProof/>
        </w:rPr>
        <w:instrText xml:space="preserve"> SEQ Table \* ARABIC </w:instrText>
      </w:r>
      <w:r>
        <w:rPr>
          <w:b w:val="0"/>
          <w:i w:val="0"/>
          <w:noProof/>
        </w:rPr>
        <w:fldChar w:fldCharType="separate"/>
      </w:r>
      <w:r>
        <w:rPr>
          <w:noProof/>
        </w:rPr>
        <w:t>1</w:t>
      </w:r>
      <w:r>
        <w:rPr>
          <w:b w:val="0"/>
          <w:i w:val="0"/>
          <w:noProof/>
        </w:rPr>
        <w:fldChar w:fldCharType="end"/>
      </w:r>
      <w:r w:rsidRPr="005A1D57">
        <w:t xml:space="preserve">: </w:t>
      </w:r>
      <w:r w:rsidRPr="001569DE">
        <w:t>Auction Schedule</w:t>
      </w:r>
      <w:bookmarkEnd w:id="10"/>
    </w:p>
    <w:tbl>
      <w:tblPr>
        <w:tblW w:w="8995" w:type="dxa"/>
        <w:jc w:val="center"/>
        <w:tblLayout w:type="fixed"/>
        <w:tblCellMar>
          <w:left w:w="58" w:type="dxa"/>
          <w:right w:w="58" w:type="dxa"/>
        </w:tblCellMar>
        <w:tblLook w:val="0000" w:firstRow="0" w:lastRow="0" w:firstColumn="0" w:lastColumn="0" w:noHBand="0" w:noVBand="0"/>
      </w:tblPr>
      <w:tblGrid>
        <w:gridCol w:w="905"/>
        <w:gridCol w:w="3680"/>
        <w:gridCol w:w="3060"/>
        <w:gridCol w:w="1350"/>
      </w:tblGrid>
      <w:tr w:rsidR="001D5B00" w:rsidRPr="00B94143" w14:paraId="150F819A" w14:textId="77777777" w:rsidTr="00617E31">
        <w:trPr>
          <w:trHeight w:val="226"/>
          <w:tblHeader/>
          <w:jc w:val="center"/>
        </w:trPr>
        <w:tc>
          <w:tcPr>
            <w:tcW w:w="905" w:type="dxa"/>
            <w:tcBorders>
              <w:top w:val="single" w:sz="4" w:space="0" w:color="000000"/>
              <w:left w:val="single" w:sz="4" w:space="0" w:color="000000"/>
              <w:bottom w:val="single" w:sz="4" w:space="0" w:color="000000"/>
            </w:tcBorders>
            <w:shd w:val="clear" w:color="auto" w:fill="003366"/>
          </w:tcPr>
          <w:p w14:paraId="38397599" w14:textId="77777777" w:rsidR="001D5B00" w:rsidRPr="00B94143" w:rsidRDefault="001D5B00" w:rsidP="00617E31">
            <w:pPr>
              <w:keepNext/>
              <w:snapToGrid w:val="0"/>
              <w:jc w:val="center"/>
              <w:rPr>
                <w:rFonts w:cs="Arial"/>
                <w:b/>
                <w:color w:val="FFFFFF"/>
                <w:sz w:val="20"/>
                <w:szCs w:val="20"/>
                <w:lang w:eastAsia="ar-SA"/>
              </w:rPr>
            </w:pPr>
            <w:r>
              <w:rPr>
                <w:rFonts w:cs="Arial"/>
                <w:b/>
                <w:color w:val="FFFFFF"/>
                <w:sz w:val="20"/>
                <w:szCs w:val="20"/>
                <w:lang w:eastAsia="ar-SA"/>
              </w:rPr>
              <w:t>Section</w:t>
            </w:r>
          </w:p>
        </w:tc>
        <w:tc>
          <w:tcPr>
            <w:tcW w:w="3680" w:type="dxa"/>
            <w:tcBorders>
              <w:top w:val="single" w:sz="4" w:space="0" w:color="000000"/>
              <w:left w:val="single" w:sz="4" w:space="0" w:color="000000"/>
              <w:bottom w:val="single" w:sz="4" w:space="0" w:color="000000"/>
            </w:tcBorders>
            <w:shd w:val="clear" w:color="auto" w:fill="003366"/>
          </w:tcPr>
          <w:p w14:paraId="0F61352B"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Event</w:t>
            </w:r>
          </w:p>
        </w:tc>
        <w:tc>
          <w:tcPr>
            <w:tcW w:w="3060" w:type="dxa"/>
            <w:tcBorders>
              <w:top w:val="single" w:sz="4" w:space="0" w:color="000000"/>
              <w:left w:val="single" w:sz="4" w:space="0" w:color="000000"/>
              <w:bottom w:val="single" w:sz="4" w:space="0" w:color="000000"/>
            </w:tcBorders>
            <w:shd w:val="clear" w:color="auto" w:fill="003366"/>
          </w:tcPr>
          <w:p w14:paraId="1F416A25"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Date</w:t>
            </w:r>
          </w:p>
        </w:tc>
        <w:tc>
          <w:tcPr>
            <w:tcW w:w="1350" w:type="dxa"/>
            <w:tcBorders>
              <w:top w:val="single" w:sz="4" w:space="0" w:color="000000"/>
              <w:left w:val="single" w:sz="4" w:space="0" w:color="000000"/>
              <w:bottom w:val="single" w:sz="4" w:space="0" w:color="000000"/>
              <w:right w:val="single" w:sz="4" w:space="0" w:color="000000"/>
            </w:tcBorders>
            <w:shd w:val="clear" w:color="auto" w:fill="003366"/>
          </w:tcPr>
          <w:p w14:paraId="2B91D7C6"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Time</w:t>
            </w:r>
          </w:p>
        </w:tc>
      </w:tr>
      <w:tr w:rsidR="001D5B00" w:rsidRPr="00B94143" w14:paraId="1B4D24FE" w14:textId="77777777" w:rsidTr="00617E31">
        <w:trPr>
          <w:trHeight w:val="864"/>
          <w:jc w:val="center"/>
        </w:trPr>
        <w:tc>
          <w:tcPr>
            <w:tcW w:w="905" w:type="dxa"/>
            <w:tcBorders>
              <w:top w:val="single" w:sz="4" w:space="0" w:color="auto"/>
              <w:left w:val="single" w:sz="4" w:space="0" w:color="000000"/>
              <w:bottom w:val="single" w:sz="4" w:space="0" w:color="000000"/>
            </w:tcBorders>
            <w:shd w:val="clear" w:color="auto" w:fill="D9D9D9" w:themeFill="background1" w:themeFillShade="D9"/>
            <w:vAlign w:val="center"/>
          </w:tcPr>
          <w:p w14:paraId="0EEBAD0B" w14:textId="77777777" w:rsidR="001D5B00" w:rsidRPr="00B94143" w:rsidRDefault="001101C2" w:rsidP="00617E31">
            <w:pPr>
              <w:keepNext/>
              <w:snapToGrid w:val="0"/>
              <w:jc w:val="center"/>
              <w:rPr>
                <w:rFonts w:cs="Arial"/>
                <w:sz w:val="20"/>
                <w:szCs w:val="20"/>
                <w:lang w:eastAsia="ar-SA"/>
              </w:rPr>
            </w:pPr>
            <w:hyperlink w:anchor="_General_Information" w:history="1">
              <w:r w:rsidR="001D5B00">
                <w:rPr>
                  <w:rStyle w:val="Hyperlink"/>
                  <w:rFonts w:cs="Arial"/>
                  <w:sz w:val="20"/>
                  <w:szCs w:val="20"/>
                  <w:lang w:eastAsia="ar-SA"/>
                </w:rPr>
                <w:t>§ 1</w:t>
              </w:r>
            </w:hyperlink>
          </w:p>
        </w:tc>
        <w:tc>
          <w:tcPr>
            <w:tcW w:w="3680" w:type="dxa"/>
            <w:tcBorders>
              <w:top w:val="single" w:sz="4" w:space="0" w:color="auto"/>
              <w:left w:val="single" w:sz="4" w:space="0" w:color="000000"/>
              <w:bottom w:val="single" w:sz="4" w:space="0" w:color="000000"/>
            </w:tcBorders>
            <w:vAlign w:val="center"/>
          </w:tcPr>
          <w:p w14:paraId="025A260A" w14:textId="77777777" w:rsidR="001D5B00" w:rsidRPr="00B94143" w:rsidRDefault="001D5B00" w:rsidP="00617E31">
            <w:pPr>
              <w:keepNext/>
              <w:snapToGrid w:val="0"/>
              <w:rPr>
                <w:rFonts w:cs="Arial"/>
                <w:i/>
                <w:sz w:val="20"/>
                <w:szCs w:val="20"/>
                <w:lang w:eastAsia="ar-SA"/>
              </w:rPr>
            </w:pPr>
            <w:r>
              <w:rPr>
                <w:rFonts w:cs="Arial"/>
                <w:sz w:val="20"/>
                <w:szCs w:val="20"/>
                <w:lang w:eastAsia="ar-SA"/>
              </w:rPr>
              <w:t>Release of Auction documents:</w:t>
            </w:r>
          </w:p>
          <w:p w14:paraId="5771F319" w14:textId="77777777" w:rsidR="001D5B00" w:rsidRPr="00585817" w:rsidRDefault="001D5B00" w:rsidP="00617E31">
            <w:pPr>
              <w:keepNext/>
              <w:numPr>
                <w:ilvl w:val="0"/>
                <w:numId w:val="5"/>
              </w:numPr>
              <w:tabs>
                <w:tab w:val="left" w:pos="720"/>
              </w:tabs>
              <w:rPr>
                <w:rFonts w:cs="Arial"/>
                <w:sz w:val="20"/>
                <w:szCs w:val="20"/>
                <w:lang w:eastAsia="ar-SA"/>
              </w:rPr>
            </w:pPr>
            <w:r w:rsidRPr="00585817">
              <w:rPr>
                <w:rFonts w:cs="Arial"/>
                <w:sz w:val="20"/>
                <w:szCs w:val="20"/>
                <w:lang w:eastAsia="ar-SA"/>
              </w:rPr>
              <w:t>Auction Notice</w:t>
            </w:r>
          </w:p>
          <w:p w14:paraId="4987D908" w14:textId="77777777" w:rsidR="001D5B00" w:rsidRPr="007449CA" w:rsidRDefault="001D5B00" w:rsidP="00617E31">
            <w:pPr>
              <w:keepNext/>
              <w:numPr>
                <w:ilvl w:val="0"/>
                <w:numId w:val="5"/>
              </w:numPr>
              <w:tabs>
                <w:tab w:val="left" w:pos="720"/>
              </w:tabs>
              <w:rPr>
                <w:rFonts w:cs="Arial"/>
                <w:i/>
                <w:sz w:val="20"/>
                <w:szCs w:val="20"/>
                <w:lang w:eastAsia="ar-SA"/>
              </w:rPr>
            </w:pPr>
            <w:r w:rsidRPr="00585817">
              <w:rPr>
                <w:rFonts w:cs="Arial"/>
                <w:sz w:val="20"/>
                <w:szCs w:val="20"/>
                <w:lang w:eastAsia="ar-SA"/>
              </w:rPr>
              <w:t>Frequently Asked Questions</w:t>
            </w:r>
          </w:p>
        </w:tc>
        <w:tc>
          <w:tcPr>
            <w:tcW w:w="3060" w:type="dxa"/>
            <w:tcBorders>
              <w:top w:val="single" w:sz="4" w:space="0" w:color="auto"/>
              <w:left w:val="single" w:sz="4" w:space="0" w:color="000000"/>
              <w:bottom w:val="single" w:sz="4" w:space="0" w:color="000000"/>
            </w:tcBorders>
            <w:shd w:val="clear" w:color="auto" w:fill="D9D9D9" w:themeFill="background1" w:themeFillShade="D9"/>
            <w:vAlign w:val="center"/>
          </w:tcPr>
          <w:p w14:paraId="7B9DD54E" w14:textId="77777777" w:rsidR="001D5B00" w:rsidRPr="00B94143" w:rsidRDefault="001D5B00" w:rsidP="00617E31">
            <w:pPr>
              <w:snapToGrid w:val="0"/>
              <w:jc w:val="center"/>
              <w:rPr>
                <w:rFonts w:cs="Arial"/>
                <w:sz w:val="20"/>
                <w:szCs w:val="20"/>
                <w:lang w:eastAsia="ar-SA"/>
              </w:rPr>
            </w:pPr>
            <w:r>
              <w:rPr>
                <w:rFonts w:cs="Arial"/>
                <w:sz w:val="20"/>
                <w:szCs w:val="20"/>
              </w:rPr>
              <w:t>Tuesday, July 13, 2021</w:t>
            </w:r>
          </w:p>
        </w:tc>
        <w:tc>
          <w:tcPr>
            <w:tcW w:w="1350" w:type="dxa"/>
            <w:tcBorders>
              <w:top w:val="single" w:sz="4" w:space="0" w:color="auto"/>
              <w:left w:val="single" w:sz="4" w:space="0" w:color="000000"/>
              <w:bottom w:val="single" w:sz="4" w:space="0" w:color="000000"/>
              <w:right w:val="single" w:sz="4" w:space="0" w:color="000000"/>
            </w:tcBorders>
            <w:vAlign w:val="center"/>
          </w:tcPr>
          <w:p w14:paraId="710D0386" w14:textId="77777777" w:rsidR="001D5B00" w:rsidRPr="00B94143" w:rsidRDefault="001D5B00" w:rsidP="00617E31">
            <w:pPr>
              <w:keepNext/>
              <w:snapToGrid w:val="0"/>
              <w:jc w:val="center"/>
              <w:rPr>
                <w:rFonts w:cs="Arial"/>
                <w:sz w:val="20"/>
                <w:szCs w:val="20"/>
                <w:lang w:eastAsia="ar-SA"/>
              </w:rPr>
            </w:pPr>
            <w:r>
              <w:rPr>
                <w:rFonts w:cs="Arial"/>
                <w:sz w:val="20"/>
                <w:szCs w:val="20"/>
              </w:rPr>
              <w:t>No later than 5:00 PM</w:t>
            </w:r>
          </w:p>
        </w:tc>
      </w:tr>
      <w:tr w:rsidR="001D5B00" w:rsidRPr="00B94143" w14:paraId="70A5AAE4" w14:textId="77777777" w:rsidTr="00617E31">
        <w:trPr>
          <w:trHeight w:val="1008"/>
          <w:jc w:val="center"/>
        </w:trPr>
        <w:tc>
          <w:tcPr>
            <w:tcW w:w="905" w:type="dxa"/>
            <w:tcBorders>
              <w:top w:val="single" w:sz="4" w:space="0" w:color="auto"/>
              <w:left w:val="single" w:sz="4" w:space="0" w:color="000000"/>
              <w:bottom w:val="single" w:sz="4" w:space="0" w:color="000000"/>
            </w:tcBorders>
            <w:shd w:val="clear" w:color="auto" w:fill="D9D9D9" w:themeFill="background1" w:themeFillShade="D9"/>
            <w:vAlign w:val="center"/>
          </w:tcPr>
          <w:p w14:paraId="7990DABE" w14:textId="77777777" w:rsidR="001D5B00" w:rsidRDefault="001101C2" w:rsidP="00617E31">
            <w:pPr>
              <w:keepNext/>
              <w:jc w:val="center"/>
              <w:rPr>
                <w:rFonts w:cs="Arial"/>
                <w:sz w:val="20"/>
                <w:szCs w:val="20"/>
                <w:lang w:eastAsia="ar-SA"/>
              </w:rPr>
            </w:pPr>
            <w:hyperlink w:anchor="_General_Information" w:history="1">
              <w:r w:rsidR="001D5B00">
                <w:rPr>
                  <w:rStyle w:val="Hyperlink"/>
                  <w:rFonts w:cs="Arial"/>
                  <w:sz w:val="20"/>
                  <w:szCs w:val="20"/>
                  <w:lang w:eastAsia="ar-SA"/>
                </w:rPr>
                <w:t>§ 1</w:t>
              </w:r>
            </w:hyperlink>
          </w:p>
        </w:tc>
        <w:tc>
          <w:tcPr>
            <w:tcW w:w="3680" w:type="dxa"/>
            <w:tcBorders>
              <w:top w:val="single" w:sz="4" w:space="0" w:color="auto"/>
              <w:left w:val="single" w:sz="4" w:space="0" w:color="000000"/>
              <w:bottom w:val="single" w:sz="4" w:space="0" w:color="000000"/>
            </w:tcBorders>
            <w:vAlign w:val="center"/>
          </w:tcPr>
          <w:p w14:paraId="4524AD40" w14:textId="77777777" w:rsidR="001D5B00" w:rsidRPr="00585817" w:rsidRDefault="001D5B00" w:rsidP="00617E31">
            <w:pPr>
              <w:keepNext/>
              <w:rPr>
                <w:rFonts w:cs="Arial"/>
                <w:sz w:val="20"/>
                <w:szCs w:val="20"/>
                <w:lang w:eastAsia="ar-SA"/>
              </w:rPr>
            </w:pPr>
            <w:r w:rsidRPr="00585817">
              <w:rPr>
                <w:rFonts w:cs="Arial"/>
                <w:sz w:val="20"/>
                <w:szCs w:val="20"/>
                <w:lang w:eastAsia="ar-SA"/>
              </w:rPr>
              <w:t>RGGI Portal provides access to submit:</w:t>
            </w:r>
          </w:p>
          <w:p w14:paraId="2B173E67" w14:textId="77777777" w:rsidR="001D5B00" w:rsidRPr="00585817" w:rsidRDefault="001D5B00" w:rsidP="00617E31">
            <w:pPr>
              <w:keepNext/>
              <w:numPr>
                <w:ilvl w:val="0"/>
                <w:numId w:val="5"/>
              </w:numPr>
              <w:tabs>
                <w:tab w:val="left" w:pos="720"/>
              </w:tabs>
              <w:rPr>
                <w:rFonts w:cs="Arial"/>
                <w:sz w:val="20"/>
                <w:szCs w:val="20"/>
                <w:lang w:eastAsia="ar-SA"/>
              </w:rPr>
            </w:pPr>
            <w:r w:rsidRPr="00585817">
              <w:rPr>
                <w:rFonts w:cs="Arial"/>
                <w:sz w:val="20"/>
                <w:szCs w:val="20"/>
                <w:lang w:eastAsia="ar-SA"/>
              </w:rPr>
              <w:t>Qualification Application</w:t>
            </w:r>
          </w:p>
          <w:p w14:paraId="35C1BA34" w14:textId="77777777" w:rsidR="001D5B00" w:rsidRPr="00585817" w:rsidRDefault="001D5B00" w:rsidP="00617E31">
            <w:pPr>
              <w:keepNext/>
              <w:numPr>
                <w:ilvl w:val="0"/>
                <w:numId w:val="5"/>
              </w:numPr>
              <w:tabs>
                <w:tab w:val="left" w:pos="720"/>
              </w:tabs>
              <w:rPr>
                <w:rFonts w:cs="Arial"/>
                <w:sz w:val="20"/>
                <w:szCs w:val="20"/>
                <w:lang w:eastAsia="ar-SA"/>
              </w:rPr>
            </w:pPr>
            <w:r w:rsidRPr="00585817">
              <w:rPr>
                <w:rFonts w:cs="Arial"/>
                <w:sz w:val="20"/>
                <w:szCs w:val="20"/>
                <w:lang w:eastAsia="ar-SA"/>
              </w:rPr>
              <w:t>Intent to Bid</w:t>
            </w:r>
          </w:p>
          <w:p w14:paraId="64112CFD" w14:textId="77777777" w:rsidR="001D5B00" w:rsidRPr="00585817" w:rsidRDefault="001D5B00" w:rsidP="00617E31">
            <w:pPr>
              <w:keepNext/>
              <w:numPr>
                <w:ilvl w:val="0"/>
                <w:numId w:val="5"/>
              </w:numPr>
              <w:tabs>
                <w:tab w:val="left" w:pos="720"/>
              </w:tabs>
              <w:rPr>
                <w:rFonts w:cs="Arial"/>
                <w:sz w:val="20"/>
                <w:szCs w:val="20"/>
                <w:lang w:eastAsia="ar-SA"/>
              </w:rPr>
            </w:pPr>
            <w:r w:rsidRPr="00585817">
              <w:rPr>
                <w:rFonts w:cs="Arial"/>
                <w:sz w:val="20"/>
                <w:szCs w:val="20"/>
                <w:lang w:eastAsia="ar-SA"/>
              </w:rPr>
              <w:t>Financial Security Information</w:t>
            </w:r>
          </w:p>
        </w:tc>
        <w:tc>
          <w:tcPr>
            <w:tcW w:w="3060" w:type="dxa"/>
            <w:tcBorders>
              <w:top w:val="single" w:sz="4" w:space="0" w:color="auto"/>
              <w:left w:val="single" w:sz="4" w:space="0" w:color="000000"/>
              <w:bottom w:val="single" w:sz="4" w:space="0" w:color="000000"/>
            </w:tcBorders>
            <w:shd w:val="clear" w:color="auto" w:fill="D9D9D9" w:themeFill="background1" w:themeFillShade="D9"/>
            <w:vAlign w:val="center"/>
          </w:tcPr>
          <w:p w14:paraId="01F7C66C" w14:textId="77777777" w:rsidR="001D5B00" w:rsidRPr="00585817" w:rsidRDefault="001D5B00" w:rsidP="00617E31">
            <w:pPr>
              <w:snapToGrid w:val="0"/>
              <w:jc w:val="center"/>
              <w:rPr>
                <w:rFonts w:cs="Arial"/>
                <w:sz w:val="20"/>
                <w:szCs w:val="20"/>
              </w:rPr>
            </w:pPr>
            <w:r>
              <w:rPr>
                <w:rFonts w:cs="Arial"/>
                <w:sz w:val="20"/>
                <w:szCs w:val="20"/>
              </w:rPr>
              <w:t>Tuesday, July 13, 2021</w:t>
            </w:r>
          </w:p>
        </w:tc>
        <w:tc>
          <w:tcPr>
            <w:tcW w:w="1350" w:type="dxa"/>
            <w:tcBorders>
              <w:top w:val="single" w:sz="4" w:space="0" w:color="auto"/>
              <w:left w:val="single" w:sz="4" w:space="0" w:color="000000"/>
              <w:bottom w:val="single" w:sz="4" w:space="0" w:color="000000"/>
              <w:right w:val="single" w:sz="4" w:space="0" w:color="000000"/>
            </w:tcBorders>
            <w:vAlign w:val="center"/>
          </w:tcPr>
          <w:p w14:paraId="1983CEEA" w14:textId="77777777" w:rsidR="001D5B00" w:rsidRPr="00585817" w:rsidRDefault="001D5B00" w:rsidP="00617E31">
            <w:pPr>
              <w:keepNext/>
              <w:snapToGrid w:val="0"/>
              <w:jc w:val="center"/>
              <w:rPr>
                <w:rFonts w:cs="Arial"/>
                <w:sz w:val="20"/>
                <w:szCs w:val="20"/>
              </w:rPr>
            </w:pPr>
            <w:r w:rsidRPr="00585817">
              <w:rPr>
                <w:rFonts w:cs="Arial"/>
                <w:sz w:val="20"/>
                <w:szCs w:val="20"/>
              </w:rPr>
              <w:t>No later than 5:00 PM</w:t>
            </w:r>
          </w:p>
        </w:tc>
      </w:tr>
      <w:tr w:rsidR="001D5B00" w:rsidRPr="00B94143" w14:paraId="22C48C99" w14:textId="77777777" w:rsidTr="00617E31">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E99F367" w14:textId="77777777" w:rsidR="001D5B00" w:rsidRDefault="001101C2" w:rsidP="00617E31">
            <w:pPr>
              <w:snapToGrid w:val="0"/>
              <w:jc w:val="center"/>
              <w:rPr>
                <w:rFonts w:cs="Arial"/>
                <w:sz w:val="20"/>
                <w:szCs w:val="20"/>
                <w:lang w:eastAsia="ar-SA"/>
              </w:rPr>
            </w:pPr>
            <w:hyperlink w:anchor="_Pre-auction_Process" w:history="1">
              <w:r w:rsidR="001D5B00">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vAlign w:val="center"/>
          </w:tcPr>
          <w:p w14:paraId="131B7297" w14:textId="77777777" w:rsidR="001D5B00" w:rsidRPr="00585817" w:rsidRDefault="001D5B00" w:rsidP="00617E31">
            <w:pPr>
              <w:snapToGrid w:val="0"/>
              <w:rPr>
                <w:rFonts w:cs="Arial"/>
                <w:sz w:val="20"/>
                <w:szCs w:val="20"/>
                <w:lang w:eastAsia="ar-SA"/>
              </w:rPr>
            </w:pPr>
            <w:r w:rsidRPr="00585817">
              <w:rPr>
                <w:rFonts w:cs="Arial"/>
                <w:sz w:val="20"/>
                <w:szCs w:val="20"/>
                <w:lang w:eastAsia="ar-SA"/>
              </w:rPr>
              <w:t>Release tutorial</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F07B8DD" w14:textId="77777777" w:rsidR="001D5B00" w:rsidRPr="00585817" w:rsidRDefault="001D5B00" w:rsidP="00617E31">
            <w:pPr>
              <w:snapToGrid w:val="0"/>
              <w:jc w:val="center"/>
              <w:rPr>
                <w:rFonts w:cs="Arial"/>
                <w:sz w:val="20"/>
                <w:szCs w:val="20"/>
                <w:lang w:eastAsia="ar-SA"/>
              </w:rPr>
            </w:pPr>
            <w:r>
              <w:rPr>
                <w:rFonts w:cs="Arial"/>
                <w:sz w:val="20"/>
                <w:szCs w:val="20"/>
              </w:rPr>
              <w:t>Wednesday, July 14, 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064BBDFF" w14:textId="77777777" w:rsidR="001D5B00" w:rsidRPr="00585817" w:rsidRDefault="001D5B00" w:rsidP="00617E31">
            <w:pPr>
              <w:snapToGrid w:val="0"/>
              <w:jc w:val="center"/>
              <w:rPr>
                <w:rFonts w:cs="Arial"/>
                <w:sz w:val="20"/>
                <w:szCs w:val="20"/>
                <w:lang w:eastAsia="ar-SA"/>
              </w:rPr>
            </w:pPr>
            <w:r w:rsidRPr="00585817">
              <w:rPr>
                <w:rFonts w:cs="Arial"/>
                <w:sz w:val="20"/>
                <w:szCs w:val="20"/>
              </w:rPr>
              <w:t>10:00 AM</w:t>
            </w:r>
          </w:p>
        </w:tc>
      </w:tr>
      <w:tr w:rsidR="001D5B00" w:rsidRPr="00B94143" w14:paraId="2956B5FE" w14:textId="77777777" w:rsidTr="00617E31">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69527C75" w14:textId="77777777" w:rsidR="001D5B00" w:rsidRPr="00B94143" w:rsidRDefault="001101C2" w:rsidP="00617E31">
            <w:pPr>
              <w:snapToGrid w:val="0"/>
              <w:jc w:val="center"/>
              <w:rPr>
                <w:rFonts w:cs="Arial"/>
                <w:sz w:val="20"/>
                <w:szCs w:val="20"/>
                <w:lang w:eastAsia="ar-SA"/>
              </w:rPr>
            </w:pPr>
            <w:hyperlink w:anchor="_Pre-auction_Process" w:history="1">
              <w:r w:rsidR="001D5B00">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vAlign w:val="center"/>
          </w:tcPr>
          <w:p w14:paraId="1C7D7B28" w14:textId="77777777" w:rsidR="001D5B00" w:rsidRPr="00585817" w:rsidRDefault="001D5B00" w:rsidP="00617E31">
            <w:pPr>
              <w:snapToGrid w:val="0"/>
              <w:rPr>
                <w:rFonts w:cs="Arial"/>
                <w:sz w:val="20"/>
                <w:szCs w:val="20"/>
                <w:lang w:eastAsia="ar-SA"/>
              </w:rPr>
            </w:pPr>
            <w:bookmarkStart w:id="11" w:name="OLE_LINK11"/>
            <w:bookmarkStart w:id="12" w:name="OLE_LINK12"/>
            <w:bookmarkStart w:id="13" w:name="_Hlk201330350"/>
            <w:bookmarkEnd w:id="11"/>
            <w:bookmarkEnd w:id="12"/>
            <w:bookmarkEnd w:id="13"/>
            <w:r w:rsidRPr="00585817">
              <w:rPr>
                <w:rFonts w:cs="Arial"/>
                <w:sz w:val="20"/>
                <w:szCs w:val="20"/>
                <w:lang w:eastAsia="ar-SA"/>
              </w:rPr>
              <w:t>Update FAQs, as needed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4EA8187" w14:textId="77777777" w:rsidR="001D5B00" w:rsidRPr="00585817" w:rsidRDefault="001D5B00" w:rsidP="00617E31">
            <w:pPr>
              <w:snapToGrid w:val="0"/>
              <w:jc w:val="center"/>
              <w:rPr>
                <w:rFonts w:cs="Arial"/>
                <w:sz w:val="20"/>
                <w:szCs w:val="20"/>
                <w:lang w:eastAsia="ar-SA"/>
              </w:rPr>
            </w:pPr>
            <w:r>
              <w:rPr>
                <w:rFonts w:cs="Arial"/>
                <w:sz w:val="20"/>
                <w:szCs w:val="20"/>
              </w:rPr>
              <w:t>Wednesday, July 21, 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0377E346" w14:textId="77777777" w:rsidR="001D5B00" w:rsidRPr="00585817" w:rsidRDefault="001D5B00" w:rsidP="00617E31">
            <w:pPr>
              <w:snapToGrid w:val="0"/>
              <w:jc w:val="center"/>
              <w:rPr>
                <w:rFonts w:cs="Arial"/>
                <w:sz w:val="20"/>
                <w:szCs w:val="20"/>
                <w:lang w:eastAsia="ar-SA"/>
              </w:rPr>
            </w:pPr>
            <w:r w:rsidRPr="00585817">
              <w:rPr>
                <w:rFonts w:cs="Arial"/>
                <w:sz w:val="20"/>
                <w:szCs w:val="20"/>
              </w:rPr>
              <w:t>5:00 PM</w:t>
            </w:r>
          </w:p>
        </w:tc>
      </w:tr>
      <w:tr w:rsidR="001D5B00" w:rsidRPr="00B94143" w14:paraId="3E00605A" w14:textId="77777777" w:rsidTr="00617E31">
        <w:trPr>
          <w:trHeight w:val="864"/>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E90A8A3" w14:textId="77777777" w:rsidR="001D5B00" w:rsidRPr="005D1F1F" w:rsidRDefault="001101C2" w:rsidP="00617E31">
            <w:pPr>
              <w:snapToGrid w:val="0"/>
              <w:jc w:val="center"/>
              <w:rPr>
                <w:rFonts w:cs="Arial"/>
                <w:sz w:val="20"/>
                <w:szCs w:val="20"/>
                <w:lang w:eastAsia="ar-SA"/>
              </w:rPr>
            </w:pPr>
            <w:hyperlink w:anchor="_Participation_Requirements" w:history="1">
              <w:r w:rsidR="001D5B00">
                <w:rPr>
                  <w:rStyle w:val="Hyperlink"/>
                  <w:rFonts w:cs="Arial"/>
                  <w:sz w:val="20"/>
                  <w:szCs w:val="20"/>
                  <w:lang w:eastAsia="ar-SA"/>
                </w:rPr>
                <w:t xml:space="preserve">§ </w:t>
              </w:r>
              <w:r w:rsidR="001D5B00"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0EA26D7A" w14:textId="77777777" w:rsidR="001D5B00" w:rsidRPr="00585817" w:rsidRDefault="001D5B00" w:rsidP="00617E31">
            <w:pPr>
              <w:snapToGrid w:val="0"/>
              <w:rPr>
                <w:rFonts w:cs="Arial"/>
                <w:b/>
                <w:sz w:val="20"/>
                <w:szCs w:val="20"/>
                <w:lang w:eastAsia="ar-SA"/>
              </w:rPr>
            </w:pPr>
            <w:r w:rsidRPr="00585817">
              <w:rPr>
                <w:rFonts w:cs="Arial"/>
                <w:b/>
                <w:sz w:val="20"/>
                <w:szCs w:val="20"/>
                <w:lang w:eastAsia="ar-SA"/>
              </w:rPr>
              <w:t>Auction forms deadline</w:t>
            </w:r>
            <w:r w:rsidRPr="00585817">
              <w:rPr>
                <w:rStyle w:val="FootnoteCharacters"/>
                <w:rFonts w:cs="Arial"/>
                <w:b/>
                <w:sz w:val="20"/>
                <w:szCs w:val="20"/>
                <w:lang w:eastAsia="ar-SA"/>
              </w:rPr>
              <w:footnoteReference w:id="3"/>
            </w:r>
          </w:p>
          <w:p w14:paraId="084EA955" w14:textId="77777777" w:rsidR="001D5B00" w:rsidRPr="00585817" w:rsidRDefault="001D5B00" w:rsidP="00617E31">
            <w:pPr>
              <w:numPr>
                <w:ilvl w:val="0"/>
                <w:numId w:val="8"/>
              </w:numPr>
              <w:tabs>
                <w:tab w:val="left" w:pos="780"/>
              </w:tabs>
              <w:rPr>
                <w:rFonts w:cs="Arial"/>
                <w:b/>
                <w:sz w:val="20"/>
                <w:szCs w:val="20"/>
                <w:lang w:eastAsia="ar-SA"/>
              </w:rPr>
            </w:pPr>
            <w:r w:rsidRPr="00585817">
              <w:rPr>
                <w:rFonts w:cs="Arial"/>
                <w:b/>
                <w:sz w:val="20"/>
                <w:szCs w:val="20"/>
                <w:lang w:eastAsia="ar-SA"/>
              </w:rPr>
              <w:t>Qualification Application</w:t>
            </w:r>
          </w:p>
          <w:p w14:paraId="4CC2C458" w14:textId="77777777" w:rsidR="001D5B00" w:rsidRPr="00585817" w:rsidRDefault="001D5B00" w:rsidP="00617E31">
            <w:pPr>
              <w:numPr>
                <w:ilvl w:val="0"/>
                <w:numId w:val="8"/>
              </w:numPr>
              <w:tabs>
                <w:tab w:val="left" w:pos="780"/>
              </w:tabs>
              <w:rPr>
                <w:rFonts w:cs="Arial"/>
                <w:b/>
                <w:sz w:val="20"/>
                <w:szCs w:val="20"/>
                <w:lang w:eastAsia="ar-SA"/>
              </w:rPr>
            </w:pPr>
            <w:r w:rsidRPr="00585817">
              <w:rPr>
                <w:rFonts w:cs="Arial"/>
                <w:b/>
                <w:sz w:val="20"/>
                <w:szCs w:val="20"/>
                <w:lang w:eastAsia="ar-SA"/>
              </w:rPr>
              <w:t>Intent to Bid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66F35316" w14:textId="77777777" w:rsidR="001D5B00" w:rsidRPr="00585817" w:rsidRDefault="001D5B00" w:rsidP="00617E31">
            <w:pPr>
              <w:snapToGrid w:val="0"/>
              <w:jc w:val="center"/>
              <w:rPr>
                <w:rFonts w:cs="Arial"/>
                <w:b/>
                <w:sz w:val="20"/>
                <w:szCs w:val="20"/>
                <w:lang w:eastAsia="ar-SA"/>
              </w:rPr>
            </w:pPr>
            <w:r>
              <w:rPr>
                <w:rFonts w:cs="Arial"/>
                <w:b/>
                <w:bCs/>
                <w:sz w:val="20"/>
                <w:szCs w:val="20"/>
              </w:rPr>
              <w:t>Wednesday, July 28, 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1FC75B25" w14:textId="77777777" w:rsidR="001D5B00" w:rsidRPr="00585817" w:rsidRDefault="001D5B00" w:rsidP="00617E31">
            <w:pPr>
              <w:snapToGrid w:val="0"/>
              <w:jc w:val="center"/>
              <w:rPr>
                <w:rFonts w:cs="Arial"/>
                <w:b/>
                <w:sz w:val="20"/>
                <w:szCs w:val="20"/>
                <w:lang w:eastAsia="ar-SA"/>
              </w:rPr>
            </w:pPr>
            <w:r w:rsidRPr="00585817">
              <w:rPr>
                <w:rFonts w:cs="Arial"/>
                <w:b/>
                <w:sz w:val="20"/>
                <w:szCs w:val="20"/>
              </w:rPr>
              <w:t>No later than 5:00 PM</w:t>
            </w:r>
          </w:p>
        </w:tc>
      </w:tr>
      <w:tr w:rsidR="001D5B00" w:rsidRPr="00B94143" w14:paraId="4830A1EA" w14:textId="77777777" w:rsidTr="00617E31">
        <w:trPr>
          <w:trHeight w:val="890"/>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2F7D223B" w14:textId="77777777" w:rsidR="001D5B00" w:rsidRPr="00C94E9D" w:rsidRDefault="001101C2" w:rsidP="00617E31">
            <w:pPr>
              <w:snapToGrid w:val="0"/>
              <w:jc w:val="center"/>
              <w:rPr>
                <w:rFonts w:cs="Arial"/>
                <w:sz w:val="20"/>
                <w:szCs w:val="20"/>
                <w:lang w:eastAsia="ar-SA"/>
              </w:rPr>
            </w:pPr>
            <w:hyperlink w:anchor="_Participation_Requirements" w:history="1">
              <w:r w:rsidR="001D5B00">
                <w:rPr>
                  <w:rStyle w:val="Hyperlink"/>
                  <w:rFonts w:cs="Arial"/>
                  <w:sz w:val="20"/>
                  <w:szCs w:val="20"/>
                  <w:lang w:eastAsia="ar-SA"/>
                </w:rPr>
                <w:t xml:space="preserve">§ </w:t>
              </w:r>
              <w:r w:rsidR="001D5B00"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6E96FA7C" w14:textId="77777777" w:rsidR="001D5B00" w:rsidRPr="00585817" w:rsidRDefault="001D5B00" w:rsidP="00617E31">
            <w:pPr>
              <w:snapToGrid w:val="0"/>
              <w:rPr>
                <w:rFonts w:cs="Arial"/>
                <w:sz w:val="20"/>
                <w:szCs w:val="20"/>
                <w:lang w:eastAsia="ar-SA"/>
              </w:rPr>
            </w:pPr>
            <w:r w:rsidRPr="00585817">
              <w:rPr>
                <w:rFonts w:cs="Arial"/>
                <w:sz w:val="20"/>
                <w:szCs w:val="20"/>
                <w:lang w:eastAsia="ar-SA"/>
              </w:rPr>
              <w:t>Remediation notification deadline:</w:t>
            </w:r>
          </w:p>
          <w:p w14:paraId="31146B12" w14:textId="77777777" w:rsidR="001D5B00" w:rsidRPr="00585817" w:rsidRDefault="001D5B00" w:rsidP="00617E31">
            <w:pPr>
              <w:numPr>
                <w:ilvl w:val="0"/>
                <w:numId w:val="4"/>
              </w:numPr>
              <w:tabs>
                <w:tab w:val="left" w:pos="720"/>
              </w:tabs>
              <w:rPr>
                <w:rFonts w:cs="Arial"/>
                <w:sz w:val="20"/>
                <w:szCs w:val="20"/>
                <w:lang w:eastAsia="ar-SA"/>
              </w:rPr>
            </w:pPr>
            <w:r w:rsidRPr="00585817">
              <w:rPr>
                <w:rFonts w:cs="Arial"/>
                <w:sz w:val="20"/>
                <w:szCs w:val="20"/>
                <w:lang w:eastAsia="ar-SA"/>
              </w:rPr>
              <w:t>Qualification Application</w:t>
            </w:r>
          </w:p>
          <w:p w14:paraId="775C6D79" w14:textId="77777777" w:rsidR="001D5B00" w:rsidRPr="00585817" w:rsidRDefault="001D5B00" w:rsidP="00617E31">
            <w:pPr>
              <w:numPr>
                <w:ilvl w:val="0"/>
                <w:numId w:val="4"/>
              </w:numPr>
              <w:tabs>
                <w:tab w:val="left" w:pos="720"/>
              </w:tabs>
              <w:rPr>
                <w:rFonts w:cs="Arial"/>
                <w:sz w:val="20"/>
                <w:szCs w:val="20"/>
                <w:lang w:eastAsia="ar-SA"/>
              </w:rPr>
            </w:pPr>
            <w:r w:rsidRPr="00585817">
              <w:rPr>
                <w:rFonts w:cs="Arial"/>
                <w:sz w:val="20"/>
                <w:szCs w:val="20"/>
                <w:lang w:eastAsia="ar-SA"/>
              </w:rPr>
              <w:t>Intent to Bid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FE0B64A" w14:textId="77777777" w:rsidR="001D5B00" w:rsidRPr="00585817" w:rsidRDefault="001D5B00" w:rsidP="00617E31">
            <w:pPr>
              <w:snapToGrid w:val="0"/>
              <w:jc w:val="center"/>
              <w:rPr>
                <w:rFonts w:cs="Arial"/>
                <w:sz w:val="20"/>
                <w:szCs w:val="20"/>
                <w:lang w:eastAsia="ar-SA"/>
              </w:rPr>
            </w:pPr>
            <w:r w:rsidRPr="00DB3693">
              <w:rPr>
                <w:rFonts w:cs="Arial"/>
                <w:sz w:val="20"/>
                <w:szCs w:val="20"/>
              </w:rPr>
              <w:t xml:space="preserve">Wednesday, </w:t>
            </w:r>
            <w:r>
              <w:rPr>
                <w:rFonts w:cs="Arial"/>
                <w:sz w:val="20"/>
                <w:szCs w:val="20"/>
              </w:rPr>
              <w:t>August 4</w:t>
            </w:r>
            <w:r w:rsidRPr="00DB3693">
              <w:rPr>
                <w:rFonts w:cs="Arial"/>
                <w:sz w:val="20"/>
                <w:szCs w:val="20"/>
              </w:rPr>
              <w:t>, 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5ABE0E1F" w14:textId="77777777" w:rsidR="001D5B00" w:rsidRPr="00585817" w:rsidRDefault="001D5B00" w:rsidP="00617E31">
            <w:pPr>
              <w:snapToGrid w:val="0"/>
              <w:jc w:val="center"/>
              <w:rPr>
                <w:rFonts w:cs="Arial"/>
                <w:sz w:val="20"/>
                <w:szCs w:val="20"/>
                <w:lang w:eastAsia="ar-SA"/>
              </w:rPr>
            </w:pPr>
            <w:r w:rsidRPr="00585817">
              <w:rPr>
                <w:rFonts w:cs="Arial"/>
                <w:sz w:val="20"/>
                <w:szCs w:val="20"/>
              </w:rPr>
              <w:t>No later than 3:00 PM</w:t>
            </w:r>
          </w:p>
        </w:tc>
      </w:tr>
      <w:tr w:rsidR="001D5B00" w:rsidRPr="00B94143" w14:paraId="2DCFC714" w14:textId="77777777" w:rsidTr="00617E31">
        <w:trPr>
          <w:trHeight w:val="46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0CC06202" w14:textId="77777777" w:rsidR="001D5B00" w:rsidRPr="00B87A44" w:rsidRDefault="001101C2" w:rsidP="00617E31">
            <w:pPr>
              <w:snapToGrid w:val="0"/>
              <w:jc w:val="center"/>
              <w:rPr>
                <w:rFonts w:cs="Arial"/>
                <w:b/>
                <w:sz w:val="20"/>
                <w:szCs w:val="20"/>
                <w:lang w:eastAsia="ar-SA"/>
              </w:rPr>
            </w:pPr>
            <w:hyperlink w:anchor="_Participation_Requirements" w:history="1">
              <w:r w:rsidR="001D5B00">
                <w:rPr>
                  <w:rStyle w:val="Hyperlink"/>
                  <w:rFonts w:cs="Arial"/>
                  <w:b/>
                  <w:sz w:val="20"/>
                  <w:szCs w:val="20"/>
                  <w:lang w:eastAsia="ar-SA"/>
                </w:rPr>
                <w:t xml:space="preserve">§ </w:t>
              </w:r>
              <w:r w:rsidR="001D5B00" w:rsidRPr="005D1F1F">
                <w:rPr>
                  <w:rStyle w:val="Hyperlink"/>
                  <w:rFonts w:cs="Arial"/>
                  <w:b/>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4B7C8B97" w14:textId="77777777" w:rsidR="001D5B00" w:rsidRPr="00585817" w:rsidRDefault="001D5B00" w:rsidP="00617E31">
            <w:pPr>
              <w:snapToGrid w:val="0"/>
              <w:rPr>
                <w:rFonts w:cs="Arial"/>
                <w:b/>
                <w:sz w:val="20"/>
                <w:szCs w:val="20"/>
                <w:lang w:eastAsia="ar-SA"/>
              </w:rPr>
            </w:pPr>
            <w:r w:rsidRPr="00585817">
              <w:rPr>
                <w:rFonts w:cs="Arial"/>
                <w:b/>
                <w:sz w:val="20"/>
                <w:szCs w:val="20"/>
                <w:lang w:eastAsia="ar-SA"/>
              </w:rPr>
              <w:t>Remediated auction forms deadline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040407C9" w14:textId="77777777" w:rsidR="001D5B00" w:rsidRPr="002E4462" w:rsidRDefault="001D5B00" w:rsidP="00617E31">
            <w:pPr>
              <w:snapToGrid w:val="0"/>
              <w:jc w:val="center"/>
              <w:rPr>
                <w:rFonts w:cs="Arial"/>
                <w:b/>
                <w:sz w:val="20"/>
                <w:szCs w:val="20"/>
                <w:lang w:eastAsia="ar-SA"/>
              </w:rPr>
            </w:pPr>
            <w:r>
              <w:rPr>
                <w:rFonts w:cs="Arial"/>
                <w:b/>
                <w:sz w:val="20"/>
                <w:szCs w:val="20"/>
              </w:rPr>
              <w:t>Wednesday, August 18</w:t>
            </w:r>
            <w:r w:rsidRPr="002E4462">
              <w:rPr>
                <w:rFonts w:cs="Arial"/>
                <w:b/>
                <w:sz w:val="20"/>
                <w:szCs w:val="20"/>
              </w:rPr>
              <w:t>, 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29AB5B06" w14:textId="77777777" w:rsidR="001D5B00" w:rsidRPr="00585817" w:rsidRDefault="001D5B00" w:rsidP="00617E31">
            <w:pPr>
              <w:snapToGrid w:val="0"/>
              <w:jc w:val="center"/>
              <w:rPr>
                <w:rFonts w:cs="Arial"/>
                <w:b/>
                <w:sz w:val="20"/>
                <w:szCs w:val="20"/>
                <w:lang w:eastAsia="ar-SA"/>
              </w:rPr>
            </w:pPr>
            <w:r w:rsidRPr="00585817">
              <w:rPr>
                <w:rFonts w:cs="Arial"/>
                <w:b/>
                <w:sz w:val="20"/>
                <w:szCs w:val="20"/>
              </w:rPr>
              <w:t>No later than 5:00 PM</w:t>
            </w:r>
          </w:p>
        </w:tc>
      </w:tr>
      <w:tr w:rsidR="001D5B00" w:rsidRPr="00B94143" w14:paraId="62D4948D" w14:textId="77777777" w:rsidTr="00313272">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7151233" w14:textId="77777777" w:rsidR="001D5B00" w:rsidRPr="00B94143" w:rsidRDefault="001101C2" w:rsidP="00617E31">
            <w:pPr>
              <w:snapToGrid w:val="0"/>
              <w:jc w:val="center"/>
              <w:rPr>
                <w:rFonts w:cs="Arial"/>
                <w:sz w:val="20"/>
                <w:szCs w:val="20"/>
                <w:lang w:eastAsia="ar-SA"/>
              </w:rPr>
            </w:pPr>
            <w:hyperlink w:anchor="_Participation_Requirements" w:history="1">
              <w:r w:rsidR="001D5B00">
                <w:rPr>
                  <w:rStyle w:val="Hyperlink"/>
                  <w:rFonts w:cs="Arial"/>
                  <w:sz w:val="20"/>
                  <w:szCs w:val="20"/>
                  <w:lang w:eastAsia="ar-SA"/>
                </w:rPr>
                <w:t xml:space="preserve">§ </w:t>
              </w:r>
              <w:r w:rsidR="001D5B00"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1E67F064" w14:textId="77777777" w:rsidR="001D5B00" w:rsidRPr="00313272" w:rsidRDefault="001D5B00" w:rsidP="00617E31">
            <w:pPr>
              <w:snapToGrid w:val="0"/>
              <w:rPr>
                <w:rFonts w:cs="Arial"/>
                <w:sz w:val="20"/>
                <w:szCs w:val="20"/>
                <w:lang w:eastAsia="ar-SA"/>
              </w:rPr>
            </w:pPr>
            <w:r w:rsidRPr="00313272">
              <w:rPr>
                <w:rFonts w:cs="Arial"/>
                <w:sz w:val="20"/>
                <w:szCs w:val="20"/>
                <w:lang w:eastAsia="ar-SA"/>
              </w:rPr>
              <w:t>Qualification status sent to Applicants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47DF935" w14:textId="77777777" w:rsidR="001D5B00" w:rsidRPr="00313272" w:rsidRDefault="001D5B00" w:rsidP="00617E31">
            <w:pPr>
              <w:jc w:val="center"/>
              <w:rPr>
                <w:rFonts w:cs="Arial"/>
                <w:sz w:val="20"/>
                <w:szCs w:val="20"/>
              </w:rPr>
            </w:pPr>
            <w:r w:rsidRPr="00313272">
              <w:rPr>
                <w:rFonts w:cs="Arial"/>
                <w:sz w:val="20"/>
                <w:szCs w:val="20"/>
              </w:rPr>
              <w:t>Tuesday, August 24, 2021</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E27AB" w14:textId="77777777" w:rsidR="001D5B00" w:rsidRPr="00313272" w:rsidRDefault="001D5B00" w:rsidP="00617E31">
            <w:pPr>
              <w:snapToGrid w:val="0"/>
              <w:jc w:val="center"/>
              <w:rPr>
                <w:rFonts w:cs="Arial"/>
                <w:sz w:val="20"/>
                <w:szCs w:val="20"/>
                <w:lang w:eastAsia="ar-SA"/>
              </w:rPr>
            </w:pPr>
            <w:r w:rsidRPr="00313272">
              <w:rPr>
                <w:rFonts w:cs="Arial"/>
                <w:sz w:val="20"/>
                <w:szCs w:val="20"/>
              </w:rPr>
              <w:t>No later than 5:00 PM</w:t>
            </w:r>
          </w:p>
        </w:tc>
      </w:tr>
      <w:tr w:rsidR="001D5B00" w:rsidRPr="00B94143" w14:paraId="2B18F81C" w14:textId="77777777" w:rsidTr="00313272">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053BF5D" w14:textId="77777777" w:rsidR="001D5B00" w:rsidRPr="00B94143" w:rsidRDefault="001101C2" w:rsidP="00617E31">
            <w:pPr>
              <w:snapToGrid w:val="0"/>
              <w:jc w:val="center"/>
              <w:rPr>
                <w:rFonts w:cs="Arial"/>
                <w:sz w:val="20"/>
                <w:szCs w:val="20"/>
                <w:lang w:eastAsia="ar-SA"/>
              </w:rPr>
            </w:pPr>
            <w:hyperlink w:anchor="_Pre-auction_Process" w:history="1">
              <w:r w:rsidR="001D5B00">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77E119F7" w14:textId="77777777" w:rsidR="001D5B00" w:rsidRPr="00313272" w:rsidRDefault="001D5B00" w:rsidP="00617E31">
            <w:pPr>
              <w:snapToGrid w:val="0"/>
              <w:rPr>
                <w:rFonts w:cs="Arial"/>
                <w:sz w:val="20"/>
                <w:szCs w:val="20"/>
                <w:lang w:eastAsia="ar-SA"/>
              </w:rPr>
            </w:pPr>
            <w:r w:rsidRPr="00313272">
              <w:rPr>
                <w:rFonts w:cs="Arial"/>
                <w:sz w:val="20"/>
                <w:szCs w:val="20"/>
                <w:lang w:eastAsia="ar-SA"/>
              </w:rPr>
              <w:t>Auction Platform training sessions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E0801" w14:textId="77777777" w:rsidR="001D5B00" w:rsidRPr="00313272" w:rsidRDefault="001D5B00" w:rsidP="00617E31">
            <w:pPr>
              <w:jc w:val="center"/>
              <w:rPr>
                <w:rFonts w:cs="Arial"/>
                <w:sz w:val="20"/>
                <w:szCs w:val="20"/>
              </w:rPr>
            </w:pPr>
            <w:r w:rsidRPr="00313272">
              <w:rPr>
                <w:rFonts w:cs="Arial"/>
                <w:sz w:val="20"/>
                <w:szCs w:val="20"/>
              </w:rPr>
              <w:t>Monday, August 30, 2021</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5B7CC" w14:textId="77777777" w:rsidR="001D5B00" w:rsidRPr="00313272" w:rsidRDefault="001D5B00" w:rsidP="00617E31">
            <w:pPr>
              <w:snapToGrid w:val="0"/>
              <w:jc w:val="center"/>
              <w:rPr>
                <w:rFonts w:cs="Arial"/>
                <w:sz w:val="20"/>
                <w:szCs w:val="20"/>
                <w:lang w:eastAsia="ar-SA"/>
              </w:rPr>
            </w:pPr>
            <w:r w:rsidRPr="00313272">
              <w:rPr>
                <w:rFonts w:cs="Arial"/>
                <w:sz w:val="20"/>
                <w:szCs w:val="20"/>
              </w:rPr>
              <w:t>1:00 PM to 4:00 PM</w:t>
            </w:r>
          </w:p>
        </w:tc>
      </w:tr>
      <w:tr w:rsidR="001D5B00" w:rsidRPr="00B94143" w14:paraId="5934E553" w14:textId="77777777" w:rsidTr="00313272">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7F30C55" w14:textId="77777777" w:rsidR="001D5B00" w:rsidRPr="00B94143" w:rsidRDefault="001101C2" w:rsidP="00617E31">
            <w:pPr>
              <w:snapToGrid w:val="0"/>
              <w:jc w:val="center"/>
              <w:rPr>
                <w:rFonts w:cs="Arial"/>
                <w:sz w:val="20"/>
                <w:szCs w:val="20"/>
                <w:lang w:eastAsia="ar-SA"/>
              </w:rPr>
            </w:pPr>
            <w:hyperlink w:anchor="_Pre-auction_Process" w:history="1">
              <w:r w:rsidR="001D5B00">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422D01A1" w14:textId="77777777" w:rsidR="001D5B00" w:rsidRPr="00313272" w:rsidRDefault="001D5B00" w:rsidP="00617E31">
            <w:pPr>
              <w:snapToGrid w:val="0"/>
              <w:rPr>
                <w:rFonts w:cs="Arial"/>
                <w:sz w:val="20"/>
                <w:szCs w:val="20"/>
                <w:lang w:eastAsia="ar-SA"/>
              </w:rPr>
            </w:pPr>
            <w:r w:rsidRPr="00313272">
              <w:rPr>
                <w:rFonts w:cs="Arial"/>
                <w:sz w:val="20"/>
                <w:szCs w:val="20"/>
                <w:lang w:eastAsia="ar-SA"/>
              </w:rPr>
              <w:t>Auction Platform training sessions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53A454EE" w14:textId="19333A7A" w:rsidR="001D5B00" w:rsidRPr="00313272" w:rsidRDefault="002937B6" w:rsidP="00617E31">
            <w:pPr>
              <w:jc w:val="center"/>
              <w:rPr>
                <w:rFonts w:cs="Arial"/>
                <w:sz w:val="20"/>
                <w:szCs w:val="20"/>
              </w:rPr>
            </w:pPr>
            <w:r w:rsidRPr="00313272">
              <w:rPr>
                <w:rFonts w:cs="Arial"/>
                <w:sz w:val="20"/>
                <w:szCs w:val="20"/>
              </w:rPr>
              <w:t>Tuesday</w:t>
            </w:r>
            <w:r w:rsidR="001D5B00" w:rsidRPr="00313272">
              <w:rPr>
                <w:rFonts w:cs="Arial"/>
                <w:sz w:val="20"/>
                <w:szCs w:val="20"/>
              </w:rPr>
              <w:t>, August 31, 2021</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B0753" w14:textId="77777777" w:rsidR="001D5B00" w:rsidRPr="00313272" w:rsidRDefault="001D5B00" w:rsidP="00617E31">
            <w:pPr>
              <w:snapToGrid w:val="0"/>
              <w:jc w:val="center"/>
              <w:rPr>
                <w:rFonts w:cs="Arial"/>
                <w:sz w:val="20"/>
                <w:szCs w:val="20"/>
                <w:lang w:eastAsia="ar-SA"/>
              </w:rPr>
            </w:pPr>
            <w:r w:rsidRPr="00313272">
              <w:rPr>
                <w:rFonts w:cs="Arial"/>
                <w:sz w:val="20"/>
                <w:szCs w:val="20"/>
              </w:rPr>
              <w:t>1:00 PM to 4:00 PM</w:t>
            </w:r>
          </w:p>
        </w:tc>
      </w:tr>
      <w:tr w:rsidR="001D5B00" w:rsidRPr="00B3013C" w14:paraId="2968A5C2" w14:textId="77777777" w:rsidTr="00617E31">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5D4E89C0" w14:textId="77777777" w:rsidR="001D5B00" w:rsidRPr="00C94E9D" w:rsidRDefault="001101C2" w:rsidP="00617E31">
            <w:pPr>
              <w:snapToGrid w:val="0"/>
              <w:jc w:val="center"/>
              <w:rPr>
                <w:rFonts w:cs="Arial"/>
                <w:b/>
                <w:sz w:val="20"/>
                <w:szCs w:val="20"/>
                <w:lang w:eastAsia="ar-SA"/>
              </w:rPr>
            </w:pPr>
            <w:hyperlink w:anchor="_Participation_Requirements" w:history="1">
              <w:r w:rsidR="001D5B00">
                <w:rPr>
                  <w:rStyle w:val="Hyperlink"/>
                  <w:rFonts w:cs="Arial"/>
                  <w:b/>
                  <w:sz w:val="20"/>
                  <w:szCs w:val="20"/>
                  <w:lang w:eastAsia="ar-SA"/>
                </w:rPr>
                <w:t xml:space="preserve">§ </w:t>
              </w:r>
              <w:r w:rsidR="001D5B00" w:rsidRPr="005D1F1F">
                <w:rPr>
                  <w:rStyle w:val="Hyperlink"/>
                  <w:rFonts w:cs="Arial"/>
                  <w:b/>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29077A78" w14:textId="77777777" w:rsidR="001D5B00" w:rsidRPr="00585817" w:rsidRDefault="001D5B00" w:rsidP="00617E31">
            <w:pPr>
              <w:snapToGrid w:val="0"/>
              <w:rPr>
                <w:rFonts w:cs="Arial"/>
                <w:b/>
                <w:sz w:val="20"/>
                <w:szCs w:val="20"/>
                <w:lang w:eastAsia="ar-SA"/>
              </w:rPr>
            </w:pPr>
            <w:r w:rsidRPr="00585817">
              <w:rPr>
                <w:rFonts w:cs="Arial"/>
                <w:b/>
                <w:sz w:val="20"/>
                <w:szCs w:val="20"/>
                <w:lang w:eastAsia="ar-SA"/>
              </w:rPr>
              <w:t>Financial security deadline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EF220C4" w14:textId="77777777" w:rsidR="001D5B00" w:rsidRPr="00585817" w:rsidRDefault="001D5B00" w:rsidP="00617E31">
            <w:pPr>
              <w:snapToGrid w:val="0"/>
              <w:jc w:val="center"/>
              <w:rPr>
                <w:rFonts w:cs="Arial"/>
                <w:b/>
                <w:sz w:val="20"/>
                <w:szCs w:val="20"/>
                <w:lang w:eastAsia="ar-SA"/>
              </w:rPr>
            </w:pPr>
            <w:r>
              <w:rPr>
                <w:rFonts w:cs="Arial"/>
                <w:b/>
                <w:bCs/>
                <w:sz w:val="20"/>
                <w:szCs w:val="20"/>
              </w:rPr>
              <w:t>Wednesday, September 1, 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49DFCA81" w14:textId="77777777" w:rsidR="001D5B00" w:rsidRPr="00585817" w:rsidRDefault="001D5B00" w:rsidP="00617E31">
            <w:pPr>
              <w:snapToGrid w:val="0"/>
              <w:jc w:val="center"/>
              <w:rPr>
                <w:rFonts w:cs="Arial"/>
                <w:b/>
                <w:sz w:val="20"/>
                <w:szCs w:val="20"/>
                <w:lang w:eastAsia="ar-SA"/>
              </w:rPr>
            </w:pPr>
            <w:r w:rsidRPr="00585817">
              <w:rPr>
                <w:rFonts w:cs="Arial"/>
                <w:b/>
                <w:sz w:val="20"/>
                <w:szCs w:val="20"/>
              </w:rPr>
              <w:t>No later than 5:00 PM</w:t>
            </w:r>
          </w:p>
        </w:tc>
      </w:tr>
      <w:tr w:rsidR="001D5B00" w:rsidRPr="00B94143" w14:paraId="04058C5C" w14:textId="77777777" w:rsidTr="00617E31">
        <w:trPr>
          <w:trHeight w:val="46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2EABD6B9" w14:textId="77777777" w:rsidR="001D5B00" w:rsidRPr="003E53D2" w:rsidRDefault="001101C2" w:rsidP="00617E31">
            <w:pPr>
              <w:snapToGrid w:val="0"/>
              <w:jc w:val="center"/>
              <w:rPr>
                <w:rFonts w:cs="Arial"/>
                <w:sz w:val="20"/>
                <w:szCs w:val="20"/>
                <w:lang w:eastAsia="ar-SA"/>
              </w:rPr>
            </w:pPr>
            <w:hyperlink w:anchor="_Participation_Requirements" w:history="1">
              <w:r w:rsidR="001D5B00">
                <w:rPr>
                  <w:rStyle w:val="Hyperlink"/>
                  <w:rFonts w:cs="Arial"/>
                  <w:sz w:val="20"/>
                  <w:szCs w:val="20"/>
                  <w:lang w:eastAsia="ar-SA"/>
                </w:rPr>
                <w:t xml:space="preserve">§ </w:t>
              </w:r>
              <w:r w:rsidR="001D5B00"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1159497B" w14:textId="77777777" w:rsidR="001D5B00" w:rsidRPr="00B94143" w:rsidRDefault="001D5B00" w:rsidP="00617E31">
            <w:pPr>
              <w:snapToGrid w:val="0"/>
              <w:rPr>
                <w:rFonts w:cs="Arial"/>
                <w:sz w:val="20"/>
                <w:szCs w:val="20"/>
                <w:lang w:eastAsia="ar-SA"/>
              </w:rPr>
            </w:pPr>
            <w:r>
              <w:rPr>
                <w:rFonts w:cs="Arial"/>
                <w:sz w:val="20"/>
                <w:szCs w:val="20"/>
                <w:lang w:eastAsia="ar-SA"/>
              </w:rPr>
              <w:t>N</w:t>
            </w:r>
            <w:r w:rsidRPr="00B94143">
              <w:rPr>
                <w:rFonts w:cs="Arial"/>
                <w:sz w:val="20"/>
                <w:szCs w:val="20"/>
                <w:lang w:eastAsia="ar-SA"/>
              </w:rPr>
              <w:t xml:space="preserve">otification of participation status </w:t>
            </w:r>
            <w:r>
              <w:rPr>
                <w:rFonts w:cs="Arial"/>
                <w:sz w:val="20"/>
                <w:szCs w:val="20"/>
                <w:lang w:eastAsia="ar-SA"/>
              </w:rPr>
              <w:t>sent to Applicants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964B818" w14:textId="77777777" w:rsidR="001D5B00" w:rsidRPr="00B94143" w:rsidRDefault="001D5B00" w:rsidP="00617E31">
            <w:pPr>
              <w:snapToGrid w:val="0"/>
              <w:jc w:val="center"/>
              <w:rPr>
                <w:rFonts w:cs="Arial"/>
                <w:sz w:val="20"/>
                <w:szCs w:val="20"/>
                <w:lang w:eastAsia="ar-SA"/>
              </w:rPr>
            </w:pPr>
            <w:r>
              <w:rPr>
                <w:rFonts w:cs="Arial"/>
                <w:sz w:val="20"/>
                <w:szCs w:val="20"/>
              </w:rPr>
              <w:t>Friday, September 3, 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17F74457" w14:textId="77777777" w:rsidR="001D5B00" w:rsidRPr="00B94143" w:rsidRDefault="001D5B00" w:rsidP="00617E31">
            <w:pPr>
              <w:snapToGrid w:val="0"/>
              <w:jc w:val="center"/>
              <w:rPr>
                <w:rFonts w:cs="Arial"/>
                <w:sz w:val="20"/>
                <w:szCs w:val="20"/>
                <w:lang w:eastAsia="ar-SA"/>
              </w:rPr>
            </w:pPr>
            <w:r>
              <w:rPr>
                <w:rFonts w:cs="Arial"/>
                <w:sz w:val="20"/>
                <w:szCs w:val="20"/>
              </w:rPr>
              <w:t>No later than 5:00 PM</w:t>
            </w:r>
          </w:p>
        </w:tc>
      </w:tr>
      <w:tr w:rsidR="001D5B00" w:rsidRPr="00B94143" w14:paraId="381E3364" w14:textId="77777777" w:rsidTr="00617E31">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63E65539" w14:textId="77777777" w:rsidR="001D5B00" w:rsidRPr="00B94143" w:rsidRDefault="001101C2" w:rsidP="00617E31">
            <w:pPr>
              <w:snapToGrid w:val="0"/>
              <w:jc w:val="center"/>
              <w:rPr>
                <w:rFonts w:cs="Arial"/>
                <w:b/>
                <w:sz w:val="20"/>
                <w:szCs w:val="20"/>
                <w:lang w:eastAsia="ar-SA"/>
              </w:rPr>
            </w:pPr>
            <w:hyperlink w:anchor="_Toc217547030" w:history="1">
              <w:r w:rsidR="001D5B00">
                <w:rPr>
                  <w:rStyle w:val="Hyperlink"/>
                  <w:rFonts w:cs="Arial"/>
                  <w:b/>
                  <w:sz w:val="20"/>
                  <w:szCs w:val="20"/>
                  <w:lang w:eastAsia="ar-SA"/>
                </w:rPr>
                <w:t>§ 6</w:t>
              </w:r>
            </w:hyperlink>
          </w:p>
        </w:tc>
        <w:tc>
          <w:tcPr>
            <w:tcW w:w="3680" w:type="dxa"/>
            <w:tcBorders>
              <w:top w:val="single" w:sz="4" w:space="0" w:color="000000"/>
              <w:left w:val="single" w:sz="4" w:space="0" w:color="000000"/>
              <w:bottom w:val="single" w:sz="4" w:space="0" w:color="000000"/>
            </w:tcBorders>
            <w:vAlign w:val="center"/>
          </w:tcPr>
          <w:p w14:paraId="16606791" w14:textId="107C1133" w:rsidR="001D5B00" w:rsidRPr="00B94143" w:rsidRDefault="001D5B00" w:rsidP="00617E31">
            <w:pPr>
              <w:snapToGrid w:val="0"/>
              <w:rPr>
                <w:rFonts w:cs="Arial"/>
                <w:b/>
                <w:sz w:val="20"/>
                <w:szCs w:val="20"/>
                <w:lang w:eastAsia="ar-SA"/>
              </w:rPr>
            </w:pPr>
            <w:r>
              <w:rPr>
                <w:rFonts w:cs="Arial"/>
                <w:b/>
                <w:sz w:val="20"/>
                <w:szCs w:val="20"/>
                <w:lang w:eastAsia="ar-SA"/>
              </w:rPr>
              <w:t xml:space="preserve">Auction </w:t>
            </w:r>
            <w:r w:rsidR="0008059C">
              <w:rPr>
                <w:rFonts w:cs="Arial"/>
                <w:b/>
                <w:sz w:val="20"/>
                <w:szCs w:val="20"/>
                <w:lang w:eastAsia="ar-SA"/>
              </w:rPr>
              <w:t>53</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0B71E2D2" w14:textId="77777777" w:rsidR="001D5B00" w:rsidRPr="00B94143" w:rsidRDefault="001D5B00" w:rsidP="00617E31">
            <w:pPr>
              <w:jc w:val="center"/>
              <w:rPr>
                <w:rFonts w:cs="Arial"/>
                <w:b/>
                <w:bCs/>
                <w:sz w:val="20"/>
                <w:szCs w:val="20"/>
              </w:rPr>
            </w:pPr>
            <w:r>
              <w:rPr>
                <w:rFonts w:cs="Arial"/>
                <w:b/>
                <w:bCs/>
                <w:sz w:val="20"/>
                <w:szCs w:val="20"/>
              </w:rPr>
              <w:t>Wednesday, September 8, 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2B174E29" w14:textId="77777777" w:rsidR="001D5B00" w:rsidRPr="00B3013C" w:rsidRDefault="001D5B00" w:rsidP="00617E31">
            <w:pPr>
              <w:snapToGrid w:val="0"/>
              <w:jc w:val="center"/>
              <w:rPr>
                <w:rFonts w:cs="Arial"/>
                <w:b/>
                <w:sz w:val="20"/>
                <w:szCs w:val="20"/>
                <w:lang w:eastAsia="ar-SA"/>
              </w:rPr>
            </w:pPr>
            <w:r w:rsidRPr="00B3013C">
              <w:rPr>
                <w:rFonts w:cs="Arial"/>
                <w:b/>
                <w:sz w:val="20"/>
                <w:szCs w:val="20"/>
              </w:rPr>
              <w:t xml:space="preserve">9:00 AM </w:t>
            </w:r>
            <w:r>
              <w:rPr>
                <w:rFonts w:cs="Arial"/>
                <w:b/>
                <w:sz w:val="20"/>
                <w:szCs w:val="20"/>
              </w:rPr>
              <w:t>- 12:00 PM</w:t>
            </w:r>
          </w:p>
        </w:tc>
      </w:tr>
      <w:tr w:rsidR="001D5B00" w:rsidRPr="00B94143" w14:paraId="1C8273C4" w14:textId="77777777" w:rsidTr="00617E31">
        <w:trPr>
          <w:trHeight w:val="100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9A65B84" w14:textId="77777777" w:rsidR="001D5B00" w:rsidRDefault="001101C2" w:rsidP="00617E31">
            <w:pPr>
              <w:snapToGrid w:val="0"/>
              <w:jc w:val="center"/>
              <w:rPr>
                <w:rFonts w:cs="Arial"/>
                <w:sz w:val="20"/>
                <w:szCs w:val="20"/>
                <w:lang w:eastAsia="ar-SA"/>
              </w:rPr>
            </w:pPr>
            <w:hyperlink w:anchor="_Post-auction_Process" w:history="1">
              <w:r w:rsidR="001D5B00">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7E11CF22" w14:textId="77777777" w:rsidR="001D5B00" w:rsidRPr="00D359D0" w:rsidRDefault="001D5B00" w:rsidP="00617E31">
            <w:pPr>
              <w:snapToGrid w:val="0"/>
              <w:rPr>
                <w:rFonts w:cs="Arial"/>
                <w:sz w:val="20"/>
                <w:szCs w:val="20"/>
                <w:lang w:eastAsia="ar-SA"/>
              </w:rPr>
            </w:pPr>
            <w:r>
              <w:rPr>
                <w:rFonts w:cs="Arial"/>
                <w:sz w:val="20"/>
                <w:szCs w:val="20"/>
                <w:lang w:eastAsia="ar-SA"/>
              </w:rPr>
              <w:t xml:space="preserve">Auction </w:t>
            </w:r>
            <w:r w:rsidRPr="00D359D0">
              <w:rPr>
                <w:rFonts w:cs="Arial"/>
                <w:sz w:val="20"/>
                <w:szCs w:val="20"/>
                <w:lang w:eastAsia="ar-SA"/>
              </w:rPr>
              <w:t xml:space="preserve">clearing price posted at </w:t>
            </w:r>
            <w:hyperlink r:id="rId20" w:history="1">
              <w:r w:rsidRPr="00D359D0">
                <w:rPr>
                  <w:rStyle w:val="Hyperlink"/>
                  <w:rFonts w:cs="Arial"/>
                  <w:sz w:val="20"/>
                  <w:szCs w:val="20"/>
                  <w:lang w:eastAsia="ar-SA"/>
                </w:rPr>
                <w:t>https://www.rggi.org/</w:t>
              </w:r>
            </w:hyperlink>
          </w:p>
          <w:p w14:paraId="0C44590B" w14:textId="77777777" w:rsidR="001D5B00" w:rsidRPr="007449CA" w:rsidRDefault="001D5B00" w:rsidP="00617E31">
            <w:pPr>
              <w:pStyle w:val="ListParagraph"/>
              <w:numPr>
                <w:ilvl w:val="0"/>
                <w:numId w:val="23"/>
              </w:numPr>
              <w:snapToGrid w:val="0"/>
              <w:rPr>
                <w:rFonts w:cs="Arial"/>
                <w:sz w:val="20"/>
                <w:szCs w:val="20"/>
                <w:lang w:eastAsia="ar-SA"/>
              </w:rPr>
            </w:pPr>
            <w:r>
              <w:rPr>
                <w:rFonts w:cs="Arial"/>
                <w:sz w:val="20"/>
                <w:szCs w:val="20"/>
                <w:lang w:eastAsia="ar-SA"/>
              </w:rPr>
              <w:t>A</w:t>
            </w:r>
            <w:r w:rsidRPr="00D359D0">
              <w:rPr>
                <w:rFonts w:cs="Arial"/>
                <w:sz w:val="20"/>
                <w:szCs w:val="20"/>
                <w:lang w:eastAsia="ar-SA"/>
              </w:rPr>
              <w:t>fter</w:t>
            </w:r>
            <w:r>
              <w:rPr>
                <w:rFonts w:cs="Arial"/>
                <w:sz w:val="20"/>
                <w:szCs w:val="20"/>
                <w:lang w:eastAsia="ar-SA"/>
              </w:rPr>
              <w:t xml:space="preserve"> posting</w:t>
            </w:r>
            <w:r w:rsidRPr="00D359D0">
              <w:rPr>
                <w:rFonts w:cs="Arial"/>
                <w:sz w:val="20"/>
                <w:szCs w:val="20"/>
                <w:lang w:eastAsia="ar-SA"/>
              </w:rPr>
              <w:t xml:space="preserve">, </w:t>
            </w:r>
            <w:r>
              <w:rPr>
                <w:rFonts w:cs="Arial"/>
                <w:sz w:val="20"/>
                <w:szCs w:val="20"/>
                <w:lang w:eastAsia="ar-SA"/>
              </w:rPr>
              <w:t>b</w:t>
            </w:r>
            <w:r w:rsidRPr="00D359D0">
              <w:rPr>
                <w:rFonts w:cs="Arial"/>
                <w:sz w:val="20"/>
                <w:szCs w:val="20"/>
                <w:lang w:eastAsia="ar-SA"/>
              </w:rPr>
              <w:t>idders can view awards on Auction Platform.</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3518C10E" w14:textId="77777777" w:rsidR="001D5B00" w:rsidRPr="00B94143" w:rsidRDefault="001D5B00" w:rsidP="00617E31">
            <w:pPr>
              <w:snapToGrid w:val="0"/>
              <w:jc w:val="center"/>
              <w:rPr>
                <w:rFonts w:cs="Arial"/>
                <w:sz w:val="20"/>
                <w:szCs w:val="20"/>
                <w:lang w:eastAsia="ar-SA"/>
              </w:rPr>
            </w:pPr>
            <w:r>
              <w:rPr>
                <w:rFonts w:cs="Arial"/>
                <w:sz w:val="20"/>
                <w:szCs w:val="20"/>
              </w:rPr>
              <w:t>Friday, September 10, 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11B3098F" w14:textId="77777777" w:rsidR="001D5B00" w:rsidRPr="00B94143" w:rsidRDefault="001D5B00" w:rsidP="00617E31">
            <w:pPr>
              <w:snapToGrid w:val="0"/>
              <w:jc w:val="center"/>
              <w:rPr>
                <w:rFonts w:cs="Arial"/>
                <w:sz w:val="20"/>
                <w:szCs w:val="20"/>
                <w:lang w:eastAsia="ar-SA"/>
              </w:rPr>
            </w:pPr>
            <w:r>
              <w:rPr>
                <w:rFonts w:cs="Arial"/>
                <w:sz w:val="20"/>
                <w:szCs w:val="20"/>
              </w:rPr>
              <w:t>10:00 AM</w:t>
            </w:r>
          </w:p>
        </w:tc>
      </w:tr>
      <w:tr w:rsidR="001D5B00" w:rsidRPr="00B94143" w14:paraId="277D5943" w14:textId="77777777" w:rsidTr="00617E31">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539FDE40" w14:textId="77777777" w:rsidR="001D5B00" w:rsidRPr="00B94143" w:rsidRDefault="001101C2" w:rsidP="00617E31">
            <w:pPr>
              <w:snapToGrid w:val="0"/>
              <w:jc w:val="center"/>
              <w:rPr>
                <w:rFonts w:cs="Arial"/>
                <w:sz w:val="20"/>
                <w:szCs w:val="20"/>
                <w:lang w:eastAsia="ar-SA"/>
              </w:rPr>
            </w:pPr>
            <w:hyperlink w:anchor="_Post-auction_Process" w:history="1">
              <w:r w:rsidR="001D5B00">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371E11FF" w14:textId="77777777" w:rsidR="001D5B00" w:rsidRPr="00B94143" w:rsidRDefault="001D5B00" w:rsidP="00617E31">
            <w:pPr>
              <w:snapToGrid w:val="0"/>
              <w:rPr>
                <w:rFonts w:cs="Arial"/>
                <w:sz w:val="20"/>
                <w:szCs w:val="20"/>
                <w:lang w:eastAsia="ar-SA"/>
              </w:rPr>
            </w:pPr>
            <w:r w:rsidRPr="00B94143">
              <w:rPr>
                <w:rFonts w:cs="Arial"/>
                <w:sz w:val="20"/>
                <w:szCs w:val="20"/>
                <w:lang w:eastAsia="ar-SA"/>
              </w:rPr>
              <w:t>Optional cash settlement d</w:t>
            </w:r>
            <w:r>
              <w:rPr>
                <w:rFonts w:cs="Arial"/>
                <w:sz w:val="20"/>
                <w:szCs w:val="20"/>
                <w:lang w:eastAsia="ar-SA"/>
              </w:rPr>
              <w:t>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7A527D3" w14:textId="77777777" w:rsidR="001D5B00" w:rsidRPr="00B94143" w:rsidRDefault="001D5B00" w:rsidP="00617E31">
            <w:pPr>
              <w:snapToGrid w:val="0"/>
              <w:jc w:val="center"/>
              <w:rPr>
                <w:rFonts w:cs="Arial"/>
                <w:sz w:val="20"/>
                <w:szCs w:val="20"/>
                <w:lang w:eastAsia="ar-SA"/>
              </w:rPr>
            </w:pPr>
            <w:r>
              <w:rPr>
                <w:rFonts w:cs="Arial"/>
                <w:sz w:val="20"/>
                <w:szCs w:val="20"/>
              </w:rPr>
              <w:t>Wednesday, September 15, 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35F5885E" w14:textId="77777777" w:rsidR="001D5B00" w:rsidRPr="00B94143" w:rsidRDefault="001D5B00" w:rsidP="00617E31">
            <w:pPr>
              <w:snapToGrid w:val="0"/>
              <w:jc w:val="center"/>
              <w:rPr>
                <w:rFonts w:cs="Arial"/>
                <w:sz w:val="20"/>
                <w:szCs w:val="20"/>
                <w:lang w:eastAsia="ar-SA"/>
              </w:rPr>
            </w:pPr>
            <w:r>
              <w:rPr>
                <w:rFonts w:cs="Arial"/>
                <w:sz w:val="20"/>
                <w:szCs w:val="20"/>
              </w:rPr>
              <w:t>No later than 5:00 PM</w:t>
            </w:r>
          </w:p>
        </w:tc>
      </w:tr>
      <w:tr w:rsidR="001D5B00" w:rsidRPr="00B94143" w14:paraId="52C4A7A3" w14:textId="77777777" w:rsidTr="00617E31">
        <w:trPr>
          <w:trHeight w:val="45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0ED63463" w14:textId="77777777" w:rsidR="001D5B00" w:rsidRPr="00B94143" w:rsidRDefault="001101C2" w:rsidP="00617E31">
            <w:pPr>
              <w:snapToGrid w:val="0"/>
              <w:jc w:val="center"/>
              <w:rPr>
                <w:rFonts w:cs="Arial"/>
                <w:sz w:val="20"/>
                <w:szCs w:val="20"/>
                <w:lang w:eastAsia="ar-SA"/>
              </w:rPr>
            </w:pPr>
            <w:hyperlink w:anchor="_Post-auction_Process" w:history="1">
              <w:r w:rsidR="001D5B00">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4AA473A9" w14:textId="77777777" w:rsidR="001D5B00" w:rsidRPr="00B94143" w:rsidRDefault="001D5B00" w:rsidP="00617E31">
            <w:pPr>
              <w:snapToGrid w:val="0"/>
              <w:rPr>
                <w:rFonts w:cs="Arial"/>
                <w:sz w:val="20"/>
                <w:szCs w:val="20"/>
                <w:lang w:eastAsia="ar-SA"/>
              </w:rPr>
            </w:pPr>
            <w:r w:rsidRPr="00B94143">
              <w:rPr>
                <w:rFonts w:cs="Arial"/>
                <w:sz w:val="20"/>
                <w:szCs w:val="20"/>
                <w:lang w:eastAsia="ar-SA"/>
              </w:rPr>
              <w:t>Unused c</w:t>
            </w:r>
            <w:r>
              <w:rPr>
                <w:rFonts w:cs="Arial"/>
                <w:sz w:val="20"/>
                <w:szCs w:val="20"/>
                <w:lang w:eastAsia="ar-SA"/>
              </w:rPr>
              <w:t>ash financial security return</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1F5EEFE" w14:textId="77777777" w:rsidR="001D5B00" w:rsidRPr="00B94143" w:rsidRDefault="001D5B00" w:rsidP="00617E31">
            <w:pPr>
              <w:snapToGrid w:val="0"/>
              <w:jc w:val="center"/>
              <w:rPr>
                <w:rFonts w:cs="Arial"/>
                <w:sz w:val="20"/>
                <w:szCs w:val="20"/>
                <w:lang w:eastAsia="ar-SA"/>
              </w:rPr>
            </w:pPr>
            <w:r>
              <w:rPr>
                <w:rFonts w:cs="Arial"/>
                <w:sz w:val="20"/>
                <w:szCs w:val="20"/>
              </w:rPr>
              <w:t>Wednesday, September 22, 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72DE3C85" w14:textId="77777777" w:rsidR="001D5B00" w:rsidRPr="00B94143" w:rsidRDefault="001D5B00" w:rsidP="00617E31">
            <w:pPr>
              <w:snapToGrid w:val="0"/>
              <w:jc w:val="center"/>
              <w:rPr>
                <w:rFonts w:cs="Arial"/>
                <w:sz w:val="20"/>
                <w:szCs w:val="20"/>
                <w:lang w:eastAsia="ar-SA"/>
              </w:rPr>
            </w:pPr>
            <w:r>
              <w:rPr>
                <w:rFonts w:cs="Arial"/>
                <w:sz w:val="20"/>
                <w:szCs w:val="20"/>
              </w:rPr>
              <w:t>No later than 5:00 PM</w:t>
            </w:r>
          </w:p>
        </w:tc>
      </w:tr>
      <w:tr w:rsidR="001D5B00" w:rsidRPr="005A1D57" w14:paraId="43D34914" w14:textId="77777777" w:rsidTr="00617E31">
        <w:trPr>
          <w:trHeight w:val="432"/>
          <w:jc w:val="center"/>
        </w:trPr>
        <w:tc>
          <w:tcPr>
            <w:tcW w:w="905"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vAlign w:val="center"/>
          </w:tcPr>
          <w:p w14:paraId="5D5FF2A7" w14:textId="77777777" w:rsidR="001D5B00" w:rsidRPr="005A1D57" w:rsidRDefault="001101C2" w:rsidP="00617E31">
            <w:pPr>
              <w:snapToGrid w:val="0"/>
              <w:jc w:val="center"/>
              <w:rPr>
                <w:rFonts w:cs="Arial"/>
                <w:sz w:val="20"/>
                <w:szCs w:val="20"/>
                <w:lang w:eastAsia="ar-SA"/>
              </w:rPr>
            </w:pPr>
            <w:hyperlink w:anchor="_Post-auction_Process" w:history="1">
              <w:r w:rsidR="001D5B00">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right w:val="single" w:sz="6" w:space="0" w:color="000000"/>
            </w:tcBorders>
            <w:vAlign w:val="center"/>
          </w:tcPr>
          <w:p w14:paraId="44ECD3B9" w14:textId="77777777" w:rsidR="001D5B00" w:rsidRPr="005A1D57" w:rsidRDefault="001D5B00" w:rsidP="00617E31">
            <w:pPr>
              <w:snapToGrid w:val="0"/>
              <w:rPr>
                <w:rFonts w:cs="Arial"/>
                <w:sz w:val="20"/>
                <w:szCs w:val="20"/>
                <w:lang w:eastAsia="ar-SA"/>
              </w:rPr>
            </w:pPr>
            <w:r w:rsidRPr="005A1D57">
              <w:rPr>
                <w:rFonts w:cs="Arial"/>
                <w:sz w:val="20"/>
                <w:szCs w:val="20"/>
                <w:lang w:eastAsia="ar-SA"/>
              </w:rPr>
              <w:t>Allowance transfer and confirmation</w:t>
            </w:r>
          </w:p>
        </w:tc>
        <w:tc>
          <w:tcPr>
            <w:tcW w:w="3060" w:type="dxa"/>
            <w:tcBorders>
              <w:top w:val="single" w:sz="4"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4C833EFE" w14:textId="77777777" w:rsidR="001D5B00" w:rsidRPr="005A1D57" w:rsidRDefault="001D5B00" w:rsidP="00617E31">
            <w:pPr>
              <w:snapToGrid w:val="0"/>
              <w:jc w:val="center"/>
              <w:rPr>
                <w:rFonts w:cs="Arial"/>
                <w:sz w:val="20"/>
                <w:szCs w:val="20"/>
                <w:lang w:eastAsia="ar-SA"/>
              </w:rPr>
            </w:pPr>
            <w:r w:rsidRPr="002E4462">
              <w:rPr>
                <w:rFonts w:cs="Arial"/>
                <w:sz w:val="20"/>
                <w:szCs w:val="20"/>
                <w:lang w:eastAsia="ar-SA"/>
              </w:rPr>
              <w:t xml:space="preserve">Thursday, </w:t>
            </w:r>
            <w:r>
              <w:rPr>
                <w:rFonts w:cs="Arial"/>
                <w:sz w:val="20"/>
                <w:szCs w:val="20"/>
                <w:lang w:eastAsia="ar-SA"/>
              </w:rPr>
              <w:t>September 23</w:t>
            </w:r>
            <w:r w:rsidRPr="002E4462">
              <w:rPr>
                <w:rFonts w:cs="Arial"/>
                <w:sz w:val="20"/>
                <w:szCs w:val="20"/>
                <w:lang w:eastAsia="ar-SA"/>
              </w:rPr>
              <w:t>, 2021</w:t>
            </w:r>
          </w:p>
        </w:tc>
        <w:tc>
          <w:tcPr>
            <w:tcW w:w="1350" w:type="dxa"/>
            <w:tcBorders>
              <w:top w:val="single" w:sz="4" w:space="0" w:color="000000"/>
              <w:left w:val="single" w:sz="6" w:space="0" w:color="000000"/>
              <w:bottom w:val="single" w:sz="4" w:space="0" w:color="000000"/>
              <w:right w:val="single" w:sz="4" w:space="0" w:color="000000"/>
            </w:tcBorders>
            <w:vAlign w:val="center"/>
          </w:tcPr>
          <w:p w14:paraId="6214677E" w14:textId="77777777" w:rsidR="001D5B00" w:rsidRPr="005A1D57" w:rsidRDefault="001D5B00" w:rsidP="00617E31">
            <w:pPr>
              <w:snapToGrid w:val="0"/>
              <w:jc w:val="center"/>
              <w:rPr>
                <w:rFonts w:cs="Arial"/>
                <w:sz w:val="20"/>
                <w:szCs w:val="20"/>
                <w:lang w:eastAsia="ar-SA"/>
              </w:rPr>
            </w:pPr>
            <w:r>
              <w:rPr>
                <w:rFonts w:cs="Arial"/>
                <w:sz w:val="20"/>
                <w:szCs w:val="20"/>
              </w:rPr>
              <w:t>No later than 5:00 PM</w:t>
            </w:r>
          </w:p>
        </w:tc>
      </w:tr>
      <w:tr w:rsidR="001D5B00" w:rsidRPr="005A1D57" w14:paraId="6BA844C7" w14:textId="77777777" w:rsidTr="00617E31">
        <w:trPr>
          <w:trHeight w:val="432"/>
          <w:jc w:val="center"/>
        </w:trPr>
        <w:tc>
          <w:tcPr>
            <w:tcW w:w="905"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vAlign w:val="center"/>
          </w:tcPr>
          <w:p w14:paraId="1BA76B38" w14:textId="77777777" w:rsidR="001D5B00" w:rsidRPr="00C25E4F" w:rsidRDefault="001101C2" w:rsidP="00617E31">
            <w:pPr>
              <w:snapToGrid w:val="0"/>
              <w:jc w:val="center"/>
              <w:rPr>
                <w:b/>
                <w:bCs/>
              </w:rPr>
            </w:pPr>
            <w:hyperlink w:anchor="_Participation_Requirements" w:history="1">
              <w:r w:rsidR="001D5B00" w:rsidRPr="00C25E4F">
                <w:rPr>
                  <w:rStyle w:val="Hyperlink"/>
                  <w:rFonts w:cs="Arial"/>
                  <w:b/>
                  <w:bCs/>
                  <w:sz w:val="20"/>
                  <w:szCs w:val="20"/>
                  <w:lang w:eastAsia="ar-SA"/>
                </w:rPr>
                <w:t>§ 2</w:t>
              </w:r>
            </w:hyperlink>
          </w:p>
        </w:tc>
        <w:tc>
          <w:tcPr>
            <w:tcW w:w="3680" w:type="dxa"/>
            <w:tcBorders>
              <w:top w:val="single" w:sz="4" w:space="0" w:color="000000"/>
              <w:left w:val="single" w:sz="4" w:space="0" w:color="000000"/>
              <w:bottom w:val="single" w:sz="4" w:space="0" w:color="000000"/>
              <w:right w:val="single" w:sz="6" w:space="0" w:color="000000"/>
            </w:tcBorders>
            <w:vAlign w:val="center"/>
          </w:tcPr>
          <w:p w14:paraId="00C90CDA" w14:textId="77777777" w:rsidR="001D5B00" w:rsidRPr="00C25E4F" w:rsidRDefault="001D5B00" w:rsidP="00617E31">
            <w:pPr>
              <w:snapToGrid w:val="0"/>
              <w:rPr>
                <w:rFonts w:cs="Arial"/>
                <w:b/>
                <w:bCs/>
                <w:sz w:val="20"/>
                <w:szCs w:val="20"/>
                <w:lang w:eastAsia="ar-SA"/>
              </w:rPr>
            </w:pPr>
            <w:r w:rsidRPr="00C25E4F">
              <w:rPr>
                <w:rFonts w:cs="Arial"/>
                <w:b/>
                <w:bCs/>
                <w:sz w:val="20"/>
                <w:szCs w:val="20"/>
                <w:lang w:eastAsia="ar-SA"/>
              </w:rPr>
              <w:t>Expiration date for bond or letter of credit submitted as financial security must be no earlier than:</w:t>
            </w:r>
          </w:p>
        </w:tc>
        <w:tc>
          <w:tcPr>
            <w:tcW w:w="3060" w:type="dxa"/>
            <w:tcBorders>
              <w:top w:val="single" w:sz="4"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3BFEC1F1" w14:textId="77777777" w:rsidR="001D5B00" w:rsidRPr="00C25E4F" w:rsidRDefault="001D5B00" w:rsidP="00617E31">
            <w:pPr>
              <w:snapToGrid w:val="0"/>
              <w:jc w:val="center"/>
              <w:rPr>
                <w:rFonts w:cs="Arial"/>
                <w:b/>
                <w:bCs/>
                <w:sz w:val="20"/>
                <w:szCs w:val="20"/>
                <w:lang w:eastAsia="ar-SA"/>
              </w:rPr>
            </w:pPr>
            <w:r w:rsidRPr="00C25E4F">
              <w:rPr>
                <w:rFonts w:cs="Arial"/>
                <w:b/>
                <w:bCs/>
                <w:sz w:val="20"/>
                <w:szCs w:val="20"/>
                <w:lang w:eastAsia="ar-SA"/>
              </w:rPr>
              <w:t xml:space="preserve">Thursday, </w:t>
            </w:r>
            <w:r>
              <w:rPr>
                <w:rFonts w:cs="Arial"/>
                <w:b/>
                <w:bCs/>
                <w:sz w:val="20"/>
                <w:szCs w:val="20"/>
                <w:lang w:eastAsia="ar-SA"/>
              </w:rPr>
              <w:t>September 23</w:t>
            </w:r>
            <w:r w:rsidRPr="00C25E4F">
              <w:rPr>
                <w:rFonts w:cs="Arial"/>
                <w:b/>
                <w:bCs/>
                <w:sz w:val="20"/>
                <w:szCs w:val="20"/>
                <w:lang w:eastAsia="ar-SA"/>
              </w:rPr>
              <w:t>, 2021</w:t>
            </w:r>
          </w:p>
        </w:tc>
        <w:tc>
          <w:tcPr>
            <w:tcW w:w="1350" w:type="dxa"/>
            <w:tcBorders>
              <w:top w:val="single" w:sz="4" w:space="0" w:color="000000"/>
              <w:left w:val="single" w:sz="6" w:space="0" w:color="000000"/>
              <w:bottom w:val="single" w:sz="4" w:space="0" w:color="000000"/>
              <w:right w:val="single" w:sz="4" w:space="0" w:color="000000"/>
            </w:tcBorders>
            <w:vAlign w:val="center"/>
          </w:tcPr>
          <w:p w14:paraId="3762FD9D" w14:textId="77777777" w:rsidR="001D5B00" w:rsidRPr="00C25E4F" w:rsidRDefault="001D5B00" w:rsidP="00617E31">
            <w:pPr>
              <w:snapToGrid w:val="0"/>
              <w:jc w:val="center"/>
              <w:rPr>
                <w:rFonts w:cs="Arial"/>
                <w:b/>
                <w:bCs/>
                <w:sz w:val="20"/>
                <w:szCs w:val="20"/>
              </w:rPr>
            </w:pPr>
            <w:r w:rsidRPr="00C25E4F">
              <w:rPr>
                <w:rFonts w:cs="Arial"/>
                <w:b/>
                <w:bCs/>
                <w:sz w:val="20"/>
                <w:szCs w:val="20"/>
              </w:rPr>
              <w:t>--</w:t>
            </w:r>
          </w:p>
        </w:tc>
      </w:tr>
    </w:tbl>
    <w:p w14:paraId="4F176B6B" w14:textId="77777777" w:rsidR="001D5B00" w:rsidRPr="001D5B00" w:rsidRDefault="001D5B00" w:rsidP="001D5B00">
      <w:pPr>
        <w:pStyle w:val="BodyText"/>
        <w:rPr>
          <w:lang w:val="en-US" w:eastAsia="en-US"/>
        </w:rPr>
      </w:pPr>
    </w:p>
    <w:p w14:paraId="16EB31CD" w14:textId="0B656B69" w:rsidR="009E29DF" w:rsidRPr="00E6582D" w:rsidRDefault="001C03D0" w:rsidP="00C25E4F">
      <w:pPr>
        <w:pStyle w:val="Heading2"/>
        <w:tabs>
          <w:tab w:val="left" w:pos="720"/>
        </w:tabs>
        <w:spacing w:before="240"/>
        <w:rPr>
          <w:rFonts w:cs="Arial"/>
        </w:rPr>
      </w:pPr>
      <w:bookmarkStart w:id="14" w:name="_Ref532810622"/>
      <w:bookmarkStart w:id="15" w:name="_Toc60651198"/>
      <w:r w:rsidRPr="00E6582D">
        <w:rPr>
          <w:rFonts w:cs="Arial"/>
        </w:rPr>
        <w:t>CO</w:t>
      </w:r>
      <w:r w:rsidRPr="00E6582D">
        <w:rPr>
          <w:rFonts w:cs="Arial"/>
          <w:vertAlign w:val="subscript"/>
        </w:rPr>
        <w:t>2</w:t>
      </w:r>
      <w:r w:rsidRPr="00E6582D">
        <w:rPr>
          <w:rFonts w:cs="Arial"/>
        </w:rPr>
        <w:t xml:space="preserve"> Allowances </w:t>
      </w:r>
      <w:r w:rsidR="00176E66" w:rsidRPr="00E6582D">
        <w:rPr>
          <w:rFonts w:cs="Arial"/>
          <w:lang w:val="en-US"/>
        </w:rPr>
        <w:t>Offer</w:t>
      </w:r>
      <w:r w:rsidR="007D1B67" w:rsidRPr="00E6582D">
        <w:rPr>
          <w:rFonts w:cs="Arial"/>
          <w:lang w:val="en-US"/>
        </w:rPr>
        <w:t>e</w:t>
      </w:r>
      <w:r w:rsidR="00176E66" w:rsidRPr="00E6582D">
        <w:rPr>
          <w:rFonts w:cs="Arial"/>
          <w:lang w:val="en-US"/>
        </w:rPr>
        <w:t>d</w:t>
      </w:r>
      <w:r w:rsidR="009E29DF" w:rsidRPr="00E6582D">
        <w:rPr>
          <w:rFonts w:cs="Arial"/>
          <w:lang w:val="en-US"/>
        </w:rPr>
        <w:t xml:space="preserve"> for Sale</w:t>
      </w:r>
      <w:bookmarkEnd w:id="14"/>
      <w:bookmarkEnd w:id="15"/>
    </w:p>
    <w:p w14:paraId="1F44B635" w14:textId="54EA8F54" w:rsidR="009E29DF" w:rsidRDefault="00117FA3" w:rsidP="006679BA">
      <w:pPr>
        <w:suppressAutoHyphens w:val="0"/>
        <w:rPr>
          <w:rFonts w:ascii="Times New Roman" w:hAnsi="Times New Roman"/>
          <w:sz w:val="24"/>
        </w:rPr>
      </w:pPr>
      <w:r w:rsidRPr="00B94143">
        <w:rPr>
          <w:rFonts w:cs="Arial"/>
        </w:rPr>
        <w:fldChar w:fldCharType="begin"/>
      </w:r>
      <w:r w:rsidRPr="00B94143">
        <w:rPr>
          <w:rFonts w:cs="Arial"/>
        </w:rPr>
        <w:instrText xml:space="preserve"> REF _Ref368477050 \h </w:instrText>
      </w:r>
      <w:r w:rsidR="002929E1" w:rsidRPr="00B94143">
        <w:rPr>
          <w:rFonts w:cs="Arial"/>
        </w:rPr>
        <w:instrText xml:space="preserve"> \* MERGEFORMAT </w:instrText>
      </w:r>
      <w:r w:rsidRPr="00B94143">
        <w:rPr>
          <w:rFonts w:cs="Arial"/>
        </w:rPr>
      </w:r>
      <w:r w:rsidRPr="00B94143">
        <w:rPr>
          <w:rFonts w:cs="Arial"/>
        </w:rPr>
        <w:fldChar w:fldCharType="separate"/>
      </w:r>
      <w:r w:rsidR="002E11F7" w:rsidRPr="002E11F7">
        <w:rPr>
          <w:rFonts w:cs="Arial"/>
        </w:rPr>
        <w:t>Table 2</w:t>
      </w:r>
      <w:r w:rsidRPr="00B94143">
        <w:rPr>
          <w:rFonts w:cs="Arial"/>
        </w:rPr>
        <w:fldChar w:fldCharType="end"/>
      </w:r>
      <w:r w:rsidR="009E29DF" w:rsidRPr="00B94143">
        <w:rPr>
          <w:rFonts w:cs="Arial"/>
        </w:rPr>
        <w:t xml:space="preserve"> presents the</w:t>
      </w:r>
      <w:r w:rsidR="009E29DF" w:rsidRPr="00D359D0">
        <w:rPr>
          <w:rFonts w:cs="Arial"/>
        </w:rPr>
        <w:t xml:space="preserve"> </w:t>
      </w:r>
      <w:r w:rsidR="003E0C26" w:rsidRPr="00D359D0">
        <w:rPr>
          <w:rFonts w:cs="Arial"/>
        </w:rPr>
        <w:t>Initial Offering</w:t>
      </w:r>
      <w:r w:rsidR="00365043" w:rsidRPr="00D359D0">
        <w:rPr>
          <w:rFonts w:cs="Arial"/>
        </w:rPr>
        <w:t xml:space="preserve"> f</w:t>
      </w:r>
      <w:r w:rsidR="00365043" w:rsidRPr="00B94143">
        <w:rPr>
          <w:rFonts w:cs="Arial"/>
        </w:rPr>
        <w:t>or</w:t>
      </w:r>
      <w:r w:rsidR="009E29DF" w:rsidRPr="00B94143">
        <w:rPr>
          <w:rFonts w:cs="Arial"/>
        </w:rPr>
        <w:t xml:space="preserve"> </w:t>
      </w:r>
      <w:r w:rsidR="007412C6">
        <w:rPr>
          <w:rFonts w:cs="Arial"/>
        </w:rPr>
        <w:t>Auction 53</w:t>
      </w:r>
      <w:r w:rsidR="00307D82">
        <w:rPr>
          <w:rFonts w:cs="Arial"/>
        </w:rPr>
        <w:t>.</w:t>
      </w:r>
      <w:r w:rsidR="00D2006A">
        <w:rPr>
          <w:rFonts w:cs="Arial"/>
        </w:rPr>
        <w:t xml:space="preserve"> </w:t>
      </w:r>
      <w:r w:rsidR="00307D82">
        <w:rPr>
          <w:rFonts w:cs="Arial"/>
        </w:rPr>
        <w:t>The Initial Offering</w:t>
      </w:r>
      <w:r w:rsidR="00307D82" w:rsidRPr="00B94143">
        <w:rPr>
          <w:rFonts w:cs="Arial"/>
        </w:rPr>
        <w:t xml:space="preserve"> </w:t>
      </w:r>
      <w:r w:rsidR="00975224" w:rsidRPr="00B94143">
        <w:rPr>
          <w:rFonts w:cs="Arial"/>
        </w:rPr>
        <w:t xml:space="preserve">is comprised of allocation year </w:t>
      </w:r>
      <w:r w:rsidR="00A53C25">
        <w:rPr>
          <w:rFonts w:cs="Arial"/>
        </w:rPr>
        <w:t>202</w:t>
      </w:r>
      <w:r w:rsidR="002E4462">
        <w:rPr>
          <w:rFonts w:cs="Arial"/>
        </w:rPr>
        <w:t>1</w:t>
      </w:r>
      <w:r w:rsidR="00896291">
        <w:rPr>
          <w:rFonts w:cs="Arial"/>
        </w:rPr>
        <w:t xml:space="preserve"> </w:t>
      </w:r>
      <w:del w:id="16" w:author="Leila Fanaeian" w:date="2021-07-12T15:52:00Z">
        <w:r w:rsidR="00896291" w:rsidDel="00C246DD">
          <w:rPr>
            <w:rFonts w:cs="Arial"/>
          </w:rPr>
          <w:delText>and 2020</w:delText>
        </w:r>
        <w:r w:rsidR="00133F70" w:rsidDel="00C246DD">
          <w:rPr>
            <w:rFonts w:cs="Arial"/>
          </w:rPr>
          <w:delText xml:space="preserve"> </w:delText>
        </w:r>
      </w:del>
      <w:r w:rsidR="00975224" w:rsidRPr="00785620">
        <w:rPr>
          <w:rFonts w:cs="Arial"/>
        </w:rPr>
        <w:t>CO</w:t>
      </w:r>
      <w:r w:rsidR="00975224" w:rsidRPr="00785620">
        <w:rPr>
          <w:rFonts w:cs="Arial"/>
          <w:vertAlign w:val="subscript"/>
        </w:rPr>
        <w:t>2</w:t>
      </w:r>
      <w:r w:rsidR="00975224" w:rsidRPr="00785620">
        <w:rPr>
          <w:rFonts w:cs="Arial"/>
        </w:rPr>
        <w:t xml:space="preserve"> </w:t>
      </w:r>
      <w:r w:rsidR="005F4B0D">
        <w:rPr>
          <w:rFonts w:cs="Arial"/>
        </w:rPr>
        <w:t>Allowance</w:t>
      </w:r>
      <w:r w:rsidR="00975224" w:rsidRPr="00785620">
        <w:rPr>
          <w:rFonts w:cs="Arial"/>
        </w:rPr>
        <w:t>s</w:t>
      </w:r>
      <w:r w:rsidR="00FC7EA8">
        <w:rPr>
          <w:rFonts w:cs="Arial"/>
        </w:rPr>
        <w:t>.</w:t>
      </w:r>
    </w:p>
    <w:p w14:paraId="08A22C32" w14:textId="219BC599" w:rsidR="00C25E4F" w:rsidRPr="003F2C92" w:rsidRDefault="00C25E4F" w:rsidP="006679BA">
      <w:pPr>
        <w:pStyle w:val="Caption"/>
        <w:spacing w:before="0" w:after="120"/>
      </w:pPr>
      <w:bookmarkStart w:id="17" w:name="_Ref368477050"/>
      <w:bookmarkStart w:id="18" w:name="_Ref532810726"/>
      <w:bookmarkStart w:id="19" w:name="_Ref532810703"/>
      <w:bookmarkStart w:id="20" w:name="_Toc66433845"/>
      <w:r w:rsidRPr="003F2C92">
        <w:t xml:space="preserve">Table </w:t>
      </w:r>
      <w:r w:rsidRPr="003F2C92">
        <w:rPr>
          <w:noProof/>
        </w:rPr>
        <w:fldChar w:fldCharType="begin"/>
      </w:r>
      <w:r w:rsidRPr="003F2C92">
        <w:rPr>
          <w:noProof/>
        </w:rPr>
        <w:instrText xml:space="preserve"> SEQ Table \* ARABIC </w:instrText>
      </w:r>
      <w:r w:rsidRPr="003F2C92">
        <w:rPr>
          <w:noProof/>
        </w:rPr>
        <w:fldChar w:fldCharType="separate"/>
      </w:r>
      <w:r w:rsidRPr="003F2C92">
        <w:rPr>
          <w:noProof/>
        </w:rPr>
        <w:t>2</w:t>
      </w:r>
      <w:r w:rsidRPr="003F2C92">
        <w:rPr>
          <w:noProof/>
        </w:rPr>
        <w:fldChar w:fldCharType="end"/>
      </w:r>
      <w:bookmarkEnd w:id="17"/>
      <w:bookmarkEnd w:id="18"/>
      <w:r w:rsidRPr="003F2C92">
        <w:t xml:space="preserve">: </w:t>
      </w:r>
      <w:r w:rsidRPr="003F2C92">
        <w:rPr>
          <w:rFonts w:cs="Arial"/>
          <w:lang w:eastAsia="ar-SA"/>
        </w:rPr>
        <w:t>Initial Offering</w:t>
      </w:r>
      <w:r w:rsidRPr="003F2C92">
        <w:t xml:space="preserve"> in </w:t>
      </w:r>
      <w:bookmarkEnd w:id="19"/>
      <w:r w:rsidR="007412C6">
        <w:t>Auction 53</w:t>
      </w:r>
      <w:bookmarkEnd w:id="2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89"/>
        <w:gridCol w:w="2098"/>
        <w:gridCol w:w="2281"/>
      </w:tblGrid>
      <w:tr w:rsidR="00FD162B" w:rsidRPr="00CC2319" w14:paraId="4FA73E73" w14:textId="77777777" w:rsidTr="00133F70">
        <w:trPr>
          <w:trHeight w:val="255"/>
          <w:tblHeader/>
          <w:jc w:val="center"/>
        </w:trPr>
        <w:tc>
          <w:tcPr>
            <w:tcW w:w="2189" w:type="dxa"/>
            <w:shd w:val="clear" w:color="auto" w:fill="003366"/>
            <w:vAlign w:val="center"/>
          </w:tcPr>
          <w:p w14:paraId="2A0ECD85" w14:textId="77777777" w:rsidR="00FD162B" w:rsidRPr="00CC2319" w:rsidRDefault="00FD162B" w:rsidP="00D960E0">
            <w:pPr>
              <w:keepNext/>
              <w:snapToGrid w:val="0"/>
              <w:jc w:val="center"/>
              <w:rPr>
                <w:rFonts w:cs="Arial"/>
                <w:b/>
                <w:color w:val="FFFFFF"/>
                <w:sz w:val="20"/>
                <w:szCs w:val="20"/>
                <w:lang w:eastAsia="ar-SA"/>
              </w:rPr>
            </w:pPr>
            <w:r w:rsidRPr="00CC2319">
              <w:rPr>
                <w:rFonts w:cs="Arial"/>
                <w:b/>
                <w:color w:val="FFFFFF"/>
                <w:sz w:val="20"/>
                <w:szCs w:val="20"/>
                <w:lang w:eastAsia="ar-SA"/>
              </w:rPr>
              <w:t>State</w:t>
            </w:r>
          </w:p>
        </w:tc>
        <w:tc>
          <w:tcPr>
            <w:tcW w:w="2098" w:type="dxa"/>
            <w:shd w:val="clear" w:color="auto" w:fill="003366"/>
            <w:vAlign w:val="center"/>
          </w:tcPr>
          <w:p w14:paraId="14EF3EFC" w14:textId="2208BD1B" w:rsidR="00FD162B" w:rsidRPr="00CC2319" w:rsidRDefault="00FD162B" w:rsidP="00D960E0">
            <w:pPr>
              <w:keepNext/>
              <w:snapToGrid w:val="0"/>
              <w:jc w:val="center"/>
              <w:rPr>
                <w:rFonts w:cs="Arial"/>
                <w:b/>
                <w:color w:val="FFFFFF"/>
                <w:sz w:val="20"/>
                <w:szCs w:val="20"/>
                <w:lang w:eastAsia="ar-SA"/>
              </w:rPr>
            </w:pPr>
            <w:r w:rsidRPr="00CC2319">
              <w:rPr>
                <w:rFonts w:cs="Arial"/>
                <w:b/>
                <w:sz w:val="20"/>
                <w:szCs w:val="20"/>
                <w:lang w:eastAsia="ar-SA"/>
              </w:rPr>
              <w:t>CO</w:t>
            </w:r>
            <w:r w:rsidRPr="00CC2319">
              <w:rPr>
                <w:rFonts w:cs="Arial"/>
                <w:b/>
                <w:sz w:val="20"/>
                <w:szCs w:val="20"/>
                <w:vertAlign w:val="subscript"/>
                <w:lang w:eastAsia="ar-SA"/>
              </w:rPr>
              <w:t>2</w:t>
            </w:r>
            <w:r w:rsidRPr="00CC2319">
              <w:rPr>
                <w:rFonts w:cs="Arial"/>
                <w:b/>
                <w:sz w:val="20"/>
                <w:szCs w:val="20"/>
                <w:lang w:eastAsia="ar-SA"/>
              </w:rPr>
              <w:t xml:space="preserve"> </w:t>
            </w:r>
            <w:r w:rsidRPr="00CC2319">
              <w:rPr>
                <w:rFonts w:cs="Arial"/>
                <w:b/>
                <w:color w:val="FFFFFF"/>
                <w:sz w:val="20"/>
                <w:szCs w:val="20"/>
                <w:lang w:eastAsia="ar-SA"/>
              </w:rPr>
              <w:t>Allowances</w:t>
            </w:r>
          </w:p>
        </w:tc>
        <w:tc>
          <w:tcPr>
            <w:tcW w:w="2281" w:type="dxa"/>
            <w:shd w:val="clear" w:color="auto" w:fill="003366"/>
            <w:vAlign w:val="center"/>
          </w:tcPr>
          <w:p w14:paraId="395010F4" w14:textId="77777777" w:rsidR="00FD162B" w:rsidRPr="00CC2319" w:rsidRDefault="00FD162B" w:rsidP="00D960E0">
            <w:pPr>
              <w:keepNext/>
              <w:snapToGrid w:val="0"/>
              <w:jc w:val="center"/>
              <w:rPr>
                <w:rFonts w:cs="Arial"/>
                <w:b/>
                <w:sz w:val="20"/>
                <w:szCs w:val="20"/>
                <w:lang w:eastAsia="ar-SA"/>
              </w:rPr>
            </w:pPr>
            <w:r w:rsidRPr="00CC2319">
              <w:rPr>
                <w:rFonts w:cs="Arial"/>
                <w:b/>
                <w:sz w:val="20"/>
                <w:szCs w:val="20"/>
                <w:lang w:eastAsia="ar-SA"/>
              </w:rPr>
              <w:t>%</w:t>
            </w:r>
          </w:p>
        </w:tc>
      </w:tr>
      <w:tr w:rsidR="000C1FA6" w:rsidRPr="00CC2319" w14:paraId="648F20AC" w14:textId="77777777" w:rsidTr="00DB7436">
        <w:trPr>
          <w:trHeight w:val="255"/>
          <w:jc w:val="center"/>
        </w:trPr>
        <w:tc>
          <w:tcPr>
            <w:tcW w:w="2189" w:type="dxa"/>
            <w:vAlign w:val="center"/>
          </w:tcPr>
          <w:p w14:paraId="5E13AB80" w14:textId="77777777" w:rsidR="000C1FA6" w:rsidRPr="00CC2319" w:rsidRDefault="000C1FA6" w:rsidP="000C1FA6">
            <w:pPr>
              <w:keepNext/>
              <w:snapToGrid w:val="0"/>
              <w:rPr>
                <w:rFonts w:cs="Arial"/>
                <w:sz w:val="20"/>
                <w:szCs w:val="20"/>
                <w:lang w:eastAsia="ar-SA"/>
              </w:rPr>
            </w:pPr>
            <w:bookmarkStart w:id="21" w:name="_Hlk211350153"/>
            <w:r w:rsidRPr="00CC2319">
              <w:rPr>
                <w:rFonts w:cs="Arial"/>
                <w:sz w:val="20"/>
                <w:szCs w:val="20"/>
                <w:lang w:eastAsia="ar-SA"/>
              </w:rPr>
              <w:t>Connecticut</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bottom"/>
          </w:tcPr>
          <w:p w14:paraId="33A732A7" w14:textId="00CB3DD7" w:rsidR="000C1FA6" w:rsidRPr="00CC2319" w:rsidRDefault="000C1FA6" w:rsidP="000C1FA6">
            <w:pPr>
              <w:suppressAutoHyphens w:val="0"/>
              <w:jc w:val="right"/>
              <w:rPr>
                <w:rFonts w:cs="Arial"/>
                <w:color w:val="000000"/>
                <w:sz w:val="20"/>
                <w:szCs w:val="20"/>
              </w:rPr>
            </w:pPr>
            <w:r>
              <w:rPr>
                <w:rFonts w:cs="Arial"/>
                <w:color w:val="000000"/>
                <w:sz w:val="20"/>
                <w:szCs w:val="20"/>
              </w:rPr>
              <w:t>973,955</w:t>
            </w:r>
          </w:p>
        </w:tc>
        <w:tc>
          <w:tcPr>
            <w:tcW w:w="2281" w:type="dxa"/>
            <w:tcBorders>
              <w:top w:val="single" w:sz="4" w:space="0" w:color="auto"/>
              <w:left w:val="nil"/>
              <w:bottom w:val="single" w:sz="4" w:space="0" w:color="auto"/>
              <w:right w:val="single" w:sz="4" w:space="0" w:color="auto"/>
            </w:tcBorders>
            <w:shd w:val="clear" w:color="auto" w:fill="auto"/>
            <w:vAlign w:val="bottom"/>
          </w:tcPr>
          <w:p w14:paraId="304F12C0" w14:textId="168E96F4" w:rsidR="000C1FA6" w:rsidRPr="00CC2319" w:rsidRDefault="000C1FA6" w:rsidP="000C1FA6">
            <w:pPr>
              <w:suppressAutoHyphens w:val="0"/>
              <w:jc w:val="center"/>
              <w:rPr>
                <w:rFonts w:cs="Arial"/>
                <w:color w:val="000000"/>
                <w:sz w:val="20"/>
                <w:szCs w:val="20"/>
              </w:rPr>
            </w:pPr>
            <w:r>
              <w:rPr>
                <w:rFonts w:cs="Arial"/>
                <w:color w:val="000000"/>
                <w:sz w:val="20"/>
                <w:szCs w:val="20"/>
              </w:rPr>
              <w:t>4.3%</w:t>
            </w:r>
          </w:p>
        </w:tc>
      </w:tr>
      <w:bookmarkEnd w:id="21"/>
      <w:tr w:rsidR="000C1FA6" w:rsidRPr="00CC2319" w14:paraId="648CE710" w14:textId="77777777" w:rsidTr="00DB7436">
        <w:trPr>
          <w:trHeight w:val="255"/>
          <w:jc w:val="center"/>
        </w:trPr>
        <w:tc>
          <w:tcPr>
            <w:tcW w:w="2189" w:type="dxa"/>
            <w:vAlign w:val="center"/>
          </w:tcPr>
          <w:p w14:paraId="61E546EA" w14:textId="77777777" w:rsidR="000C1FA6" w:rsidRPr="00CC2319" w:rsidRDefault="000C1FA6" w:rsidP="000C1FA6">
            <w:pPr>
              <w:keepNext/>
              <w:snapToGrid w:val="0"/>
              <w:rPr>
                <w:rFonts w:cs="Arial"/>
                <w:sz w:val="20"/>
                <w:szCs w:val="20"/>
                <w:lang w:eastAsia="ar-SA"/>
              </w:rPr>
            </w:pPr>
            <w:r w:rsidRPr="00CC2319">
              <w:rPr>
                <w:rFonts w:cs="Arial"/>
                <w:sz w:val="20"/>
                <w:szCs w:val="20"/>
                <w:lang w:eastAsia="ar-SA"/>
              </w:rPr>
              <w:t>Delaware</w:t>
            </w:r>
          </w:p>
        </w:tc>
        <w:tc>
          <w:tcPr>
            <w:tcW w:w="2098" w:type="dxa"/>
            <w:tcBorders>
              <w:top w:val="nil"/>
              <w:left w:val="single" w:sz="4" w:space="0" w:color="auto"/>
              <w:bottom w:val="single" w:sz="4" w:space="0" w:color="auto"/>
              <w:right w:val="single" w:sz="4" w:space="0" w:color="auto"/>
            </w:tcBorders>
            <w:shd w:val="clear" w:color="auto" w:fill="auto"/>
            <w:vAlign w:val="bottom"/>
          </w:tcPr>
          <w:p w14:paraId="33DE7672" w14:textId="325BD814" w:rsidR="000C1FA6" w:rsidRPr="00CC2319" w:rsidRDefault="000C1FA6" w:rsidP="000C1FA6">
            <w:pPr>
              <w:jc w:val="right"/>
              <w:rPr>
                <w:rFonts w:cs="Arial"/>
                <w:color w:val="000000"/>
                <w:sz w:val="20"/>
                <w:szCs w:val="20"/>
              </w:rPr>
            </w:pPr>
            <w:r>
              <w:rPr>
                <w:rFonts w:cs="Arial"/>
                <w:color w:val="000000"/>
                <w:sz w:val="20"/>
                <w:szCs w:val="20"/>
              </w:rPr>
              <w:t>709,854</w:t>
            </w:r>
          </w:p>
        </w:tc>
        <w:tc>
          <w:tcPr>
            <w:tcW w:w="2281" w:type="dxa"/>
            <w:tcBorders>
              <w:top w:val="nil"/>
              <w:left w:val="nil"/>
              <w:bottom w:val="single" w:sz="4" w:space="0" w:color="auto"/>
              <w:right w:val="single" w:sz="4" w:space="0" w:color="auto"/>
            </w:tcBorders>
            <w:shd w:val="clear" w:color="auto" w:fill="auto"/>
            <w:vAlign w:val="bottom"/>
          </w:tcPr>
          <w:p w14:paraId="7872BB6B" w14:textId="487B230D" w:rsidR="000C1FA6" w:rsidRPr="00CC2319" w:rsidRDefault="000C1FA6" w:rsidP="000C1FA6">
            <w:pPr>
              <w:jc w:val="center"/>
              <w:rPr>
                <w:rFonts w:cs="Arial"/>
                <w:color w:val="000000"/>
                <w:sz w:val="20"/>
                <w:szCs w:val="20"/>
              </w:rPr>
            </w:pPr>
            <w:r>
              <w:rPr>
                <w:rFonts w:cs="Arial"/>
                <w:color w:val="000000"/>
                <w:sz w:val="20"/>
                <w:szCs w:val="20"/>
              </w:rPr>
              <w:t>3.1%</w:t>
            </w:r>
          </w:p>
        </w:tc>
      </w:tr>
      <w:tr w:rsidR="000C1FA6" w:rsidRPr="00CC2319" w14:paraId="627B8272" w14:textId="77777777" w:rsidTr="00DB7436">
        <w:trPr>
          <w:trHeight w:val="255"/>
          <w:jc w:val="center"/>
        </w:trPr>
        <w:tc>
          <w:tcPr>
            <w:tcW w:w="2189" w:type="dxa"/>
            <w:shd w:val="clear" w:color="auto" w:fill="auto"/>
            <w:vAlign w:val="center"/>
          </w:tcPr>
          <w:p w14:paraId="0C893FEF" w14:textId="77777777" w:rsidR="000C1FA6" w:rsidRPr="00CC2319" w:rsidRDefault="000C1FA6" w:rsidP="000C1FA6">
            <w:pPr>
              <w:keepNext/>
              <w:snapToGrid w:val="0"/>
              <w:rPr>
                <w:rFonts w:cs="Arial"/>
                <w:sz w:val="20"/>
                <w:szCs w:val="20"/>
                <w:lang w:eastAsia="ar-SA"/>
              </w:rPr>
            </w:pPr>
            <w:r w:rsidRPr="00CC2319">
              <w:rPr>
                <w:rFonts w:cs="Arial"/>
                <w:sz w:val="20"/>
                <w:szCs w:val="20"/>
                <w:lang w:eastAsia="ar-SA"/>
              </w:rPr>
              <w:t>Maine</w:t>
            </w:r>
          </w:p>
        </w:tc>
        <w:tc>
          <w:tcPr>
            <w:tcW w:w="2098" w:type="dxa"/>
            <w:tcBorders>
              <w:top w:val="nil"/>
              <w:left w:val="single" w:sz="4" w:space="0" w:color="auto"/>
              <w:bottom w:val="single" w:sz="4" w:space="0" w:color="auto"/>
              <w:right w:val="single" w:sz="4" w:space="0" w:color="auto"/>
            </w:tcBorders>
            <w:shd w:val="clear" w:color="auto" w:fill="auto"/>
            <w:vAlign w:val="bottom"/>
          </w:tcPr>
          <w:p w14:paraId="0866759D" w14:textId="129A629B" w:rsidR="000C1FA6" w:rsidRPr="00CC2319" w:rsidRDefault="000C1FA6" w:rsidP="000C1FA6">
            <w:pPr>
              <w:jc w:val="right"/>
              <w:rPr>
                <w:rFonts w:cs="Arial"/>
                <w:sz w:val="20"/>
                <w:szCs w:val="20"/>
              </w:rPr>
            </w:pPr>
            <w:r>
              <w:rPr>
                <w:rFonts w:cs="Arial"/>
                <w:color w:val="000000"/>
                <w:sz w:val="20"/>
                <w:szCs w:val="20"/>
              </w:rPr>
              <w:t>517,869</w:t>
            </w:r>
          </w:p>
        </w:tc>
        <w:tc>
          <w:tcPr>
            <w:tcW w:w="2281" w:type="dxa"/>
            <w:tcBorders>
              <w:top w:val="nil"/>
              <w:left w:val="nil"/>
              <w:bottom w:val="single" w:sz="4" w:space="0" w:color="auto"/>
              <w:right w:val="single" w:sz="4" w:space="0" w:color="auto"/>
            </w:tcBorders>
            <w:shd w:val="clear" w:color="auto" w:fill="auto"/>
            <w:vAlign w:val="bottom"/>
          </w:tcPr>
          <w:p w14:paraId="5DBACDF1" w14:textId="006436C8" w:rsidR="000C1FA6" w:rsidRPr="00CC2319" w:rsidRDefault="000C1FA6" w:rsidP="000C1FA6">
            <w:pPr>
              <w:jc w:val="center"/>
              <w:rPr>
                <w:rFonts w:cs="Arial"/>
                <w:color w:val="000000"/>
                <w:sz w:val="20"/>
                <w:szCs w:val="20"/>
              </w:rPr>
            </w:pPr>
            <w:r>
              <w:rPr>
                <w:rFonts w:cs="Arial"/>
                <w:color w:val="000000"/>
                <w:sz w:val="20"/>
                <w:szCs w:val="20"/>
              </w:rPr>
              <w:t>2.3%</w:t>
            </w:r>
          </w:p>
        </w:tc>
      </w:tr>
      <w:tr w:rsidR="000C1FA6" w:rsidRPr="00CC2319" w14:paraId="0D3E0C45" w14:textId="77777777" w:rsidTr="00DB7436">
        <w:trPr>
          <w:trHeight w:val="255"/>
          <w:jc w:val="center"/>
        </w:trPr>
        <w:tc>
          <w:tcPr>
            <w:tcW w:w="2189" w:type="dxa"/>
            <w:shd w:val="clear" w:color="auto" w:fill="auto"/>
            <w:vAlign w:val="center"/>
          </w:tcPr>
          <w:p w14:paraId="37483ED5" w14:textId="77777777" w:rsidR="000C1FA6" w:rsidRPr="00CC2319" w:rsidRDefault="000C1FA6" w:rsidP="000C1FA6">
            <w:pPr>
              <w:keepNext/>
              <w:snapToGrid w:val="0"/>
              <w:rPr>
                <w:rFonts w:cs="Arial"/>
                <w:sz w:val="20"/>
                <w:szCs w:val="20"/>
                <w:lang w:eastAsia="ar-SA"/>
              </w:rPr>
            </w:pPr>
            <w:r w:rsidRPr="00CC2319">
              <w:rPr>
                <w:rFonts w:cs="Arial"/>
                <w:sz w:val="20"/>
                <w:szCs w:val="20"/>
                <w:lang w:eastAsia="ar-SA"/>
              </w:rPr>
              <w:t>Maryland</w:t>
            </w:r>
          </w:p>
        </w:tc>
        <w:tc>
          <w:tcPr>
            <w:tcW w:w="2098" w:type="dxa"/>
            <w:tcBorders>
              <w:top w:val="nil"/>
              <w:left w:val="single" w:sz="4" w:space="0" w:color="auto"/>
              <w:bottom w:val="single" w:sz="4" w:space="0" w:color="auto"/>
              <w:right w:val="single" w:sz="4" w:space="0" w:color="auto"/>
            </w:tcBorders>
            <w:shd w:val="clear" w:color="auto" w:fill="auto"/>
            <w:vAlign w:val="bottom"/>
          </w:tcPr>
          <w:p w14:paraId="699F4F09" w14:textId="631CD23B" w:rsidR="000C1FA6" w:rsidRPr="00CC2319" w:rsidRDefault="000C1FA6" w:rsidP="000C1FA6">
            <w:pPr>
              <w:suppressAutoHyphens w:val="0"/>
              <w:jc w:val="right"/>
              <w:rPr>
                <w:rFonts w:cs="Arial"/>
                <w:color w:val="000000"/>
                <w:sz w:val="20"/>
                <w:szCs w:val="20"/>
              </w:rPr>
            </w:pPr>
            <w:r>
              <w:rPr>
                <w:rFonts w:cs="Arial"/>
                <w:color w:val="000000"/>
                <w:sz w:val="20"/>
                <w:szCs w:val="20"/>
              </w:rPr>
              <w:t>2,851,783</w:t>
            </w:r>
          </w:p>
        </w:tc>
        <w:tc>
          <w:tcPr>
            <w:tcW w:w="2281" w:type="dxa"/>
            <w:tcBorders>
              <w:top w:val="nil"/>
              <w:left w:val="nil"/>
              <w:bottom w:val="single" w:sz="4" w:space="0" w:color="auto"/>
              <w:right w:val="single" w:sz="4" w:space="0" w:color="auto"/>
            </w:tcBorders>
            <w:shd w:val="clear" w:color="auto" w:fill="auto"/>
            <w:vAlign w:val="bottom"/>
          </w:tcPr>
          <w:p w14:paraId="1FA80E6C" w14:textId="73E61BB3" w:rsidR="000C1FA6" w:rsidRPr="00CC2319" w:rsidRDefault="000C1FA6" w:rsidP="000C1FA6">
            <w:pPr>
              <w:jc w:val="center"/>
              <w:rPr>
                <w:rFonts w:cs="Arial"/>
                <w:color w:val="000000"/>
                <w:sz w:val="20"/>
                <w:szCs w:val="20"/>
              </w:rPr>
            </w:pPr>
            <w:r>
              <w:rPr>
                <w:rFonts w:cs="Arial"/>
                <w:color w:val="000000"/>
                <w:sz w:val="20"/>
                <w:szCs w:val="20"/>
              </w:rPr>
              <w:t>12.4%</w:t>
            </w:r>
          </w:p>
        </w:tc>
      </w:tr>
      <w:tr w:rsidR="000C1FA6" w:rsidRPr="00CC2319" w14:paraId="22B92898" w14:textId="77777777" w:rsidTr="00DB7436">
        <w:trPr>
          <w:trHeight w:val="255"/>
          <w:jc w:val="center"/>
        </w:trPr>
        <w:tc>
          <w:tcPr>
            <w:tcW w:w="2189" w:type="dxa"/>
            <w:shd w:val="clear" w:color="auto" w:fill="auto"/>
            <w:vAlign w:val="center"/>
          </w:tcPr>
          <w:p w14:paraId="20696E0A" w14:textId="77777777" w:rsidR="000C1FA6" w:rsidRPr="00CC2319" w:rsidRDefault="000C1FA6" w:rsidP="000C1FA6">
            <w:pPr>
              <w:snapToGrid w:val="0"/>
              <w:rPr>
                <w:rFonts w:cs="Arial"/>
                <w:sz w:val="20"/>
                <w:szCs w:val="20"/>
                <w:lang w:eastAsia="ar-SA"/>
              </w:rPr>
            </w:pPr>
            <w:r w:rsidRPr="00CC2319">
              <w:rPr>
                <w:rFonts w:cs="Arial"/>
                <w:sz w:val="20"/>
                <w:szCs w:val="20"/>
                <w:lang w:eastAsia="ar-SA"/>
              </w:rPr>
              <w:t>Massachusetts</w:t>
            </w:r>
          </w:p>
        </w:tc>
        <w:tc>
          <w:tcPr>
            <w:tcW w:w="2098" w:type="dxa"/>
            <w:tcBorders>
              <w:top w:val="nil"/>
              <w:left w:val="single" w:sz="4" w:space="0" w:color="auto"/>
              <w:bottom w:val="single" w:sz="4" w:space="0" w:color="auto"/>
              <w:right w:val="single" w:sz="4" w:space="0" w:color="auto"/>
            </w:tcBorders>
            <w:shd w:val="clear" w:color="auto" w:fill="auto"/>
            <w:vAlign w:val="bottom"/>
          </w:tcPr>
          <w:p w14:paraId="07AF273D" w14:textId="651B29FA" w:rsidR="000C1FA6" w:rsidRPr="00CC2319" w:rsidRDefault="000C1FA6" w:rsidP="000C1FA6">
            <w:pPr>
              <w:jc w:val="right"/>
              <w:rPr>
                <w:rFonts w:cs="Arial"/>
                <w:color w:val="000000"/>
                <w:sz w:val="20"/>
                <w:szCs w:val="20"/>
              </w:rPr>
            </w:pPr>
            <w:r>
              <w:rPr>
                <w:rFonts w:cs="Arial"/>
                <w:color w:val="000000"/>
                <w:sz w:val="20"/>
                <w:szCs w:val="20"/>
              </w:rPr>
              <w:t>2,437,872</w:t>
            </w:r>
          </w:p>
        </w:tc>
        <w:tc>
          <w:tcPr>
            <w:tcW w:w="2281" w:type="dxa"/>
            <w:tcBorders>
              <w:top w:val="nil"/>
              <w:left w:val="nil"/>
              <w:bottom w:val="single" w:sz="4" w:space="0" w:color="auto"/>
              <w:right w:val="single" w:sz="4" w:space="0" w:color="auto"/>
            </w:tcBorders>
            <w:shd w:val="clear" w:color="auto" w:fill="auto"/>
            <w:vAlign w:val="bottom"/>
          </w:tcPr>
          <w:p w14:paraId="65810C13" w14:textId="7D2CEBCF" w:rsidR="000C1FA6" w:rsidRPr="00CC2319" w:rsidRDefault="000C1FA6" w:rsidP="000C1FA6">
            <w:pPr>
              <w:jc w:val="center"/>
              <w:rPr>
                <w:rFonts w:cs="Arial"/>
                <w:color w:val="000000"/>
                <w:sz w:val="20"/>
                <w:szCs w:val="20"/>
              </w:rPr>
            </w:pPr>
            <w:r>
              <w:rPr>
                <w:rFonts w:cs="Arial"/>
                <w:color w:val="000000"/>
                <w:sz w:val="20"/>
                <w:szCs w:val="20"/>
              </w:rPr>
              <w:t>10.6%</w:t>
            </w:r>
          </w:p>
        </w:tc>
      </w:tr>
      <w:tr w:rsidR="000C1FA6" w:rsidRPr="00CC2319" w14:paraId="63DA081E" w14:textId="77777777" w:rsidTr="00DB7436">
        <w:trPr>
          <w:trHeight w:val="255"/>
          <w:jc w:val="center"/>
        </w:trPr>
        <w:tc>
          <w:tcPr>
            <w:tcW w:w="2189" w:type="dxa"/>
            <w:shd w:val="clear" w:color="auto" w:fill="auto"/>
            <w:vAlign w:val="center"/>
          </w:tcPr>
          <w:p w14:paraId="34571414" w14:textId="77777777" w:rsidR="000C1FA6" w:rsidRPr="00CC2319" w:rsidRDefault="000C1FA6" w:rsidP="000C1FA6">
            <w:pPr>
              <w:snapToGrid w:val="0"/>
              <w:rPr>
                <w:rFonts w:cs="Arial"/>
                <w:sz w:val="20"/>
                <w:szCs w:val="20"/>
                <w:lang w:eastAsia="ar-SA"/>
              </w:rPr>
            </w:pPr>
            <w:r w:rsidRPr="00CC2319">
              <w:rPr>
                <w:rFonts w:cs="Arial"/>
                <w:sz w:val="20"/>
                <w:szCs w:val="20"/>
                <w:lang w:eastAsia="ar-SA"/>
              </w:rPr>
              <w:t>New Hampshire</w:t>
            </w:r>
          </w:p>
        </w:tc>
        <w:tc>
          <w:tcPr>
            <w:tcW w:w="2098" w:type="dxa"/>
            <w:tcBorders>
              <w:top w:val="nil"/>
              <w:left w:val="single" w:sz="4" w:space="0" w:color="auto"/>
              <w:bottom w:val="single" w:sz="4" w:space="0" w:color="auto"/>
              <w:right w:val="single" w:sz="4" w:space="0" w:color="auto"/>
            </w:tcBorders>
            <w:shd w:val="clear" w:color="auto" w:fill="auto"/>
            <w:vAlign w:val="bottom"/>
          </w:tcPr>
          <w:p w14:paraId="0BAA1A56" w14:textId="1010157C" w:rsidR="000C1FA6" w:rsidRPr="00CC2319" w:rsidRDefault="000C1FA6" w:rsidP="000C1FA6">
            <w:pPr>
              <w:jc w:val="right"/>
              <w:rPr>
                <w:rFonts w:cs="Arial"/>
                <w:sz w:val="20"/>
                <w:szCs w:val="20"/>
              </w:rPr>
            </w:pPr>
            <w:r>
              <w:rPr>
                <w:rFonts w:cs="Arial"/>
                <w:color w:val="000000"/>
                <w:sz w:val="20"/>
                <w:szCs w:val="20"/>
              </w:rPr>
              <w:t>811,253</w:t>
            </w:r>
          </w:p>
        </w:tc>
        <w:tc>
          <w:tcPr>
            <w:tcW w:w="2281" w:type="dxa"/>
            <w:tcBorders>
              <w:top w:val="nil"/>
              <w:left w:val="nil"/>
              <w:bottom w:val="single" w:sz="4" w:space="0" w:color="auto"/>
              <w:right w:val="single" w:sz="4" w:space="0" w:color="auto"/>
            </w:tcBorders>
            <w:shd w:val="clear" w:color="auto" w:fill="auto"/>
            <w:vAlign w:val="bottom"/>
          </w:tcPr>
          <w:p w14:paraId="17C10B45" w14:textId="6118CC78" w:rsidR="000C1FA6" w:rsidRPr="00CC2319" w:rsidRDefault="000C1FA6" w:rsidP="000C1FA6">
            <w:pPr>
              <w:jc w:val="center"/>
              <w:rPr>
                <w:rFonts w:cs="Arial"/>
                <w:color w:val="000000"/>
                <w:sz w:val="20"/>
                <w:szCs w:val="20"/>
              </w:rPr>
            </w:pPr>
            <w:r>
              <w:rPr>
                <w:rFonts w:cs="Arial"/>
                <w:color w:val="000000"/>
                <w:sz w:val="20"/>
                <w:szCs w:val="20"/>
              </w:rPr>
              <w:t>3.5%</w:t>
            </w:r>
          </w:p>
        </w:tc>
      </w:tr>
      <w:tr w:rsidR="000C1FA6" w:rsidRPr="00CC2319" w14:paraId="0BB275A8" w14:textId="77777777" w:rsidTr="00DB7436">
        <w:trPr>
          <w:trHeight w:val="255"/>
          <w:jc w:val="center"/>
        </w:trPr>
        <w:tc>
          <w:tcPr>
            <w:tcW w:w="2189" w:type="dxa"/>
            <w:shd w:val="clear" w:color="auto" w:fill="auto"/>
            <w:vAlign w:val="center"/>
          </w:tcPr>
          <w:p w14:paraId="188D5635" w14:textId="67669FEC" w:rsidR="000C1FA6" w:rsidRPr="00CC2319" w:rsidRDefault="000C1FA6" w:rsidP="000C1FA6">
            <w:pPr>
              <w:snapToGrid w:val="0"/>
              <w:rPr>
                <w:rFonts w:cs="Arial"/>
                <w:sz w:val="20"/>
                <w:szCs w:val="20"/>
                <w:lang w:eastAsia="ar-SA"/>
              </w:rPr>
            </w:pPr>
            <w:r w:rsidRPr="00CC2319">
              <w:rPr>
                <w:rFonts w:cs="Arial"/>
                <w:sz w:val="20"/>
                <w:szCs w:val="20"/>
                <w:lang w:eastAsia="ar-SA"/>
              </w:rPr>
              <w:t>New Jersey</w:t>
            </w:r>
          </w:p>
        </w:tc>
        <w:tc>
          <w:tcPr>
            <w:tcW w:w="2098" w:type="dxa"/>
            <w:tcBorders>
              <w:top w:val="nil"/>
              <w:left w:val="single" w:sz="4" w:space="0" w:color="auto"/>
              <w:bottom w:val="single" w:sz="4" w:space="0" w:color="auto"/>
              <w:right w:val="single" w:sz="4" w:space="0" w:color="auto"/>
            </w:tcBorders>
            <w:shd w:val="clear" w:color="auto" w:fill="auto"/>
            <w:vAlign w:val="bottom"/>
          </w:tcPr>
          <w:p w14:paraId="0130E0B6" w14:textId="488FE90C" w:rsidR="000C1FA6" w:rsidRPr="00CC2319" w:rsidRDefault="000C1FA6" w:rsidP="000C1FA6">
            <w:pPr>
              <w:jc w:val="right"/>
              <w:rPr>
                <w:rFonts w:cs="Arial"/>
                <w:color w:val="000000"/>
                <w:sz w:val="20"/>
                <w:szCs w:val="20"/>
              </w:rPr>
            </w:pPr>
            <w:r>
              <w:rPr>
                <w:rFonts w:cs="Arial"/>
                <w:color w:val="000000"/>
                <w:sz w:val="20"/>
                <w:szCs w:val="20"/>
              </w:rPr>
              <w:t>3,003,499</w:t>
            </w:r>
          </w:p>
        </w:tc>
        <w:tc>
          <w:tcPr>
            <w:tcW w:w="2281" w:type="dxa"/>
            <w:tcBorders>
              <w:top w:val="nil"/>
              <w:left w:val="nil"/>
              <w:bottom w:val="single" w:sz="4" w:space="0" w:color="auto"/>
              <w:right w:val="single" w:sz="4" w:space="0" w:color="auto"/>
            </w:tcBorders>
            <w:shd w:val="clear" w:color="auto" w:fill="auto"/>
            <w:vAlign w:val="bottom"/>
          </w:tcPr>
          <w:p w14:paraId="4B295519" w14:textId="28C06FB6" w:rsidR="000C1FA6" w:rsidRPr="00CC2319" w:rsidRDefault="000C1FA6" w:rsidP="000C1FA6">
            <w:pPr>
              <w:jc w:val="center"/>
              <w:rPr>
                <w:rFonts w:cs="Arial"/>
                <w:color w:val="000000"/>
                <w:sz w:val="20"/>
                <w:szCs w:val="20"/>
              </w:rPr>
            </w:pPr>
            <w:r>
              <w:rPr>
                <w:rFonts w:cs="Arial"/>
                <w:color w:val="000000"/>
                <w:sz w:val="20"/>
                <w:szCs w:val="20"/>
              </w:rPr>
              <w:t>13.1%</w:t>
            </w:r>
          </w:p>
        </w:tc>
      </w:tr>
      <w:tr w:rsidR="000C1FA6" w:rsidRPr="00CC2319" w14:paraId="601D0A2A" w14:textId="77777777" w:rsidTr="00DB7436">
        <w:trPr>
          <w:trHeight w:val="255"/>
          <w:jc w:val="center"/>
        </w:trPr>
        <w:tc>
          <w:tcPr>
            <w:tcW w:w="2189" w:type="dxa"/>
            <w:shd w:val="clear" w:color="auto" w:fill="auto"/>
            <w:vAlign w:val="center"/>
          </w:tcPr>
          <w:p w14:paraId="3E764DA0" w14:textId="77777777" w:rsidR="000C1FA6" w:rsidRPr="00CC2319" w:rsidRDefault="000C1FA6" w:rsidP="000C1FA6">
            <w:pPr>
              <w:snapToGrid w:val="0"/>
              <w:rPr>
                <w:rFonts w:cs="Arial"/>
                <w:sz w:val="20"/>
                <w:szCs w:val="20"/>
                <w:lang w:eastAsia="ar-SA"/>
              </w:rPr>
            </w:pPr>
            <w:r w:rsidRPr="00CC2319">
              <w:rPr>
                <w:rFonts w:cs="Arial"/>
                <w:sz w:val="20"/>
                <w:szCs w:val="20"/>
                <w:lang w:eastAsia="ar-SA"/>
              </w:rPr>
              <w:t>New York</w:t>
            </w:r>
          </w:p>
        </w:tc>
        <w:tc>
          <w:tcPr>
            <w:tcW w:w="2098" w:type="dxa"/>
            <w:tcBorders>
              <w:top w:val="nil"/>
              <w:left w:val="single" w:sz="4" w:space="0" w:color="auto"/>
              <w:bottom w:val="single" w:sz="4" w:space="0" w:color="auto"/>
              <w:right w:val="single" w:sz="4" w:space="0" w:color="auto"/>
            </w:tcBorders>
            <w:shd w:val="clear" w:color="auto" w:fill="auto"/>
            <w:vAlign w:val="bottom"/>
          </w:tcPr>
          <w:p w14:paraId="5B8CCE16" w14:textId="4F775207" w:rsidR="000C1FA6" w:rsidRPr="00CC2319" w:rsidRDefault="000C1FA6" w:rsidP="000C1FA6">
            <w:pPr>
              <w:jc w:val="right"/>
              <w:rPr>
                <w:rFonts w:cs="Arial"/>
                <w:color w:val="000000"/>
                <w:sz w:val="20"/>
                <w:szCs w:val="20"/>
              </w:rPr>
            </w:pPr>
            <w:r>
              <w:rPr>
                <w:rFonts w:cs="Arial"/>
                <w:color w:val="000000"/>
                <w:sz w:val="20"/>
                <w:szCs w:val="20"/>
              </w:rPr>
              <w:t>5,405,335</w:t>
            </w:r>
          </w:p>
        </w:tc>
        <w:tc>
          <w:tcPr>
            <w:tcW w:w="2281" w:type="dxa"/>
            <w:tcBorders>
              <w:top w:val="nil"/>
              <w:left w:val="nil"/>
              <w:bottom w:val="single" w:sz="4" w:space="0" w:color="auto"/>
              <w:right w:val="single" w:sz="4" w:space="0" w:color="auto"/>
            </w:tcBorders>
            <w:shd w:val="clear" w:color="auto" w:fill="auto"/>
            <w:vAlign w:val="bottom"/>
          </w:tcPr>
          <w:p w14:paraId="43CB0F76" w14:textId="2C205345" w:rsidR="000C1FA6" w:rsidRPr="00CC2319" w:rsidRDefault="000C1FA6" w:rsidP="000C1FA6">
            <w:pPr>
              <w:jc w:val="center"/>
              <w:rPr>
                <w:rFonts w:cs="Arial"/>
                <w:color w:val="000000"/>
                <w:sz w:val="20"/>
                <w:szCs w:val="20"/>
              </w:rPr>
            </w:pPr>
            <w:r>
              <w:rPr>
                <w:rFonts w:cs="Arial"/>
                <w:color w:val="000000"/>
                <w:sz w:val="20"/>
                <w:szCs w:val="20"/>
              </w:rPr>
              <w:t>23.6%</w:t>
            </w:r>
          </w:p>
        </w:tc>
      </w:tr>
      <w:tr w:rsidR="000C1FA6" w:rsidRPr="00CC2319" w14:paraId="09A5FEB0" w14:textId="77777777" w:rsidTr="00DB7436">
        <w:trPr>
          <w:trHeight w:val="255"/>
          <w:jc w:val="center"/>
        </w:trPr>
        <w:tc>
          <w:tcPr>
            <w:tcW w:w="2189" w:type="dxa"/>
            <w:shd w:val="clear" w:color="auto" w:fill="auto"/>
            <w:vAlign w:val="center"/>
          </w:tcPr>
          <w:p w14:paraId="551BE777" w14:textId="77777777" w:rsidR="000C1FA6" w:rsidRPr="00CC2319" w:rsidRDefault="000C1FA6" w:rsidP="000C1FA6">
            <w:pPr>
              <w:snapToGrid w:val="0"/>
              <w:rPr>
                <w:rFonts w:cs="Arial"/>
                <w:sz w:val="20"/>
                <w:szCs w:val="20"/>
                <w:lang w:eastAsia="ar-SA"/>
              </w:rPr>
            </w:pPr>
            <w:r w:rsidRPr="00CC2319">
              <w:rPr>
                <w:rFonts w:cs="Arial"/>
                <w:sz w:val="20"/>
                <w:szCs w:val="20"/>
                <w:lang w:eastAsia="ar-SA"/>
              </w:rPr>
              <w:t>Rhode Island</w:t>
            </w:r>
          </w:p>
        </w:tc>
        <w:tc>
          <w:tcPr>
            <w:tcW w:w="2098" w:type="dxa"/>
            <w:tcBorders>
              <w:top w:val="nil"/>
              <w:left w:val="single" w:sz="4" w:space="0" w:color="auto"/>
              <w:bottom w:val="single" w:sz="4" w:space="0" w:color="auto"/>
              <w:right w:val="single" w:sz="4" w:space="0" w:color="auto"/>
            </w:tcBorders>
            <w:shd w:val="clear" w:color="auto" w:fill="auto"/>
            <w:vAlign w:val="bottom"/>
          </w:tcPr>
          <w:p w14:paraId="2A8BA3E3" w14:textId="5414E840" w:rsidR="000C1FA6" w:rsidRPr="00CC2319" w:rsidRDefault="000C1FA6" w:rsidP="000C1FA6">
            <w:pPr>
              <w:jc w:val="right"/>
              <w:rPr>
                <w:rFonts w:cs="Arial"/>
                <w:color w:val="000000"/>
                <w:sz w:val="20"/>
                <w:szCs w:val="20"/>
              </w:rPr>
            </w:pPr>
            <w:r>
              <w:rPr>
                <w:rFonts w:cs="Arial"/>
                <w:color w:val="000000"/>
                <w:sz w:val="20"/>
                <w:szCs w:val="20"/>
              </w:rPr>
              <w:t>389,263</w:t>
            </w:r>
          </w:p>
        </w:tc>
        <w:tc>
          <w:tcPr>
            <w:tcW w:w="2281" w:type="dxa"/>
            <w:tcBorders>
              <w:top w:val="nil"/>
              <w:left w:val="nil"/>
              <w:bottom w:val="single" w:sz="4" w:space="0" w:color="auto"/>
              <w:right w:val="single" w:sz="4" w:space="0" w:color="auto"/>
            </w:tcBorders>
            <w:shd w:val="clear" w:color="auto" w:fill="auto"/>
            <w:vAlign w:val="bottom"/>
          </w:tcPr>
          <w:p w14:paraId="4A1B0545" w14:textId="02F9DA08" w:rsidR="000C1FA6" w:rsidRPr="00CC2319" w:rsidRDefault="000C1FA6" w:rsidP="000C1FA6">
            <w:pPr>
              <w:jc w:val="center"/>
              <w:rPr>
                <w:rFonts w:cs="Arial"/>
                <w:color w:val="000000"/>
                <w:sz w:val="20"/>
                <w:szCs w:val="20"/>
              </w:rPr>
            </w:pPr>
            <w:r>
              <w:rPr>
                <w:rFonts w:cs="Arial"/>
                <w:color w:val="000000"/>
                <w:sz w:val="20"/>
                <w:szCs w:val="20"/>
              </w:rPr>
              <w:t>1.7%</w:t>
            </w:r>
          </w:p>
        </w:tc>
      </w:tr>
      <w:tr w:rsidR="000C1FA6" w:rsidRPr="00CC2319" w14:paraId="1F9C083D" w14:textId="77777777" w:rsidTr="00DB7436">
        <w:trPr>
          <w:trHeight w:val="270"/>
          <w:jc w:val="center"/>
        </w:trPr>
        <w:tc>
          <w:tcPr>
            <w:tcW w:w="2189" w:type="dxa"/>
            <w:vAlign w:val="center"/>
          </w:tcPr>
          <w:p w14:paraId="40285884" w14:textId="2A85C0F8" w:rsidR="000C1FA6" w:rsidRPr="00CC2319" w:rsidRDefault="000C1FA6" w:rsidP="000C1FA6">
            <w:pPr>
              <w:snapToGrid w:val="0"/>
              <w:rPr>
                <w:rFonts w:cs="Arial"/>
                <w:sz w:val="20"/>
                <w:szCs w:val="20"/>
                <w:lang w:eastAsia="ar-SA"/>
              </w:rPr>
            </w:pPr>
            <w:r w:rsidRPr="00CC2319">
              <w:rPr>
                <w:rFonts w:cs="Arial"/>
                <w:sz w:val="20"/>
                <w:szCs w:val="20"/>
                <w:lang w:eastAsia="ar-SA"/>
              </w:rPr>
              <w:t>Vermont</w:t>
            </w:r>
          </w:p>
        </w:tc>
        <w:tc>
          <w:tcPr>
            <w:tcW w:w="2098" w:type="dxa"/>
            <w:tcBorders>
              <w:top w:val="nil"/>
              <w:left w:val="single" w:sz="4" w:space="0" w:color="auto"/>
              <w:bottom w:val="single" w:sz="4" w:space="0" w:color="auto"/>
              <w:right w:val="single" w:sz="4" w:space="0" w:color="auto"/>
            </w:tcBorders>
            <w:shd w:val="clear" w:color="auto" w:fill="auto"/>
            <w:vAlign w:val="bottom"/>
          </w:tcPr>
          <w:p w14:paraId="66D88ABB" w14:textId="6EA15959" w:rsidR="000C1FA6" w:rsidRPr="00CC2319" w:rsidRDefault="000C1FA6" w:rsidP="000C1FA6">
            <w:pPr>
              <w:jc w:val="right"/>
              <w:rPr>
                <w:rFonts w:cs="Arial"/>
                <w:color w:val="000000"/>
                <w:sz w:val="20"/>
                <w:szCs w:val="20"/>
              </w:rPr>
            </w:pPr>
            <w:r>
              <w:rPr>
                <w:rFonts w:cs="Arial"/>
                <w:color w:val="000000"/>
                <w:sz w:val="20"/>
                <w:szCs w:val="20"/>
              </w:rPr>
              <w:t>112,295</w:t>
            </w:r>
          </w:p>
        </w:tc>
        <w:tc>
          <w:tcPr>
            <w:tcW w:w="2281" w:type="dxa"/>
            <w:tcBorders>
              <w:top w:val="nil"/>
              <w:left w:val="nil"/>
              <w:bottom w:val="single" w:sz="4" w:space="0" w:color="auto"/>
              <w:right w:val="single" w:sz="4" w:space="0" w:color="auto"/>
            </w:tcBorders>
            <w:shd w:val="clear" w:color="auto" w:fill="auto"/>
            <w:vAlign w:val="bottom"/>
          </w:tcPr>
          <w:p w14:paraId="1C4F0C6A" w14:textId="3A6B0B87" w:rsidR="000C1FA6" w:rsidRPr="00CC2319" w:rsidRDefault="000C1FA6" w:rsidP="000C1FA6">
            <w:pPr>
              <w:jc w:val="center"/>
              <w:rPr>
                <w:rFonts w:cs="Arial"/>
                <w:color w:val="000000"/>
                <w:sz w:val="20"/>
                <w:szCs w:val="20"/>
              </w:rPr>
            </w:pPr>
            <w:r>
              <w:rPr>
                <w:rFonts w:cs="Arial"/>
                <w:color w:val="000000"/>
                <w:sz w:val="20"/>
                <w:szCs w:val="20"/>
              </w:rPr>
              <w:t>0.5%</w:t>
            </w:r>
          </w:p>
        </w:tc>
      </w:tr>
      <w:tr w:rsidR="000C1FA6" w:rsidRPr="00CC2319" w14:paraId="0777A687" w14:textId="77777777" w:rsidTr="00DB7436">
        <w:trPr>
          <w:trHeight w:val="270"/>
          <w:jc w:val="center"/>
        </w:trPr>
        <w:tc>
          <w:tcPr>
            <w:tcW w:w="2189" w:type="dxa"/>
            <w:vAlign w:val="center"/>
          </w:tcPr>
          <w:p w14:paraId="2CAE11CD" w14:textId="50534F9E" w:rsidR="000C1FA6" w:rsidRPr="00CC2319" w:rsidRDefault="000C1FA6" w:rsidP="000C1FA6">
            <w:pPr>
              <w:snapToGrid w:val="0"/>
              <w:rPr>
                <w:rFonts w:cs="Arial"/>
                <w:sz w:val="20"/>
                <w:szCs w:val="20"/>
                <w:lang w:eastAsia="ar-SA"/>
              </w:rPr>
            </w:pPr>
            <w:r w:rsidRPr="00CC2319">
              <w:rPr>
                <w:rFonts w:cs="Arial"/>
                <w:sz w:val="20"/>
                <w:szCs w:val="20"/>
                <w:lang w:eastAsia="ar-SA"/>
              </w:rPr>
              <w:t>Virginia</w:t>
            </w:r>
          </w:p>
        </w:tc>
        <w:tc>
          <w:tcPr>
            <w:tcW w:w="2098" w:type="dxa"/>
            <w:tcBorders>
              <w:top w:val="nil"/>
              <w:left w:val="single" w:sz="4" w:space="0" w:color="auto"/>
              <w:bottom w:val="single" w:sz="4" w:space="0" w:color="auto"/>
              <w:right w:val="single" w:sz="4" w:space="0" w:color="auto"/>
            </w:tcBorders>
            <w:shd w:val="clear" w:color="auto" w:fill="auto"/>
            <w:vAlign w:val="bottom"/>
          </w:tcPr>
          <w:p w14:paraId="2CEDAEFB" w14:textId="75FFDD2E" w:rsidR="000C1FA6" w:rsidRPr="00CC2319" w:rsidRDefault="000C1FA6" w:rsidP="000C1FA6">
            <w:pPr>
              <w:jc w:val="right"/>
              <w:rPr>
                <w:rFonts w:cs="Arial"/>
                <w:color w:val="000000"/>
                <w:sz w:val="20"/>
                <w:szCs w:val="20"/>
              </w:rPr>
            </w:pPr>
            <w:r>
              <w:rPr>
                <w:rFonts w:cs="Arial"/>
                <w:color w:val="000000"/>
                <w:sz w:val="20"/>
                <w:szCs w:val="20"/>
              </w:rPr>
              <w:t>5,698,445</w:t>
            </w:r>
          </w:p>
        </w:tc>
        <w:tc>
          <w:tcPr>
            <w:tcW w:w="2281" w:type="dxa"/>
            <w:tcBorders>
              <w:top w:val="nil"/>
              <w:left w:val="nil"/>
              <w:bottom w:val="single" w:sz="4" w:space="0" w:color="auto"/>
              <w:right w:val="single" w:sz="4" w:space="0" w:color="auto"/>
            </w:tcBorders>
            <w:shd w:val="clear" w:color="auto" w:fill="auto"/>
            <w:vAlign w:val="bottom"/>
          </w:tcPr>
          <w:p w14:paraId="355E8DEE" w14:textId="53B122CB" w:rsidR="000C1FA6" w:rsidRPr="00CC2319" w:rsidRDefault="000C1FA6" w:rsidP="000C1FA6">
            <w:pPr>
              <w:jc w:val="center"/>
              <w:rPr>
                <w:rFonts w:cs="Arial"/>
                <w:color w:val="000000"/>
                <w:sz w:val="20"/>
                <w:szCs w:val="20"/>
              </w:rPr>
            </w:pPr>
            <w:r>
              <w:rPr>
                <w:rFonts w:cs="Arial"/>
                <w:color w:val="000000"/>
                <w:sz w:val="20"/>
                <w:szCs w:val="20"/>
              </w:rPr>
              <w:t>24.9%</w:t>
            </w:r>
          </w:p>
        </w:tc>
      </w:tr>
      <w:tr w:rsidR="000C1FA6" w:rsidRPr="00CC2319" w14:paraId="3B1B1E06" w14:textId="77777777" w:rsidTr="00DB7436">
        <w:trPr>
          <w:trHeight w:val="270"/>
          <w:jc w:val="center"/>
        </w:trPr>
        <w:tc>
          <w:tcPr>
            <w:tcW w:w="2189" w:type="dxa"/>
            <w:vAlign w:val="center"/>
          </w:tcPr>
          <w:p w14:paraId="3FF4DBCF" w14:textId="77777777" w:rsidR="000C1FA6" w:rsidRPr="00CC2319" w:rsidRDefault="000C1FA6" w:rsidP="000C1FA6">
            <w:pPr>
              <w:snapToGrid w:val="0"/>
              <w:rPr>
                <w:rFonts w:cs="Arial"/>
                <w:b/>
                <w:sz w:val="20"/>
                <w:szCs w:val="20"/>
                <w:lang w:eastAsia="ar-SA"/>
              </w:rPr>
            </w:pPr>
            <w:r w:rsidRPr="00CC2319">
              <w:rPr>
                <w:rFonts w:cs="Arial"/>
                <w:b/>
                <w:sz w:val="20"/>
                <w:szCs w:val="20"/>
                <w:lang w:eastAsia="ar-SA"/>
              </w:rPr>
              <w:t>Total</w:t>
            </w:r>
          </w:p>
        </w:tc>
        <w:tc>
          <w:tcPr>
            <w:tcW w:w="2098" w:type="dxa"/>
            <w:tcBorders>
              <w:top w:val="nil"/>
              <w:left w:val="single" w:sz="4" w:space="0" w:color="auto"/>
              <w:bottom w:val="single" w:sz="4" w:space="0" w:color="auto"/>
              <w:right w:val="single" w:sz="4" w:space="0" w:color="auto"/>
            </w:tcBorders>
            <w:shd w:val="clear" w:color="auto" w:fill="auto"/>
            <w:vAlign w:val="bottom"/>
          </w:tcPr>
          <w:p w14:paraId="2FA17143" w14:textId="3FB195E4" w:rsidR="000C1FA6" w:rsidRPr="00770303" w:rsidRDefault="000C1FA6" w:rsidP="000C1FA6">
            <w:pPr>
              <w:suppressAutoHyphens w:val="0"/>
              <w:jc w:val="right"/>
              <w:rPr>
                <w:rFonts w:cs="Arial"/>
                <w:b/>
                <w:bCs/>
                <w:color w:val="000000"/>
                <w:sz w:val="20"/>
                <w:szCs w:val="20"/>
              </w:rPr>
            </w:pPr>
            <w:r w:rsidRPr="00770303">
              <w:rPr>
                <w:rFonts w:cs="Arial"/>
                <w:b/>
                <w:bCs/>
                <w:sz w:val="20"/>
                <w:szCs w:val="20"/>
              </w:rPr>
              <w:t>22,911,423</w:t>
            </w:r>
          </w:p>
        </w:tc>
        <w:tc>
          <w:tcPr>
            <w:tcW w:w="2281" w:type="dxa"/>
            <w:tcBorders>
              <w:top w:val="nil"/>
              <w:left w:val="nil"/>
              <w:bottom w:val="single" w:sz="4" w:space="0" w:color="auto"/>
              <w:right w:val="single" w:sz="4" w:space="0" w:color="auto"/>
            </w:tcBorders>
            <w:shd w:val="clear" w:color="auto" w:fill="auto"/>
            <w:vAlign w:val="bottom"/>
          </w:tcPr>
          <w:p w14:paraId="5F82E1BE" w14:textId="3BCF3EFD" w:rsidR="000C1FA6" w:rsidRPr="00770303" w:rsidRDefault="000C1FA6" w:rsidP="000C1FA6">
            <w:pPr>
              <w:jc w:val="center"/>
              <w:rPr>
                <w:rFonts w:cs="Arial"/>
                <w:b/>
                <w:bCs/>
                <w:color w:val="000000"/>
                <w:sz w:val="20"/>
                <w:szCs w:val="20"/>
              </w:rPr>
            </w:pPr>
            <w:r w:rsidRPr="00770303">
              <w:rPr>
                <w:rFonts w:cs="Arial"/>
                <w:b/>
                <w:bCs/>
                <w:color w:val="000000"/>
                <w:sz w:val="20"/>
                <w:szCs w:val="20"/>
              </w:rPr>
              <w:t>100.0%</w:t>
            </w:r>
          </w:p>
        </w:tc>
      </w:tr>
    </w:tbl>
    <w:p w14:paraId="4C1FCD84" w14:textId="77777777" w:rsidR="0057036A" w:rsidRDefault="0057036A" w:rsidP="00301C67">
      <w:pPr>
        <w:spacing w:after="120"/>
        <w:rPr>
          <w:rFonts w:cs="Arial"/>
        </w:rPr>
      </w:pPr>
      <w:bookmarkStart w:id="22" w:name="_Ref211421127"/>
    </w:p>
    <w:p w14:paraId="20634DA5" w14:textId="41073241" w:rsidR="00C25E4F" w:rsidRDefault="00201FE9" w:rsidP="00301C67">
      <w:pPr>
        <w:spacing w:after="120"/>
        <w:rPr>
          <w:rFonts w:cs="Arial"/>
          <w:b/>
          <w:bCs/>
        </w:rPr>
      </w:pPr>
      <w:r w:rsidRPr="00CC2319">
        <w:rPr>
          <w:rFonts w:cs="Arial"/>
        </w:rPr>
        <w:lastRenderedPageBreak/>
        <w:fldChar w:fldCharType="begin"/>
      </w:r>
      <w:r w:rsidRPr="00CC2319">
        <w:rPr>
          <w:rFonts w:cs="Arial"/>
        </w:rPr>
        <w:instrText xml:space="preserve"> REF _Ref55210096 \h </w:instrText>
      </w:r>
      <w:r w:rsidR="00CC2319">
        <w:rPr>
          <w:rFonts w:cs="Arial"/>
        </w:rPr>
        <w:instrText xml:space="preserve"> \* MERGEFORMAT </w:instrText>
      </w:r>
      <w:r w:rsidRPr="00CC2319">
        <w:rPr>
          <w:rFonts w:cs="Arial"/>
        </w:rPr>
      </w:r>
      <w:r w:rsidRPr="00CC2319">
        <w:rPr>
          <w:rFonts w:cs="Arial"/>
        </w:rPr>
        <w:fldChar w:fldCharType="separate"/>
      </w:r>
      <w:r w:rsidRPr="00CC2319">
        <w:t xml:space="preserve">Table </w:t>
      </w:r>
      <w:r w:rsidRPr="00CC2319">
        <w:rPr>
          <w:noProof/>
        </w:rPr>
        <w:t>3</w:t>
      </w:r>
      <w:r w:rsidRPr="00CC2319">
        <w:rPr>
          <w:rFonts w:cs="Arial"/>
        </w:rPr>
        <w:fldChar w:fldCharType="end"/>
      </w:r>
      <w:r w:rsidRPr="00CC2319">
        <w:rPr>
          <w:rFonts w:cs="Arial"/>
        </w:rPr>
        <w:t xml:space="preserve"> </w:t>
      </w:r>
      <w:r w:rsidR="002E4462" w:rsidRPr="00CC2319">
        <w:rPr>
          <w:rFonts w:cs="Arial"/>
        </w:rPr>
        <w:t xml:space="preserve">presents the </w:t>
      </w:r>
      <w:r w:rsidR="00FE3436" w:rsidRPr="00CC2319">
        <w:rPr>
          <w:rFonts w:cs="Arial"/>
        </w:rPr>
        <w:t>number</w:t>
      </w:r>
      <w:r w:rsidR="002E4462" w:rsidRPr="00CC2319">
        <w:rPr>
          <w:rFonts w:cs="Arial"/>
        </w:rPr>
        <w:t xml:space="preserve"> of </w:t>
      </w:r>
      <w:r w:rsidR="00A84A4E" w:rsidRPr="00CC2319">
        <w:rPr>
          <w:rFonts w:cs="Arial"/>
        </w:rPr>
        <w:t>ECR Allowan</w:t>
      </w:r>
      <w:r w:rsidR="00A84A4E">
        <w:rPr>
          <w:rFonts w:cs="Arial"/>
        </w:rPr>
        <w:t>ce</w:t>
      </w:r>
      <w:r w:rsidR="002E4462" w:rsidRPr="00B94143">
        <w:rPr>
          <w:rFonts w:cs="Arial"/>
        </w:rPr>
        <w:t xml:space="preserve">s that, </w:t>
      </w:r>
      <w:r w:rsidR="00EF60ED">
        <w:rPr>
          <w:rFonts w:cs="Arial"/>
        </w:rPr>
        <w:t>will</w:t>
      </w:r>
      <w:r w:rsidR="002E4462" w:rsidRPr="00B94143">
        <w:rPr>
          <w:rFonts w:cs="Arial"/>
        </w:rPr>
        <w:t xml:space="preserve"> be </w:t>
      </w:r>
      <w:r w:rsidR="00673D45">
        <w:rPr>
          <w:rFonts w:cs="Arial"/>
        </w:rPr>
        <w:t>withheld</w:t>
      </w:r>
      <w:r w:rsidR="002E4462">
        <w:rPr>
          <w:rFonts w:cs="Arial"/>
        </w:rPr>
        <w:t xml:space="preserve"> from </w:t>
      </w:r>
      <w:r w:rsidR="002E4462" w:rsidRPr="000864C6">
        <w:rPr>
          <w:rFonts w:cs="Arial"/>
        </w:rPr>
        <w:t>the Initial Offering</w:t>
      </w:r>
      <w:r w:rsidR="00BD3B28">
        <w:rPr>
          <w:rFonts w:cs="Arial"/>
        </w:rPr>
        <w:t xml:space="preserve"> </w:t>
      </w:r>
      <w:r w:rsidR="00BD3B28">
        <w:rPr>
          <w:rFonts w:cs="Arial"/>
          <w:lang w:eastAsia="ar-SA"/>
        </w:rPr>
        <w:t xml:space="preserve">when the </w:t>
      </w:r>
      <w:r w:rsidR="003137C1">
        <w:rPr>
          <w:rFonts w:cs="Arial"/>
          <w:lang w:eastAsia="ar-SA"/>
        </w:rPr>
        <w:t>Interim Clearing Price</w:t>
      </w:r>
      <w:r w:rsidR="00BD3B28">
        <w:rPr>
          <w:rFonts w:cs="Arial"/>
          <w:lang w:eastAsia="ar-SA"/>
        </w:rPr>
        <w:t xml:space="preserve"> falls below a threshold</w:t>
      </w:r>
      <w:r w:rsidR="002E4462" w:rsidRPr="000864C6">
        <w:rPr>
          <w:rFonts w:cs="Arial"/>
        </w:rPr>
        <w:t xml:space="preserve">. See Section </w:t>
      </w:r>
      <w:r w:rsidR="005B11F7">
        <w:rPr>
          <w:rFonts w:cs="Arial"/>
        </w:rPr>
        <w:fldChar w:fldCharType="begin"/>
      </w:r>
      <w:r w:rsidR="005B11F7">
        <w:rPr>
          <w:rFonts w:cs="Arial"/>
        </w:rPr>
        <w:instrText xml:space="preserve"> REF _Ref532809690 \r \h </w:instrText>
      </w:r>
      <w:r w:rsidR="005B11F7">
        <w:rPr>
          <w:rFonts w:cs="Arial"/>
        </w:rPr>
      </w:r>
      <w:r w:rsidR="005B11F7">
        <w:rPr>
          <w:rFonts w:cs="Arial"/>
        </w:rPr>
        <w:fldChar w:fldCharType="separate"/>
      </w:r>
      <w:r w:rsidR="0048332D">
        <w:rPr>
          <w:rFonts w:cs="Arial"/>
        </w:rPr>
        <w:t>6.1</w:t>
      </w:r>
      <w:r w:rsidR="005B11F7">
        <w:rPr>
          <w:rFonts w:cs="Arial"/>
        </w:rPr>
        <w:fldChar w:fldCharType="end"/>
      </w:r>
      <w:r w:rsidR="002E4462" w:rsidRPr="000864C6">
        <w:rPr>
          <w:rFonts w:cs="Arial"/>
        </w:rPr>
        <w:t xml:space="preserve"> for a detailed discussion of the ECR.</w:t>
      </w:r>
    </w:p>
    <w:p w14:paraId="611E224C" w14:textId="7A1F4A04" w:rsidR="002E4462" w:rsidRPr="00DC7C26" w:rsidRDefault="00C25E4F" w:rsidP="00C25E4F">
      <w:pPr>
        <w:pStyle w:val="Caption"/>
        <w:tabs>
          <w:tab w:val="center" w:pos="4680"/>
          <w:tab w:val="left" w:pos="6792"/>
        </w:tabs>
        <w:spacing w:after="120"/>
      </w:pPr>
      <w:bookmarkStart w:id="23" w:name="_Toc66433846"/>
      <w:r w:rsidRPr="00B94143">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w:t>
      </w:r>
      <w:r w:rsidR="00A84A4E">
        <w:t>ECR Allowance</w:t>
      </w:r>
      <w:r w:rsidRPr="00B94143">
        <w:t>s</w:t>
      </w:r>
      <w:bookmarkEnd w:id="23"/>
    </w:p>
    <w:tbl>
      <w:tblPr>
        <w:tblW w:w="0" w:type="auto"/>
        <w:jc w:val="center"/>
        <w:tblLayout w:type="fixed"/>
        <w:tblLook w:val="0000" w:firstRow="0" w:lastRow="0" w:firstColumn="0" w:lastColumn="0" w:noHBand="0" w:noVBand="0"/>
      </w:tblPr>
      <w:tblGrid>
        <w:gridCol w:w="2160"/>
        <w:gridCol w:w="2160"/>
        <w:gridCol w:w="2160"/>
      </w:tblGrid>
      <w:tr w:rsidR="002E4462" w:rsidRPr="00D04BD6" w14:paraId="3231BBE4" w14:textId="77777777" w:rsidTr="00D960E0">
        <w:trPr>
          <w:trHeight w:val="255"/>
          <w:tblHeader/>
          <w:jc w:val="center"/>
        </w:trPr>
        <w:tc>
          <w:tcPr>
            <w:tcW w:w="2160" w:type="dxa"/>
            <w:tcBorders>
              <w:top w:val="single" w:sz="4" w:space="0" w:color="000000"/>
              <w:left w:val="single" w:sz="4" w:space="0" w:color="000000"/>
              <w:bottom w:val="single" w:sz="4" w:space="0" w:color="000000"/>
            </w:tcBorders>
            <w:shd w:val="clear" w:color="auto" w:fill="003366"/>
            <w:vAlign w:val="center"/>
          </w:tcPr>
          <w:p w14:paraId="5C169892" w14:textId="77777777" w:rsidR="002E4462" w:rsidRPr="00DC36EE" w:rsidRDefault="002E4462" w:rsidP="00D960E0">
            <w:pPr>
              <w:snapToGrid w:val="0"/>
              <w:jc w:val="center"/>
              <w:rPr>
                <w:rFonts w:cs="Arial"/>
                <w:b/>
                <w:color w:val="FFFFFF"/>
                <w:sz w:val="20"/>
                <w:szCs w:val="20"/>
                <w:lang w:eastAsia="ar-SA"/>
              </w:rPr>
            </w:pPr>
            <w:r w:rsidRPr="00DC36EE">
              <w:rPr>
                <w:rFonts w:cs="Arial"/>
                <w:b/>
                <w:color w:val="FFFFFF"/>
                <w:sz w:val="20"/>
                <w:szCs w:val="20"/>
                <w:lang w:eastAsia="ar-SA"/>
              </w:rPr>
              <w:t>State</w:t>
            </w:r>
          </w:p>
        </w:tc>
        <w:tc>
          <w:tcPr>
            <w:tcW w:w="2160"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69E80682" w14:textId="05D2B041" w:rsidR="002E4462" w:rsidRPr="00DC36EE" w:rsidRDefault="00A84A4E" w:rsidP="00D960E0">
            <w:pPr>
              <w:snapToGrid w:val="0"/>
              <w:jc w:val="center"/>
              <w:rPr>
                <w:rFonts w:cs="Arial"/>
                <w:b/>
                <w:color w:val="FFFFFF"/>
                <w:sz w:val="20"/>
                <w:szCs w:val="20"/>
                <w:lang w:eastAsia="ar-SA"/>
              </w:rPr>
            </w:pPr>
            <w:r>
              <w:rPr>
                <w:rFonts w:cs="Arial"/>
                <w:b/>
                <w:sz w:val="20"/>
                <w:szCs w:val="20"/>
                <w:lang w:eastAsia="ar-SA"/>
              </w:rPr>
              <w:t>ECR Allowance</w:t>
            </w:r>
            <w:r w:rsidR="002E4462" w:rsidRPr="00DC36EE">
              <w:rPr>
                <w:rFonts w:cs="Arial"/>
                <w:b/>
                <w:sz w:val="20"/>
                <w:szCs w:val="20"/>
                <w:lang w:eastAsia="ar-SA"/>
              </w:rPr>
              <w:t>s</w:t>
            </w:r>
          </w:p>
        </w:tc>
        <w:tc>
          <w:tcPr>
            <w:tcW w:w="2160"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054E9188" w14:textId="77777777" w:rsidR="002E4462" w:rsidRPr="00DC36EE" w:rsidRDefault="002E4462" w:rsidP="00D960E0">
            <w:pPr>
              <w:snapToGrid w:val="0"/>
              <w:jc w:val="center"/>
              <w:rPr>
                <w:rFonts w:cs="Arial"/>
                <w:b/>
                <w:sz w:val="20"/>
                <w:szCs w:val="20"/>
                <w:lang w:eastAsia="ar-SA"/>
              </w:rPr>
            </w:pPr>
            <w:r w:rsidRPr="00DC36EE">
              <w:rPr>
                <w:rFonts w:cs="Arial"/>
                <w:b/>
                <w:sz w:val="20"/>
                <w:szCs w:val="20"/>
                <w:lang w:eastAsia="ar-SA"/>
              </w:rPr>
              <w:t>%</w:t>
            </w:r>
          </w:p>
        </w:tc>
      </w:tr>
      <w:tr w:rsidR="002E4462" w:rsidRPr="00D04BD6" w14:paraId="6AF238AF" w14:textId="77777777" w:rsidTr="00D960E0">
        <w:trPr>
          <w:trHeight w:val="255"/>
          <w:jc w:val="center"/>
        </w:trPr>
        <w:tc>
          <w:tcPr>
            <w:tcW w:w="2160" w:type="dxa"/>
            <w:tcBorders>
              <w:left w:val="single" w:sz="4" w:space="0" w:color="000000"/>
              <w:bottom w:val="single" w:sz="4" w:space="0" w:color="000000"/>
            </w:tcBorders>
            <w:vAlign w:val="center"/>
          </w:tcPr>
          <w:p w14:paraId="3901D71F" w14:textId="77777777" w:rsidR="002E4462" w:rsidRPr="00DC36EE" w:rsidRDefault="002E4462" w:rsidP="000E3428">
            <w:pPr>
              <w:snapToGrid w:val="0"/>
              <w:rPr>
                <w:rFonts w:cs="Arial"/>
                <w:sz w:val="20"/>
                <w:szCs w:val="20"/>
                <w:lang w:eastAsia="ar-SA"/>
              </w:rPr>
            </w:pPr>
            <w:r w:rsidRPr="00DC36EE">
              <w:rPr>
                <w:rFonts w:cs="Arial"/>
                <w:sz w:val="20"/>
                <w:szCs w:val="20"/>
                <w:lang w:eastAsia="ar-SA"/>
              </w:rPr>
              <w:t>Connecticut</w:t>
            </w:r>
          </w:p>
        </w:tc>
        <w:tc>
          <w:tcPr>
            <w:tcW w:w="2160" w:type="dxa"/>
            <w:tcBorders>
              <w:top w:val="single" w:sz="4" w:space="0" w:color="auto"/>
              <w:left w:val="single" w:sz="4" w:space="0" w:color="auto"/>
              <w:bottom w:val="single" w:sz="4" w:space="0" w:color="auto"/>
              <w:right w:val="single" w:sz="8" w:space="0" w:color="auto"/>
            </w:tcBorders>
            <w:shd w:val="clear" w:color="auto" w:fill="auto"/>
            <w:vAlign w:val="center"/>
          </w:tcPr>
          <w:p w14:paraId="16A68A12" w14:textId="12C2DDF7" w:rsidR="002E4462" w:rsidRPr="00B94143" w:rsidRDefault="004363E4" w:rsidP="00D960E0">
            <w:pPr>
              <w:suppressAutoHyphens w:val="0"/>
              <w:jc w:val="right"/>
              <w:rPr>
                <w:rFonts w:cs="Arial"/>
                <w:sz w:val="20"/>
                <w:szCs w:val="20"/>
              </w:rPr>
            </w:pPr>
            <w:r>
              <w:rPr>
                <w:rFonts w:cs="Arial"/>
                <w:sz w:val="20"/>
                <w:szCs w:val="20"/>
              </w:rPr>
              <w:t>486,081</w:t>
            </w:r>
          </w:p>
        </w:tc>
        <w:tc>
          <w:tcPr>
            <w:tcW w:w="2160" w:type="dxa"/>
            <w:tcBorders>
              <w:top w:val="single" w:sz="4" w:space="0" w:color="000000"/>
              <w:left w:val="single" w:sz="4" w:space="0" w:color="000000"/>
              <w:bottom w:val="single" w:sz="4" w:space="0" w:color="000000"/>
              <w:right w:val="single" w:sz="4" w:space="0" w:color="000000"/>
            </w:tcBorders>
            <w:vAlign w:val="center"/>
          </w:tcPr>
          <w:p w14:paraId="0E0B84CC" w14:textId="4773E991" w:rsidR="002E4462" w:rsidRPr="000051D5" w:rsidRDefault="00B00B60" w:rsidP="00D960E0">
            <w:pPr>
              <w:suppressAutoHyphens w:val="0"/>
              <w:jc w:val="center"/>
              <w:rPr>
                <w:rFonts w:cs="Arial"/>
                <w:sz w:val="20"/>
                <w:szCs w:val="20"/>
              </w:rPr>
            </w:pPr>
            <w:r>
              <w:rPr>
                <w:rFonts w:cs="Arial"/>
                <w:sz w:val="20"/>
                <w:szCs w:val="20"/>
              </w:rPr>
              <w:t>4.3</w:t>
            </w:r>
            <w:r w:rsidR="002E4462" w:rsidRPr="000051D5">
              <w:rPr>
                <w:rFonts w:cs="Arial"/>
                <w:sz w:val="20"/>
                <w:szCs w:val="20"/>
              </w:rPr>
              <w:t>%</w:t>
            </w:r>
          </w:p>
        </w:tc>
      </w:tr>
      <w:tr w:rsidR="002E4462" w:rsidRPr="00D04BD6" w14:paraId="00036784" w14:textId="77777777" w:rsidTr="00D960E0">
        <w:trPr>
          <w:trHeight w:val="255"/>
          <w:jc w:val="center"/>
        </w:trPr>
        <w:tc>
          <w:tcPr>
            <w:tcW w:w="2160" w:type="dxa"/>
            <w:tcBorders>
              <w:left w:val="single" w:sz="4" w:space="0" w:color="000000"/>
              <w:bottom w:val="single" w:sz="4" w:space="0" w:color="000000"/>
            </w:tcBorders>
            <w:vAlign w:val="center"/>
          </w:tcPr>
          <w:p w14:paraId="697582B7" w14:textId="77777777" w:rsidR="002E4462" w:rsidRPr="00DC36EE" w:rsidRDefault="002E4462" w:rsidP="000E3428">
            <w:pPr>
              <w:snapToGrid w:val="0"/>
              <w:rPr>
                <w:rFonts w:cs="Arial"/>
                <w:sz w:val="20"/>
                <w:szCs w:val="20"/>
                <w:lang w:eastAsia="ar-SA"/>
              </w:rPr>
            </w:pPr>
            <w:r w:rsidRPr="00DC36EE">
              <w:rPr>
                <w:rFonts w:cs="Arial"/>
                <w:sz w:val="20"/>
                <w:szCs w:val="20"/>
                <w:lang w:eastAsia="ar-SA"/>
              </w:rPr>
              <w:t>Delaware</w:t>
            </w:r>
          </w:p>
        </w:tc>
        <w:tc>
          <w:tcPr>
            <w:tcW w:w="2160" w:type="dxa"/>
            <w:tcBorders>
              <w:top w:val="nil"/>
              <w:left w:val="single" w:sz="4" w:space="0" w:color="auto"/>
              <w:bottom w:val="single" w:sz="4" w:space="0" w:color="auto"/>
              <w:right w:val="single" w:sz="8" w:space="0" w:color="auto"/>
            </w:tcBorders>
            <w:shd w:val="clear" w:color="auto" w:fill="auto"/>
            <w:vAlign w:val="center"/>
          </w:tcPr>
          <w:p w14:paraId="5C248B1C" w14:textId="4A3A598F" w:rsidR="002E4462" w:rsidRPr="00B94143" w:rsidRDefault="004363E4" w:rsidP="00D960E0">
            <w:pPr>
              <w:jc w:val="right"/>
              <w:rPr>
                <w:rFonts w:cs="Arial"/>
                <w:sz w:val="20"/>
                <w:szCs w:val="20"/>
              </w:rPr>
            </w:pPr>
            <w:r>
              <w:rPr>
                <w:rFonts w:cs="Arial"/>
                <w:sz w:val="20"/>
                <w:szCs w:val="20"/>
              </w:rPr>
              <w:t>338,331</w:t>
            </w:r>
          </w:p>
        </w:tc>
        <w:tc>
          <w:tcPr>
            <w:tcW w:w="2160" w:type="dxa"/>
            <w:tcBorders>
              <w:top w:val="single" w:sz="4" w:space="0" w:color="000000"/>
              <w:left w:val="single" w:sz="4" w:space="0" w:color="000000"/>
              <w:bottom w:val="single" w:sz="4" w:space="0" w:color="000000"/>
              <w:right w:val="single" w:sz="4" w:space="0" w:color="000000"/>
            </w:tcBorders>
            <w:vAlign w:val="center"/>
          </w:tcPr>
          <w:p w14:paraId="00F988D8" w14:textId="180FBC1D" w:rsidR="002E4462" w:rsidRPr="000051D5" w:rsidRDefault="00B00B60" w:rsidP="00D960E0">
            <w:pPr>
              <w:suppressAutoHyphens w:val="0"/>
              <w:jc w:val="center"/>
              <w:rPr>
                <w:rFonts w:cs="Arial"/>
                <w:sz w:val="20"/>
                <w:szCs w:val="20"/>
              </w:rPr>
            </w:pPr>
            <w:r>
              <w:rPr>
                <w:rFonts w:cs="Arial"/>
                <w:sz w:val="20"/>
                <w:szCs w:val="20"/>
              </w:rPr>
              <w:t>3.0</w:t>
            </w:r>
            <w:r w:rsidR="002E4462" w:rsidRPr="000051D5">
              <w:rPr>
                <w:rFonts w:cs="Arial"/>
                <w:sz w:val="20"/>
                <w:szCs w:val="20"/>
              </w:rPr>
              <w:t>%</w:t>
            </w:r>
          </w:p>
        </w:tc>
      </w:tr>
      <w:tr w:rsidR="002E4462" w:rsidRPr="00D04BD6" w14:paraId="0BE00A58" w14:textId="77777777" w:rsidTr="00D960E0">
        <w:trPr>
          <w:trHeight w:val="255"/>
          <w:jc w:val="center"/>
        </w:trPr>
        <w:tc>
          <w:tcPr>
            <w:tcW w:w="2160" w:type="dxa"/>
            <w:tcBorders>
              <w:left w:val="single" w:sz="4" w:space="0" w:color="000000"/>
              <w:bottom w:val="single" w:sz="4" w:space="0" w:color="000000"/>
            </w:tcBorders>
            <w:vAlign w:val="center"/>
          </w:tcPr>
          <w:p w14:paraId="3DD4694F" w14:textId="77777777" w:rsidR="002E4462" w:rsidRPr="00DC36EE" w:rsidRDefault="002E4462" w:rsidP="000E3428">
            <w:pPr>
              <w:snapToGrid w:val="0"/>
              <w:rPr>
                <w:rFonts w:cs="Arial"/>
                <w:sz w:val="20"/>
                <w:szCs w:val="20"/>
                <w:lang w:eastAsia="ar-SA"/>
              </w:rPr>
            </w:pPr>
            <w:r w:rsidRPr="00DC36EE">
              <w:rPr>
                <w:rFonts w:cs="Arial"/>
                <w:sz w:val="20"/>
                <w:szCs w:val="20"/>
                <w:lang w:eastAsia="ar-SA"/>
              </w:rPr>
              <w:t>Maryland</w:t>
            </w:r>
          </w:p>
        </w:tc>
        <w:tc>
          <w:tcPr>
            <w:tcW w:w="2160" w:type="dxa"/>
            <w:tcBorders>
              <w:top w:val="nil"/>
              <w:left w:val="single" w:sz="4" w:space="0" w:color="auto"/>
              <w:bottom w:val="single" w:sz="4" w:space="0" w:color="auto"/>
              <w:right w:val="single" w:sz="8" w:space="0" w:color="auto"/>
            </w:tcBorders>
            <w:shd w:val="clear" w:color="auto" w:fill="auto"/>
            <w:vAlign w:val="center"/>
          </w:tcPr>
          <w:p w14:paraId="18D8BE2A" w14:textId="2B2634B1" w:rsidR="002E4462" w:rsidRPr="00B94143" w:rsidRDefault="004363E4" w:rsidP="00D960E0">
            <w:pPr>
              <w:suppressAutoHyphens w:val="0"/>
              <w:jc w:val="right"/>
              <w:rPr>
                <w:rFonts w:cs="Arial"/>
                <w:sz w:val="20"/>
                <w:szCs w:val="20"/>
              </w:rPr>
            </w:pPr>
            <w:r>
              <w:rPr>
                <w:rFonts w:cs="Arial"/>
                <w:sz w:val="20"/>
                <w:szCs w:val="20"/>
              </w:rPr>
              <w:t>1,679,027</w:t>
            </w:r>
          </w:p>
        </w:tc>
        <w:tc>
          <w:tcPr>
            <w:tcW w:w="2160" w:type="dxa"/>
            <w:tcBorders>
              <w:top w:val="single" w:sz="4" w:space="0" w:color="000000"/>
              <w:left w:val="single" w:sz="4" w:space="0" w:color="000000"/>
              <w:bottom w:val="single" w:sz="4" w:space="0" w:color="000000"/>
              <w:right w:val="single" w:sz="4" w:space="0" w:color="000000"/>
            </w:tcBorders>
            <w:vAlign w:val="center"/>
          </w:tcPr>
          <w:p w14:paraId="4E040927" w14:textId="3DD4736C" w:rsidR="002E4462" w:rsidRPr="000051D5" w:rsidRDefault="00B00B60" w:rsidP="00D960E0">
            <w:pPr>
              <w:suppressAutoHyphens w:val="0"/>
              <w:jc w:val="center"/>
              <w:rPr>
                <w:rFonts w:cs="Arial"/>
                <w:sz w:val="20"/>
                <w:szCs w:val="20"/>
              </w:rPr>
            </w:pPr>
            <w:r>
              <w:rPr>
                <w:rFonts w:cs="Arial"/>
                <w:sz w:val="20"/>
                <w:szCs w:val="20"/>
              </w:rPr>
              <w:t>14.8</w:t>
            </w:r>
            <w:r w:rsidR="002E4462" w:rsidRPr="000051D5">
              <w:rPr>
                <w:rFonts w:cs="Arial"/>
                <w:sz w:val="20"/>
                <w:szCs w:val="20"/>
              </w:rPr>
              <w:t>%</w:t>
            </w:r>
          </w:p>
        </w:tc>
      </w:tr>
      <w:tr w:rsidR="002E4462" w:rsidRPr="00D04BD6" w14:paraId="2DE7D2AF" w14:textId="77777777" w:rsidTr="00D960E0">
        <w:trPr>
          <w:trHeight w:val="255"/>
          <w:jc w:val="center"/>
        </w:trPr>
        <w:tc>
          <w:tcPr>
            <w:tcW w:w="2160" w:type="dxa"/>
            <w:tcBorders>
              <w:left w:val="single" w:sz="4" w:space="0" w:color="000000"/>
              <w:bottom w:val="single" w:sz="4" w:space="0" w:color="000000"/>
            </w:tcBorders>
            <w:vAlign w:val="center"/>
          </w:tcPr>
          <w:p w14:paraId="2CF97809" w14:textId="77777777" w:rsidR="002E4462" w:rsidRPr="00DC36EE" w:rsidRDefault="002E4462" w:rsidP="000E3428">
            <w:pPr>
              <w:snapToGrid w:val="0"/>
              <w:rPr>
                <w:rFonts w:cs="Arial"/>
                <w:sz w:val="20"/>
                <w:szCs w:val="20"/>
                <w:lang w:eastAsia="ar-SA"/>
              </w:rPr>
            </w:pPr>
            <w:r w:rsidRPr="00DC36EE">
              <w:rPr>
                <w:rFonts w:cs="Arial"/>
                <w:sz w:val="20"/>
                <w:szCs w:val="20"/>
                <w:lang w:eastAsia="ar-SA"/>
              </w:rPr>
              <w:t>Massachusetts</w:t>
            </w:r>
          </w:p>
        </w:tc>
        <w:tc>
          <w:tcPr>
            <w:tcW w:w="2160" w:type="dxa"/>
            <w:tcBorders>
              <w:top w:val="nil"/>
              <w:left w:val="single" w:sz="4" w:space="0" w:color="auto"/>
              <w:bottom w:val="single" w:sz="4" w:space="0" w:color="auto"/>
              <w:right w:val="single" w:sz="8" w:space="0" w:color="auto"/>
            </w:tcBorders>
            <w:shd w:val="clear" w:color="auto" w:fill="auto"/>
            <w:vAlign w:val="center"/>
          </w:tcPr>
          <w:p w14:paraId="797EAF3B" w14:textId="5A1C51DB" w:rsidR="002E4462" w:rsidRPr="00B94143" w:rsidRDefault="004363E4" w:rsidP="00D960E0">
            <w:pPr>
              <w:suppressAutoHyphens w:val="0"/>
              <w:jc w:val="right"/>
              <w:rPr>
                <w:rFonts w:cs="Arial"/>
                <w:sz w:val="20"/>
                <w:szCs w:val="20"/>
              </w:rPr>
            </w:pPr>
            <w:r>
              <w:rPr>
                <w:rFonts w:cs="Arial"/>
                <w:sz w:val="20"/>
                <w:szCs w:val="20"/>
              </w:rPr>
              <w:t>1,194,436</w:t>
            </w:r>
          </w:p>
        </w:tc>
        <w:tc>
          <w:tcPr>
            <w:tcW w:w="2160" w:type="dxa"/>
            <w:tcBorders>
              <w:top w:val="single" w:sz="4" w:space="0" w:color="000000"/>
              <w:left w:val="single" w:sz="4" w:space="0" w:color="000000"/>
              <w:bottom w:val="single" w:sz="4" w:space="0" w:color="000000"/>
              <w:right w:val="single" w:sz="4" w:space="0" w:color="000000"/>
            </w:tcBorders>
            <w:vAlign w:val="center"/>
          </w:tcPr>
          <w:p w14:paraId="0C1572F5" w14:textId="37E71482" w:rsidR="002E4462" w:rsidRPr="000051D5" w:rsidRDefault="00B00B60" w:rsidP="00D960E0">
            <w:pPr>
              <w:suppressAutoHyphens w:val="0"/>
              <w:jc w:val="center"/>
              <w:rPr>
                <w:rFonts w:cs="Arial"/>
                <w:sz w:val="20"/>
                <w:szCs w:val="20"/>
              </w:rPr>
            </w:pPr>
            <w:r>
              <w:rPr>
                <w:rFonts w:cs="Arial"/>
                <w:sz w:val="20"/>
                <w:szCs w:val="20"/>
              </w:rPr>
              <w:t>10.6</w:t>
            </w:r>
            <w:r w:rsidR="002E4462" w:rsidRPr="000051D5">
              <w:rPr>
                <w:rFonts w:cs="Arial"/>
                <w:sz w:val="20"/>
                <w:szCs w:val="20"/>
              </w:rPr>
              <w:t>%</w:t>
            </w:r>
          </w:p>
        </w:tc>
      </w:tr>
      <w:tr w:rsidR="002E4462" w:rsidRPr="00D04BD6" w14:paraId="667EB293" w14:textId="77777777" w:rsidTr="00D960E0">
        <w:trPr>
          <w:trHeight w:val="255"/>
          <w:jc w:val="center"/>
        </w:trPr>
        <w:tc>
          <w:tcPr>
            <w:tcW w:w="2160" w:type="dxa"/>
            <w:tcBorders>
              <w:left w:val="single" w:sz="4" w:space="0" w:color="000000"/>
              <w:bottom w:val="single" w:sz="4" w:space="0" w:color="000000"/>
            </w:tcBorders>
            <w:vAlign w:val="center"/>
          </w:tcPr>
          <w:p w14:paraId="7A09B931" w14:textId="77777777" w:rsidR="002E4462" w:rsidRPr="00DC36EE" w:rsidRDefault="002E4462" w:rsidP="000E3428">
            <w:pPr>
              <w:snapToGrid w:val="0"/>
              <w:rPr>
                <w:rFonts w:cs="Arial"/>
                <w:sz w:val="20"/>
                <w:szCs w:val="20"/>
                <w:lang w:eastAsia="ar-SA"/>
              </w:rPr>
            </w:pPr>
            <w:r>
              <w:rPr>
                <w:rFonts w:cs="Arial"/>
                <w:sz w:val="20"/>
                <w:szCs w:val="20"/>
                <w:lang w:eastAsia="ar-SA"/>
              </w:rPr>
              <w:t>New Jersey</w:t>
            </w:r>
          </w:p>
        </w:tc>
        <w:tc>
          <w:tcPr>
            <w:tcW w:w="2160" w:type="dxa"/>
            <w:tcBorders>
              <w:top w:val="nil"/>
              <w:left w:val="single" w:sz="4" w:space="0" w:color="auto"/>
              <w:bottom w:val="single" w:sz="4" w:space="0" w:color="auto"/>
              <w:right w:val="single" w:sz="8" w:space="0" w:color="auto"/>
            </w:tcBorders>
            <w:shd w:val="clear" w:color="auto" w:fill="auto"/>
            <w:vAlign w:val="center"/>
          </w:tcPr>
          <w:p w14:paraId="6212946B" w14:textId="27FEB454" w:rsidR="002E4462" w:rsidRPr="00B94143" w:rsidRDefault="004363E4" w:rsidP="00D960E0">
            <w:pPr>
              <w:suppressAutoHyphens w:val="0"/>
              <w:jc w:val="right"/>
              <w:rPr>
                <w:rFonts w:cs="Arial"/>
                <w:sz w:val="20"/>
                <w:szCs w:val="20"/>
              </w:rPr>
            </w:pPr>
            <w:r>
              <w:rPr>
                <w:rFonts w:cs="Arial"/>
                <w:sz w:val="20"/>
                <w:szCs w:val="20"/>
              </w:rPr>
              <w:t>1,746,000</w:t>
            </w:r>
          </w:p>
        </w:tc>
        <w:tc>
          <w:tcPr>
            <w:tcW w:w="2160" w:type="dxa"/>
            <w:tcBorders>
              <w:top w:val="single" w:sz="4" w:space="0" w:color="000000"/>
              <w:left w:val="single" w:sz="4" w:space="0" w:color="000000"/>
              <w:bottom w:val="single" w:sz="4" w:space="0" w:color="000000"/>
              <w:right w:val="single" w:sz="4" w:space="0" w:color="000000"/>
            </w:tcBorders>
            <w:vAlign w:val="center"/>
          </w:tcPr>
          <w:p w14:paraId="7DD4C461" w14:textId="7618AF08" w:rsidR="002E4462" w:rsidRPr="000051D5" w:rsidRDefault="00B00B60" w:rsidP="00D960E0">
            <w:pPr>
              <w:suppressAutoHyphens w:val="0"/>
              <w:jc w:val="center"/>
              <w:rPr>
                <w:rFonts w:cs="Arial"/>
                <w:sz w:val="20"/>
                <w:szCs w:val="20"/>
              </w:rPr>
            </w:pPr>
            <w:r>
              <w:rPr>
                <w:rFonts w:cs="Arial"/>
                <w:sz w:val="20"/>
                <w:szCs w:val="20"/>
              </w:rPr>
              <w:t>15.4</w:t>
            </w:r>
            <w:r w:rsidR="002E4462" w:rsidRPr="000051D5">
              <w:rPr>
                <w:rFonts w:cs="Arial"/>
                <w:sz w:val="20"/>
                <w:szCs w:val="20"/>
              </w:rPr>
              <w:t>%</w:t>
            </w:r>
          </w:p>
        </w:tc>
      </w:tr>
      <w:tr w:rsidR="002E4462" w:rsidRPr="00D04BD6" w14:paraId="102412EE" w14:textId="77777777" w:rsidTr="00D960E0">
        <w:trPr>
          <w:trHeight w:val="255"/>
          <w:jc w:val="center"/>
        </w:trPr>
        <w:tc>
          <w:tcPr>
            <w:tcW w:w="2160" w:type="dxa"/>
            <w:tcBorders>
              <w:left w:val="single" w:sz="4" w:space="0" w:color="000000"/>
              <w:bottom w:val="single" w:sz="4" w:space="0" w:color="000000"/>
            </w:tcBorders>
            <w:vAlign w:val="center"/>
          </w:tcPr>
          <w:p w14:paraId="25959CA0" w14:textId="77777777" w:rsidR="002E4462" w:rsidRPr="00DC36EE" w:rsidRDefault="002E4462" w:rsidP="000E3428">
            <w:pPr>
              <w:snapToGrid w:val="0"/>
              <w:rPr>
                <w:rFonts w:cs="Arial"/>
                <w:sz w:val="20"/>
                <w:szCs w:val="20"/>
                <w:lang w:eastAsia="ar-SA"/>
              </w:rPr>
            </w:pPr>
            <w:r w:rsidRPr="00DC36EE">
              <w:rPr>
                <w:rFonts w:cs="Arial"/>
                <w:sz w:val="20"/>
                <w:szCs w:val="20"/>
                <w:lang w:eastAsia="ar-SA"/>
              </w:rPr>
              <w:t>New York</w:t>
            </w:r>
          </w:p>
        </w:tc>
        <w:tc>
          <w:tcPr>
            <w:tcW w:w="2160" w:type="dxa"/>
            <w:tcBorders>
              <w:top w:val="nil"/>
              <w:left w:val="single" w:sz="4" w:space="0" w:color="auto"/>
              <w:bottom w:val="single" w:sz="4" w:space="0" w:color="auto"/>
              <w:right w:val="single" w:sz="8" w:space="0" w:color="auto"/>
            </w:tcBorders>
            <w:shd w:val="clear" w:color="auto" w:fill="auto"/>
            <w:vAlign w:val="center"/>
          </w:tcPr>
          <w:p w14:paraId="77A67D30" w14:textId="754B303F" w:rsidR="002E4462" w:rsidRPr="00B94143" w:rsidRDefault="004363E4" w:rsidP="00D960E0">
            <w:pPr>
              <w:suppressAutoHyphens w:val="0"/>
              <w:jc w:val="right"/>
              <w:rPr>
                <w:rFonts w:cs="Arial"/>
                <w:sz w:val="20"/>
                <w:szCs w:val="20"/>
              </w:rPr>
            </w:pPr>
            <w:r>
              <w:rPr>
                <w:rFonts w:cs="Arial"/>
                <w:sz w:val="20"/>
                <w:szCs w:val="20"/>
              </w:rPr>
              <w:t>2,905,627</w:t>
            </w:r>
          </w:p>
        </w:tc>
        <w:tc>
          <w:tcPr>
            <w:tcW w:w="2160" w:type="dxa"/>
            <w:tcBorders>
              <w:top w:val="single" w:sz="4" w:space="0" w:color="000000"/>
              <w:left w:val="single" w:sz="4" w:space="0" w:color="000000"/>
              <w:bottom w:val="single" w:sz="4" w:space="0" w:color="000000"/>
              <w:right w:val="single" w:sz="4" w:space="0" w:color="000000"/>
            </w:tcBorders>
            <w:vAlign w:val="center"/>
          </w:tcPr>
          <w:p w14:paraId="491D9D30" w14:textId="76314692" w:rsidR="002E4462" w:rsidRPr="000051D5" w:rsidRDefault="00B00B60" w:rsidP="00D960E0">
            <w:pPr>
              <w:suppressAutoHyphens w:val="0"/>
              <w:jc w:val="center"/>
              <w:rPr>
                <w:rFonts w:cs="Arial"/>
                <w:sz w:val="20"/>
                <w:szCs w:val="20"/>
              </w:rPr>
            </w:pPr>
            <w:r>
              <w:rPr>
                <w:rFonts w:cs="Arial"/>
                <w:sz w:val="20"/>
                <w:szCs w:val="20"/>
              </w:rPr>
              <w:t>25.7</w:t>
            </w:r>
            <w:r w:rsidR="002E4462" w:rsidRPr="000051D5">
              <w:rPr>
                <w:rFonts w:cs="Arial"/>
                <w:sz w:val="20"/>
                <w:szCs w:val="20"/>
              </w:rPr>
              <w:t>%</w:t>
            </w:r>
          </w:p>
        </w:tc>
      </w:tr>
      <w:tr w:rsidR="002E4462" w:rsidRPr="00D04BD6" w14:paraId="2F024906" w14:textId="77777777" w:rsidTr="00D960E0">
        <w:trPr>
          <w:trHeight w:val="255"/>
          <w:jc w:val="center"/>
        </w:trPr>
        <w:tc>
          <w:tcPr>
            <w:tcW w:w="2160" w:type="dxa"/>
            <w:tcBorders>
              <w:left w:val="single" w:sz="4" w:space="0" w:color="000000"/>
              <w:bottom w:val="single" w:sz="4" w:space="0" w:color="000000"/>
            </w:tcBorders>
            <w:vAlign w:val="center"/>
          </w:tcPr>
          <w:p w14:paraId="52F6FBCB" w14:textId="77777777" w:rsidR="002E4462" w:rsidRPr="00DC36EE" w:rsidRDefault="002E4462" w:rsidP="000E3428">
            <w:pPr>
              <w:snapToGrid w:val="0"/>
              <w:rPr>
                <w:rFonts w:cs="Arial"/>
                <w:sz w:val="20"/>
                <w:szCs w:val="20"/>
                <w:lang w:eastAsia="ar-SA"/>
              </w:rPr>
            </w:pPr>
            <w:r w:rsidRPr="00DC36EE">
              <w:rPr>
                <w:rFonts w:cs="Arial"/>
                <w:sz w:val="20"/>
                <w:szCs w:val="20"/>
                <w:lang w:eastAsia="ar-SA"/>
              </w:rPr>
              <w:t>Rhode Island</w:t>
            </w:r>
          </w:p>
        </w:tc>
        <w:tc>
          <w:tcPr>
            <w:tcW w:w="2160" w:type="dxa"/>
            <w:tcBorders>
              <w:top w:val="nil"/>
              <w:left w:val="single" w:sz="4" w:space="0" w:color="auto"/>
              <w:bottom w:val="single" w:sz="4" w:space="0" w:color="auto"/>
              <w:right w:val="single" w:sz="8" w:space="0" w:color="auto"/>
            </w:tcBorders>
            <w:shd w:val="clear" w:color="auto" w:fill="auto"/>
            <w:vAlign w:val="center"/>
          </w:tcPr>
          <w:p w14:paraId="68267196" w14:textId="0B80E3F1" w:rsidR="002E4462" w:rsidRPr="00B94143" w:rsidRDefault="004363E4" w:rsidP="00D960E0">
            <w:pPr>
              <w:suppressAutoHyphens w:val="0"/>
              <w:jc w:val="right"/>
              <w:rPr>
                <w:rFonts w:cs="Arial"/>
                <w:sz w:val="20"/>
                <w:szCs w:val="20"/>
              </w:rPr>
            </w:pPr>
            <w:r>
              <w:rPr>
                <w:rFonts w:cs="Arial"/>
                <w:sz w:val="20"/>
                <w:szCs w:val="20"/>
              </w:rPr>
              <w:t>187,768</w:t>
            </w:r>
          </w:p>
        </w:tc>
        <w:tc>
          <w:tcPr>
            <w:tcW w:w="2160" w:type="dxa"/>
            <w:tcBorders>
              <w:top w:val="single" w:sz="4" w:space="0" w:color="000000"/>
              <w:left w:val="single" w:sz="4" w:space="0" w:color="000000"/>
              <w:bottom w:val="single" w:sz="4" w:space="0" w:color="000000"/>
              <w:right w:val="single" w:sz="4" w:space="0" w:color="000000"/>
            </w:tcBorders>
            <w:vAlign w:val="center"/>
          </w:tcPr>
          <w:p w14:paraId="25E07557" w14:textId="43450663" w:rsidR="002E4462" w:rsidRPr="000051D5" w:rsidRDefault="00B00B60" w:rsidP="00D960E0">
            <w:pPr>
              <w:suppressAutoHyphens w:val="0"/>
              <w:jc w:val="center"/>
              <w:rPr>
                <w:rFonts w:cs="Arial"/>
                <w:sz w:val="20"/>
                <w:szCs w:val="20"/>
              </w:rPr>
            </w:pPr>
            <w:r>
              <w:rPr>
                <w:rFonts w:cs="Arial"/>
                <w:sz w:val="20"/>
                <w:szCs w:val="20"/>
              </w:rPr>
              <w:t>1.7</w:t>
            </w:r>
            <w:r w:rsidR="002E4462" w:rsidRPr="000051D5">
              <w:rPr>
                <w:rFonts w:cs="Arial"/>
                <w:sz w:val="20"/>
                <w:szCs w:val="20"/>
              </w:rPr>
              <w:t>%</w:t>
            </w:r>
          </w:p>
        </w:tc>
      </w:tr>
      <w:tr w:rsidR="002E4462" w:rsidRPr="00D04BD6" w14:paraId="74FE44B6" w14:textId="77777777" w:rsidTr="00D960E0">
        <w:trPr>
          <w:trHeight w:val="270"/>
          <w:jc w:val="center"/>
        </w:trPr>
        <w:tc>
          <w:tcPr>
            <w:tcW w:w="2160" w:type="dxa"/>
            <w:tcBorders>
              <w:left w:val="single" w:sz="4" w:space="0" w:color="000000"/>
              <w:bottom w:val="single" w:sz="4" w:space="0" w:color="000000"/>
            </w:tcBorders>
            <w:vAlign w:val="center"/>
          </w:tcPr>
          <w:p w14:paraId="05B82A6C" w14:textId="77777777" w:rsidR="002E4462" w:rsidRPr="00DC36EE" w:rsidRDefault="002E4462" w:rsidP="000E3428">
            <w:pPr>
              <w:snapToGrid w:val="0"/>
              <w:rPr>
                <w:rFonts w:cs="Arial"/>
                <w:sz w:val="20"/>
                <w:szCs w:val="20"/>
                <w:lang w:eastAsia="ar-SA"/>
              </w:rPr>
            </w:pPr>
            <w:r w:rsidRPr="00DC36EE">
              <w:rPr>
                <w:rFonts w:cs="Arial"/>
                <w:sz w:val="20"/>
                <w:szCs w:val="20"/>
                <w:lang w:eastAsia="ar-SA"/>
              </w:rPr>
              <w:t>Vermont</w:t>
            </w:r>
          </w:p>
        </w:tc>
        <w:tc>
          <w:tcPr>
            <w:tcW w:w="2160" w:type="dxa"/>
            <w:tcBorders>
              <w:top w:val="nil"/>
              <w:left w:val="single" w:sz="4" w:space="0" w:color="auto"/>
              <w:bottom w:val="single" w:sz="4" w:space="0" w:color="auto"/>
              <w:right w:val="single" w:sz="8" w:space="0" w:color="auto"/>
            </w:tcBorders>
            <w:shd w:val="clear" w:color="auto" w:fill="auto"/>
            <w:vAlign w:val="center"/>
          </w:tcPr>
          <w:p w14:paraId="05403067" w14:textId="1E978459" w:rsidR="002E4462" w:rsidRPr="00B94143" w:rsidRDefault="004363E4" w:rsidP="00D960E0">
            <w:pPr>
              <w:suppressAutoHyphens w:val="0"/>
              <w:jc w:val="right"/>
              <w:rPr>
                <w:rFonts w:cs="Arial"/>
                <w:sz w:val="20"/>
                <w:szCs w:val="20"/>
              </w:rPr>
            </w:pPr>
            <w:r>
              <w:rPr>
                <w:rFonts w:cs="Arial"/>
                <w:sz w:val="20"/>
                <w:szCs w:val="20"/>
              </w:rPr>
              <w:t>54,063</w:t>
            </w:r>
          </w:p>
        </w:tc>
        <w:tc>
          <w:tcPr>
            <w:tcW w:w="2160" w:type="dxa"/>
            <w:tcBorders>
              <w:top w:val="single" w:sz="4" w:space="0" w:color="000000"/>
              <w:left w:val="single" w:sz="4" w:space="0" w:color="000000"/>
              <w:bottom w:val="single" w:sz="4" w:space="0" w:color="000000"/>
              <w:right w:val="single" w:sz="4" w:space="0" w:color="000000"/>
            </w:tcBorders>
            <w:vAlign w:val="center"/>
          </w:tcPr>
          <w:p w14:paraId="0A8D979E" w14:textId="1E32886F" w:rsidR="002E4462" w:rsidRPr="000051D5" w:rsidRDefault="00B00B60" w:rsidP="00D960E0">
            <w:pPr>
              <w:suppressAutoHyphens w:val="0"/>
              <w:jc w:val="center"/>
              <w:rPr>
                <w:rFonts w:cs="Arial"/>
                <w:sz w:val="20"/>
                <w:szCs w:val="20"/>
              </w:rPr>
            </w:pPr>
            <w:r>
              <w:rPr>
                <w:rFonts w:cs="Arial"/>
                <w:sz w:val="20"/>
                <w:szCs w:val="20"/>
              </w:rPr>
              <w:t>0.5</w:t>
            </w:r>
            <w:r w:rsidR="002E4462" w:rsidRPr="000051D5">
              <w:rPr>
                <w:rFonts w:cs="Arial"/>
                <w:sz w:val="20"/>
                <w:szCs w:val="20"/>
              </w:rPr>
              <w:t>%</w:t>
            </w:r>
          </w:p>
        </w:tc>
      </w:tr>
      <w:tr w:rsidR="002E4462" w:rsidRPr="00D04BD6" w14:paraId="681D961D" w14:textId="77777777" w:rsidTr="00D960E0">
        <w:trPr>
          <w:trHeight w:val="270"/>
          <w:jc w:val="center"/>
        </w:trPr>
        <w:tc>
          <w:tcPr>
            <w:tcW w:w="2160" w:type="dxa"/>
            <w:tcBorders>
              <w:left w:val="single" w:sz="4" w:space="0" w:color="000000"/>
              <w:bottom w:val="single" w:sz="4" w:space="0" w:color="000000"/>
            </w:tcBorders>
            <w:vAlign w:val="center"/>
          </w:tcPr>
          <w:p w14:paraId="599F02C9" w14:textId="77777777" w:rsidR="002E4462" w:rsidRPr="00DC36EE" w:rsidRDefault="002E4462" w:rsidP="000E3428">
            <w:pPr>
              <w:snapToGrid w:val="0"/>
              <w:rPr>
                <w:rFonts w:cs="Arial"/>
                <w:sz w:val="20"/>
                <w:szCs w:val="20"/>
                <w:lang w:eastAsia="ar-SA"/>
              </w:rPr>
            </w:pPr>
            <w:r>
              <w:rPr>
                <w:rFonts w:cs="Arial"/>
                <w:sz w:val="20"/>
                <w:szCs w:val="20"/>
                <w:lang w:eastAsia="ar-SA"/>
              </w:rPr>
              <w:t>Virginia</w:t>
            </w:r>
          </w:p>
        </w:tc>
        <w:tc>
          <w:tcPr>
            <w:tcW w:w="2160" w:type="dxa"/>
            <w:tcBorders>
              <w:top w:val="nil"/>
              <w:left w:val="single" w:sz="4" w:space="0" w:color="auto"/>
              <w:bottom w:val="single" w:sz="4" w:space="0" w:color="auto"/>
              <w:right w:val="single" w:sz="8" w:space="0" w:color="auto"/>
            </w:tcBorders>
            <w:shd w:val="clear" w:color="auto" w:fill="auto"/>
            <w:vAlign w:val="center"/>
          </w:tcPr>
          <w:p w14:paraId="443ABED9" w14:textId="063C2CAC" w:rsidR="002E4462" w:rsidRDefault="004363E4" w:rsidP="00D960E0">
            <w:pPr>
              <w:suppressAutoHyphens w:val="0"/>
              <w:jc w:val="right"/>
              <w:rPr>
                <w:rFonts w:cs="Arial"/>
                <w:sz w:val="20"/>
                <w:szCs w:val="20"/>
              </w:rPr>
            </w:pPr>
            <w:r>
              <w:rPr>
                <w:rFonts w:cs="Arial"/>
                <w:sz w:val="20"/>
                <w:szCs w:val="20"/>
              </w:rPr>
              <w:t>2,716,000</w:t>
            </w:r>
          </w:p>
        </w:tc>
        <w:tc>
          <w:tcPr>
            <w:tcW w:w="2160" w:type="dxa"/>
            <w:tcBorders>
              <w:top w:val="single" w:sz="4" w:space="0" w:color="000000"/>
              <w:left w:val="single" w:sz="4" w:space="0" w:color="000000"/>
              <w:bottom w:val="single" w:sz="4" w:space="0" w:color="000000"/>
              <w:right w:val="single" w:sz="4" w:space="0" w:color="000000"/>
            </w:tcBorders>
            <w:vAlign w:val="center"/>
          </w:tcPr>
          <w:p w14:paraId="1CB85EE7" w14:textId="02B71E57" w:rsidR="002E4462" w:rsidRDefault="00B00B60" w:rsidP="00D960E0">
            <w:pPr>
              <w:suppressAutoHyphens w:val="0"/>
              <w:jc w:val="center"/>
              <w:rPr>
                <w:rFonts w:cs="Arial"/>
                <w:sz w:val="20"/>
                <w:szCs w:val="20"/>
              </w:rPr>
            </w:pPr>
            <w:r>
              <w:rPr>
                <w:rFonts w:cs="Arial"/>
                <w:sz w:val="20"/>
                <w:szCs w:val="20"/>
              </w:rPr>
              <w:t>24.0</w:t>
            </w:r>
            <w:r w:rsidR="00744FFF">
              <w:rPr>
                <w:rFonts w:cs="Arial"/>
                <w:sz w:val="20"/>
                <w:szCs w:val="20"/>
              </w:rPr>
              <w:t>%</w:t>
            </w:r>
          </w:p>
        </w:tc>
      </w:tr>
      <w:tr w:rsidR="002E4462" w:rsidRPr="00B94143" w14:paraId="30255872" w14:textId="77777777" w:rsidTr="00D960E0">
        <w:trPr>
          <w:trHeight w:val="270"/>
          <w:jc w:val="center"/>
        </w:trPr>
        <w:tc>
          <w:tcPr>
            <w:tcW w:w="2160" w:type="dxa"/>
            <w:tcBorders>
              <w:left w:val="single" w:sz="4" w:space="0" w:color="000000"/>
              <w:bottom w:val="single" w:sz="4" w:space="0" w:color="000000"/>
            </w:tcBorders>
            <w:vAlign w:val="center"/>
          </w:tcPr>
          <w:p w14:paraId="5214BA57" w14:textId="77777777" w:rsidR="002E4462" w:rsidRPr="00DC36EE" w:rsidRDefault="002E4462" w:rsidP="000E3428">
            <w:pPr>
              <w:snapToGrid w:val="0"/>
              <w:rPr>
                <w:rFonts w:cs="Arial"/>
                <w:b/>
                <w:sz w:val="20"/>
                <w:szCs w:val="20"/>
                <w:lang w:eastAsia="ar-SA"/>
              </w:rPr>
            </w:pPr>
            <w:r w:rsidRPr="00DC36EE">
              <w:rPr>
                <w:rFonts w:cs="Arial"/>
                <w:b/>
                <w:sz w:val="20"/>
                <w:szCs w:val="20"/>
                <w:lang w:eastAsia="ar-SA"/>
              </w:rPr>
              <w:t>Total</w:t>
            </w:r>
          </w:p>
        </w:tc>
        <w:tc>
          <w:tcPr>
            <w:tcW w:w="2160" w:type="dxa"/>
            <w:tcBorders>
              <w:top w:val="single" w:sz="4" w:space="0" w:color="auto"/>
              <w:left w:val="single" w:sz="4" w:space="0" w:color="auto"/>
              <w:bottom w:val="single" w:sz="4" w:space="0" w:color="auto"/>
              <w:right w:val="single" w:sz="8" w:space="0" w:color="auto"/>
            </w:tcBorders>
            <w:shd w:val="clear" w:color="auto" w:fill="auto"/>
            <w:vAlign w:val="center"/>
          </w:tcPr>
          <w:p w14:paraId="003D735A" w14:textId="5A43118D" w:rsidR="002E4462" w:rsidRPr="00D3078F" w:rsidRDefault="004363E4" w:rsidP="00D960E0">
            <w:pPr>
              <w:suppressAutoHyphens w:val="0"/>
              <w:jc w:val="right"/>
              <w:rPr>
                <w:rFonts w:cs="Arial"/>
                <w:b/>
                <w:bCs/>
                <w:sz w:val="20"/>
                <w:szCs w:val="20"/>
              </w:rPr>
            </w:pPr>
            <w:r>
              <w:rPr>
                <w:rFonts w:cs="Arial"/>
                <w:b/>
                <w:bCs/>
                <w:sz w:val="20"/>
                <w:szCs w:val="20"/>
              </w:rPr>
              <w:t>11,307,333</w:t>
            </w:r>
          </w:p>
        </w:tc>
        <w:tc>
          <w:tcPr>
            <w:tcW w:w="2160" w:type="dxa"/>
            <w:tcBorders>
              <w:top w:val="single" w:sz="4" w:space="0" w:color="000000"/>
              <w:left w:val="single" w:sz="4" w:space="0" w:color="000000"/>
              <w:bottom w:val="single" w:sz="4" w:space="0" w:color="000000"/>
              <w:right w:val="single" w:sz="4" w:space="0" w:color="000000"/>
            </w:tcBorders>
            <w:vAlign w:val="center"/>
          </w:tcPr>
          <w:p w14:paraId="507EEBB5" w14:textId="77777777" w:rsidR="002E4462" w:rsidRPr="000051D5" w:rsidRDefault="002E4462" w:rsidP="00D960E0">
            <w:pPr>
              <w:suppressAutoHyphens w:val="0"/>
              <w:jc w:val="center"/>
              <w:rPr>
                <w:rFonts w:cs="Arial"/>
                <w:b/>
                <w:sz w:val="20"/>
                <w:szCs w:val="20"/>
              </w:rPr>
            </w:pPr>
            <w:r w:rsidRPr="000051D5">
              <w:rPr>
                <w:rFonts w:cs="Arial"/>
                <w:b/>
                <w:sz w:val="20"/>
                <w:szCs w:val="20"/>
              </w:rPr>
              <w:t>100.0%</w:t>
            </w:r>
          </w:p>
        </w:tc>
      </w:tr>
    </w:tbl>
    <w:p w14:paraId="49A957BA" w14:textId="19FBEA47" w:rsidR="007C25F8" w:rsidRDefault="00C25E4F" w:rsidP="00301C67">
      <w:pPr>
        <w:spacing w:after="120"/>
        <w:rPr>
          <w:rFonts w:cs="Arial"/>
        </w:rPr>
      </w:pPr>
      <w:bookmarkStart w:id="24" w:name="_Ref55210096"/>
      <w:r>
        <w:br/>
      </w:r>
      <w:bookmarkEnd w:id="24"/>
      <w:r w:rsidR="0063442E" w:rsidRPr="00B94143">
        <w:rPr>
          <w:rFonts w:cs="Arial"/>
        </w:rPr>
        <w:fldChar w:fldCharType="begin"/>
      </w:r>
      <w:r w:rsidR="0063442E" w:rsidRPr="00B94143">
        <w:rPr>
          <w:rFonts w:cs="Arial"/>
        </w:rPr>
        <w:instrText xml:space="preserve"> REF _Ref368477142 \h  \* MERGEFORMAT </w:instrText>
      </w:r>
      <w:r w:rsidR="0063442E" w:rsidRPr="00B94143">
        <w:rPr>
          <w:rFonts w:cs="Arial"/>
        </w:rPr>
      </w:r>
      <w:r w:rsidR="0063442E" w:rsidRPr="00B94143">
        <w:rPr>
          <w:rFonts w:cs="Arial"/>
        </w:rPr>
        <w:fldChar w:fldCharType="separate"/>
      </w:r>
      <w:r w:rsidR="002E11F7" w:rsidRPr="002E11F7">
        <w:rPr>
          <w:rFonts w:cs="Arial"/>
        </w:rPr>
        <w:t xml:space="preserve">Table </w:t>
      </w:r>
      <w:r w:rsidR="002E11F7">
        <w:rPr>
          <w:noProof/>
        </w:rPr>
        <w:t>4</w:t>
      </w:r>
      <w:r w:rsidR="0063442E" w:rsidRPr="00B94143">
        <w:rPr>
          <w:rFonts w:cs="Arial"/>
        </w:rPr>
        <w:fldChar w:fldCharType="end"/>
      </w:r>
      <w:r w:rsidR="0063442E" w:rsidRPr="00B94143">
        <w:rPr>
          <w:rFonts w:cs="Arial"/>
        </w:rPr>
        <w:t xml:space="preserve"> presents the </w:t>
      </w:r>
      <w:r w:rsidR="00FE3436">
        <w:rPr>
          <w:rFonts w:cs="Arial"/>
        </w:rPr>
        <w:t>number</w:t>
      </w:r>
      <w:r w:rsidR="0063442E" w:rsidRPr="00B94143">
        <w:rPr>
          <w:rFonts w:cs="Arial"/>
        </w:rPr>
        <w:t xml:space="preserve"> of </w:t>
      </w:r>
      <w:r w:rsidR="00A84A4E">
        <w:rPr>
          <w:rFonts w:cs="Arial"/>
        </w:rPr>
        <w:t>CCR Allowance</w:t>
      </w:r>
      <w:r w:rsidR="0063442E" w:rsidRPr="00B94143">
        <w:rPr>
          <w:rFonts w:cs="Arial"/>
        </w:rPr>
        <w:t>s that</w:t>
      </w:r>
      <w:r w:rsidR="00BD3B28">
        <w:rPr>
          <w:rFonts w:cs="Arial"/>
        </w:rPr>
        <w:t xml:space="preserve"> </w:t>
      </w:r>
      <w:r w:rsidR="0063442E" w:rsidRPr="00B94143">
        <w:rPr>
          <w:rFonts w:cs="Arial"/>
        </w:rPr>
        <w:t>will also be offered for sale</w:t>
      </w:r>
      <w:r w:rsidR="00BD3B28">
        <w:rPr>
          <w:rFonts w:cs="Arial"/>
        </w:rPr>
        <w:t xml:space="preserve"> </w:t>
      </w:r>
      <w:r w:rsidR="00BD3B28">
        <w:rPr>
          <w:rFonts w:cs="Arial"/>
          <w:lang w:eastAsia="ar-SA"/>
        </w:rPr>
        <w:t xml:space="preserve">when the </w:t>
      </w:r>
      <w:r w:rsidR="003137C1">
        <w:rPr>
          <w:rFonts w:cs="Arial"/>
          <w:lang w:eastAsia="ar-SA"/>
        </w:rPr>
        <w:t>Interim Clearing Price</w:t>
      </w:r>
      <w:r w:rsidR="00BD3B28">
        <w:rPr>
          <w:rFonts w:cs="Arial"/>
          <w:lang w:eastAsia="ar-SA"/>
        </w:rPr>
        <w:t xml:space="preserve"> exceeds a threshold</w:t>
      </w:r>
      <w:r w:rsidR="00735EEC" w:rsidRPr="00B94143">
        <w:rPr>
          <w:rFonts w:cs="Arial"/>
        </w:rPr>
        <w:t xml:space="preserve">. </w:t>
      </w:r>
      <w:r w:rsidR="0063442E" w:rsidRPr="00B94143">
        <w:rPr>
          <w:rFonts w:cs="Arial"/>
        </w:rPr>
        <w:t xml:space="preserve">See Section </w:t>
      </w:r>
      <w:r w:rsidR="00F159BD">
        <w:rPr>
          <w:rFonts w:cs="Arial"/>
        </w:rPr>
        <w:fldChar w:fldCharType="begin"/>
      </w:r>
      <w:r w:rsidR="00F159BD">
        <w:rPr>
          <w:rFonts w:cs="Arial"/>
        </w:rPr>
        <w:instrText xml:space="preserve"> REF _Ref532809690 \r \h </w:instrText>
      </w:r>
      <w:r w:rsidR="00F159BD">
        <w:rPr>
          <w:rFonts w:cs="Arial"/>
        </w:rPr>
      </w:r>
      <w:r w:rsidR="00F159BD">
        <w:rPr>
          <w:rFonts w:cs="Arial"/>
        </w:rPr>
        <w:fldChar w:fldCharType="separate"/>
      </w:r>
      <w:r w:rsidR="005B11F7">
        <w:rPr>
          <w:rFonts w:cs="Arial"/>
        </w:rPr>
        <w:t>6.1</w:t>
      </w:r>
      <w:r w:rsidR="00F159BD">
        <w:rPr>
          <w:rFonts w:cs="Arial"/>
        </w:rPr>
        <w:fldChar w:fldCharType="end"/>
      </w:r>
      <w:r w:rsidR="0063442E" w:rsidRPr="00B94143">
        <w:rPr>
          <w:rFonts w:cs="Arial"/>
        </w:rPr>
        <w:t xml:space="preserve"> for a detailed discussion of the CCR.</w:t>
      </w:r>
    </w:p>
    <w:p w14:paraId="6FF77DDE" w14:textId="0FB377F0" w:rsidR="005C67A5" w:rsidRPr="00BD0A18" w:rsidRDefault="00BD0A18" w:rsidP="00BD0A18">
      <w:pPr>
        <w:spacing w:after="120"/>
        <w:jc w:val="center"/>
        <w:rPr>
          <w:rFonts w:cs="Arial"/>
          <w:b/>
          <w:bCs/>
          <w:i/>
          <w:iCs/>
          <w:sz w:val="18"/>
          <w:szCs w:val="20"/>
        </w:rPr>
      </w:pPr>
      <w:bookmarkStart w:id="25" w:name="_Ref368477142"/>
      <w:bookmarkStart w:id="26" w:name="_Ref532810774"/>
      <w:bookmarkStart w:id="27" w:name="_Toc66433847"/>
      <w:r w:rsidRPr="00BD0A18">
        <w:rPr>
          <w:b/>
          <w:bCs/>
          <w:i/>
          <w:iCs/>
          <w:sz w:val="18"/>
          <w:szCs w:val="20"/>
        </w:rPr>
        <w:t xml:space="preserve">Table </w:t>
      </w:r>
      <w:r w:rsidRPr="00BD0A18">
        <w:rPr>
          <w:b/>
          <w:bCs/>
          <w:i/>
          <w:iCs/>
          <w:noProof/>
          <w:sz w:val="18"/>
          <w:szCs w:val="20"/>
        </w:rPr>
        <w:fldChar w:fldCharType="begin"/>
      </w:r>
      <w:r w:rsidRPr="00BD0A18">
        <w:rPr>
          <w:b/>
          <w:bCs/>
          <w:i/>
          <w:iCs/>
          <w:noProof/>
          <w:sz w:val="18"/>
          <w:szCs w:val="20"/>
        </w:rPr>
        <w:instrText xml:space="preserve"> SEQ Table \* ARABIC </w:instrText>
      </w:r>
      <w:r w:rsidRPr="00BD0A18">
        <w:rPr>
          <w:b/>
          <w:bCs/>
          <w:i/>
          <w:iCs/>
          <w:noProof/>
          <w:sz w:val="18"/>
          <w:szCs w:val="20"/>
        </w:rPr>
        <w:fldChar w:fldCharType="separate"/>
      </w:r>
      <w:r w:rsidRPr="00BD0A18">
        <w:rPr>
          <w:b/>
          <w:bCs/>
          <w:i/>
          <w:iCs/>
          <w:noProof/>
          <w:sz w:val="18"/>
          <w:szCs w:val="20"/>
        </w:rPr>
        <w:t>4</w:t>
      </w:r>
      <w:r w:rsidRPr="00BD0A18">
        <w:rPr>
          <w:b/>
          <w:bCs/>
          <w:i/>
          <w:iCs/>
          <w:noProof/>
          <w:sz w:val="18"/>
          <w:szCs w:val="20"/>
        </w:rPr>
        <w:fldChar w:fldCharType="end"/>
      </w:r>
      <w:bookmarkEnd w:id="25"/>
      <w:bookmarkEnd w:id="26"/>
      <w:r w:rsidRPr="00BD0A18">
        <w:rPr>
          <w:b/>
          <w:bCs/>
          <w:i/>
          <w:iCs/>
          <w:sz w:val="18"/>
          <w:szCs w:val="20"/>
        </w:rPr>
        <w:t xml:space="preserve">: </w:t>
      </w:r>
      <w:r w:rsidR="00A84A4E">
        <w:rPr>
          <w:b/>
          <w:bCs/>
          <w:i/>
          <w:iCs/>
          <w:sz w:val="18"/>
          <w:szCs w:val="20"/>
        </w:rPr>
        <w:t>CCR Allowance</w:t>
      </w:r>
      <w:r w:rsidRPr="00BD0A18">
        <w:rPr>
          <w:b/>
          <w:bCs/>
          <w:i/>
          <w:iCs/>
          <w:sz w:val="18"/>
          <w:szCs w:val="20"/>
        </w:rPr>
        <w:t>s</w:t>
      </w:r>
      <w:bookmarkEnd w:id="27"/>
    </w:p>
    <w:tbl>
      <w:tblPr>
        <w:tblW w:w="0" w:type="auto"/>
        <w:jc w:val="center"/>
        <w:tblLayout w:type="fixed"/>
        <w:tblLook w:val="0000" w:firstRow="0" w:lastRow="0" w:firstColumn="0" w:lastColumn="0" w:noHBand="0" w:noVBand="0"/>
      </w:tblPr>
      <w:tblGrid>
        <w:gridCol w:w="2160"/>
        <w:gridCol w:w="2160"/>
        <w:gridCol w:w="2160"/>
      </w:tblGrid>
      <w:tr w:rsidR="00FD162B" w:rsidRPr="00D04BD6" w14:paraId="267E0D7C" w14:textId="77777777" w:rsidTr="00D960E0">
        <w:trPr>
          <w:trHeight w:val="255"/>
          <w:tblHeader/>
          <w:jc w:val="center"/>
        </w:trPr>
        <w:tc>
          <w:tcPr>
            <w:tcW w:w="2160" w:type="dxa"/>
            <w:tcBorders>
              <w:top w:val="single" w:sz="4" w:space="0" w:color="000000"/>
              <w:left w:val="single" w:sz="4" w:space="0" w:color="000000"/>
              <w:bottom w:val="single" w:sz="4" w:space="0" w:color="000000"/>
            </w:tcBorders>
            <w:shd w:val="clear" w:color="auto" w:fill="003366"/>
            <w:vAlign w:val="center"/>
          </w:tcPr>
          <w:p w14:paraId="0097693E" w14:textId="77777777" w:rsidR="00FD162B" w:rsidRPr="00DC36EE" w:rsidRDefault="00FD162B" w:rsidP="00D960E0">
            <w:pPr>
              <w:snapToGrid w:val="0"/>
              <w:jc w:val="center"/>
              <w:rPr>
                <w:rFonts w:cs="Arial"/>
                <w:b/>
                <w:color w:val="FFFFFF"/>
                <w:sz w:val="20"/>
                <w:szCs w:val="20"/>
                <w:lang w:eastAsia="ar-SA"/>
              </w:rPr>
            </w:pPr>
            <w:bookmarkStart w:id="28" w:name="_Toc217540165"/>
            <w:bookmarkStart w:id="29" w:name="_Toc217547002"/>
            <w:bookmarkEnd w:id="22"/>
            <w:bookmarkEnd w:id="28"/>
            <w:bookmarkEnd w:id="29"/>
            <w:r w:rsidRPr="00DC36EE">
              <w:rPr>
                <w:rFonts w:cs="Arial"/>
                <w:b/>
                <w:color w:val="FFFFFF"/>
                <w:sz w:val="20"/>
                <w:szCs w:val="20"/>
                <w:lang w:eastAsia="ar-SA"/>
              </w:rPr>
              <w:t>State</w:t>
            </w:r>
          </w:p>
        </w:tc>
        <w:tc>
          <w:tcPr>
            <w:tcW w:w="2160"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4BAD2DDD" w14:textId="3CA425A8" w:rsidR="00FD162B" w:rsidRPr="00DC36EE" w:rsidRDefault="00A84A4E" w:rsidP="00D960E0">
            <w:pPr>
              <w:snapToGrid w:val="0"/>
              <w:jc w:val="center"/>
              <w:rPr>
                <w:rFonts w:cs="Arial"/>
                <w:b/>
                <w:color w:val="FFFFFF"/>
                <w:sz w:val="20"/>
                <w:szCs w:val="20"/>
                <w:lang w:eastAsia="ar-SA"/>
              </w:rPr>
            </w:pPr>
            <w:r>
              <w:rPr>
                <w:rFonts w:cs="Arial"/>
                <w:b/>
                <w:sz w:val="20"/>
                <w:szCs w:val="20"/>
                <w:lang w:eastAsia="ar-SA"/>
              </w:rPr>
              <w:t>CCR Allowance</w:t>
            </w:r>
            <w:r w:rsidR="00DD73F3" w:rsidRPr="00DC36EE">
              <w:rPr>
                <w:rFonts w:cs="Arial"/>
                <w:b/>
                <w:sz w:val="20"/>
                <w:szCs w:val="20"/>
                <w:lang w:eastAsia="ar-SA"/>
              </w:rPr>
              <w:t>s</w:t>
            </w:r>
          </w:p>
        </w:tc>
        <w:tc>
          <w:tcPr>
            <w:tcW w:w="2160"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4DC555EC" w14:textId="77777777" w:rsidR="00FD162B" w:rsidRPr="00DC36EE" w:rsidRDefault="00FD162B" w:rsidP="00D960E0">
            <w:pPr>
              <w:snapToGrid w:val="0"/>
              <w:jc w:val="center"/>
              <w:rPr>
                <w:rFonts w:cs="Arial"/>
                <w:b/>
                <w:sz w:val="20"/>
                <w:szCs w:val="20"/>
                <w:lang w:eastAsia="ar-SA"/>
              </w:rPr>
            </w:pPr>
            <w:r w:rsidRPr="00DC36EE">
              <w:rPr>
                <w:rFonts w:cs="Arial"/>
                <w:b/>
                <w:sz w:val="20"/>
                <w:szCs w:val="20"/>
                <w:lang w:eastAsia="ar-SA"/>
              </w:rPr>
              <w:t>%</w:t>
            </w:r>
          </w:p>
        </w:tc>
      </w:tr>
      <w:tr w:rsidR="009D1BCD" w:rsidRPr="00D04BD6" w14:paraId="180D011A" w14:textId="77777777" w:rsidTr="00D960E0">
        <w:trPr>
          <w:trHeight w:val="255"/>
          <w:jc w:val="center"/>
        </w:trPr>
        <w:tc>
          <w:tcPr>
            <w:tcW w:w="2160" w:type="dxa"/>
            <w:tcBorders>
              <w:left w:val="single" w:sz="4" w:space="0" w:color="000000"/>
              <w:bottom w:val="single" w:sz="4" w:space="0" w:color="000000"/>
            </w:tcBorders>
            <w:vAlign w:val="center"/>
          </w:tcPr>
          <w:p w14:paraId="4CD82437" w14:textId="77777777" w:rsidR="009D1BCD" w:rsidRPr="00DC36EE" w:rsidRDefault="009D1BCD" w:rsidP="009D1BCD">
            <w:pPr>
              <w:snapToGrid w:val="0"/>
              <w:rPr>
                <w:rFonts w:cs="Arial"/>
                <w:sz w:val="20"/>
                <w:szCs w:val="20"/>
                <w:lang w:eastAsia="ar-SA"/>
              </w:rPr>
            </w:pPr>
            <w:r w:rsidRPr="00DC36EE">
              <w:rPr>
                <w:rFonts w:cs="Arial"/>
                <w:sz w:val="20"/>
                <w:szCs w:val="20"/>
                <w:lang w:eastAsia="ar-SA"/>
              </w:rPr>
              <w:t>Connecticut</w:t>
            </w:r>
          </w:p>
        </w:tc>
        <w:tc>
          <w:tcPr>
            <w:tcW w:w="2160" w:type="dxa"/>
            <w:tcBorders>
              <w:top w:val="single" w:sz="4" w:space="0" w:color="auto"/>
              <w:left w:val="single" w:sz="4" w:space="0" w:color="auto"/>
              <w:bottom w:val="single" w:sz="4" w:space="0" w:color="auto"/>
              <w:right w:val="single" w:sz="8" w:space="0" w:color="auto"/>
            </w:tcBorders>
            <w:shd w:val="clear" w:color="auto" w:fill="auto"/>
            <w:vAlign w:val="center"/>
          </w:tcPr>
          <w:p w14:paraId="1AF2277A" w14:textId="6010741B" w:rsidR="009D1BCD" w:rsidRPr="00B94143" w:rsidRDefault="00B00B60" w:rsidP="00D960E0">
            <w:pPr>
              <w:suppressAutoHyphens w:val="0"/>
              <w:jc w:val="right"/>
              <w:rPr>
                <w:rFonts w:cs="Arial"/>
                <w:sz w:val="20"/>
                <w:szCs w:val="20"/>
              </w:rPr>
            </w:pPr>
            <w:r>
              <w:rPr>
                <w:rFonts w:cs="Arial"/>
                <w:sz w:val="20"/>
                <w:szCs w:val="20"/>
              </w:rPr>
              <w:t>486,081</w:t>
            </w:r>
          </w:p>
        </w:tc>
        <w:tc>
          <w:tcPr>
            <w:tcW w:w="2160" w:type="dxa"/>
            <w:tcBorders>
              <w:top w:val="single" w:sz="4" w:space="0" w:color="000000"/>
              <w:left w:val="single" w:sz="4" w:space="0" w:color="000000"/>
              <w:bottom w:val="single" w:sz="4" w:space="0" w:color="000000"/>
              <w:right w:val="single" w:sz="4" w:space="0" w:color="000000"/>
            </w:tcBorders>
            <w:vAlign w:val="center"/>
          </w:tcPr>
          <w:p w14:paraId="56E13076" w14:textId="4F613D4B" w:rsidR="009D1BCD" w:rsidRPr="000051D5" w:rsidRDefault="00B00B60" w:rsidP="00D960E0">
            <w:pPr>
              <w:suppressAutoHyphens w:val="0"/>
              <w:jc w:val="center"/>
              <w:rPr>
                <w:rFonts w:cs="Arial"/>
                <w:sz w:val="20"/>
                <w:szCs w:val="20"/>
              </w:rPr>
            </w:pPr>
            <w:r>
              <w:rPr>
                <w:rFonts w:cs="Arial"/>
                <w:sz w:val="20"/>
                <w:szCs w:val="20"/>
              </w:rPr>
              <w:t>4.1</w:t>
            </w:r>
            <w:r w:rsidR="009D1BCD" w:rsidRPr="000051D5">
              <w:rPr>
                <w:rFonts w:cs="Arial"/>
                <w:sz w:val="20"/>
                <w:szCs w:val="20"/>
              </w:rPr>
              <w:t>%</w:t>
            </w:r>
          </w:p>
        </w:tc>
      </w:tr>
      <w:tr w:rsidR="009D1BCD" w:rsidRPr="00D04BD6" w14:paraId="4A7A66CB" w14:textId="77777777" w:rsidTr="00D960E0">
        <w:trPr>
          <w:trHeight w:val="255"/>
          <w:jc w:val="center"/>
        </w:trPr>
        <w:tc>
          <w:tcPr>
            <w:tcW w:w="2160" w:type="dxa"/>
            <w:tcBorders>
              <w:left w:val="single" w:sz="4" w:space="0" w:color="000000"/>
              <w:bottom w:val="single" w:sz="4" w:space="0" w:color="000000"/>
            </w:tcBorders>
            <w:vAlign w:val="center"/>
          </w:tcPr>
          <w:p w14:paraId="45EFFAF1" w14:textId="77777777" w:rsidR="009D1BCD" w:rsidRPr="00DC36EE" w:rsidRDefault="009D1BCD" w:rsidP="009D1BCD">
            <w:pPr>
              <w:snapToGrid w:val="0"/>
              <w:rPr>
                <w:rFonts w:cs="Arial"/>
                <w:sz w:val="20"/>
                <w:szCs w:val="20"/>
                <w:lang w:eastAsia="ar-SA"/>
              </w:rPr>
            </w:pPr>
            <w:r w:rsidRPr="00DC36EE">
              <w:rPr>
                <w:rFonts w:cs="Arial"/>
                <w:sz w:val="20"/>
                <w:szCs w:val="20"/>
                <w:lang w:eastAsia="ar-SA"/>
              </w:rPr>
              <w:t>Delaware</w:t>
            </w:r>
          </w:p>
        </w:tc>
        <w:tc>
          <w:tcPr>
            <w:tcW w:w="2160" w:type="dxa"/>
            <w:tcBorders>
              <w:top w:val="nil"/>
              <w:left w:val="single" w:sz="4" w:space="0" w:color="auto"/>
              <w:bottom w:val="single" w:sz="4" w:space="0" w:color="auto"/>
              <w:right w:val="single" w:sz="8" w:space="0" w:color="auto"/>
            </w:tcBorders>
            <w:shd w:val="clear" w:color="auto" w:fill="auto"/>
            <w:vAlign w:val="center"/>
          </w:tcPr>
          <w:p w14:paraId="227AC7BE" w14:textId="22FFF0AC" w:rsidR="009D1BCD" w:rsidRPr="00B94143" w:rsidRDefault="00B00B60" w:rsidP="00D960E0">
            <w:pPr>
              <w:jc w:val="right"/>
              <w:rPr>
                <w:rFonts w:cs="Arial"/>
                <w:sz w:val="20"/>
                <w:szCs w:val="20"/>
              </w:rPr>
            </w:pPr>
            <w:r>
              <w:rPr>
                <w:rFonts w:cs="Arial"/>
                <w:sz w:val="20"/>
                <w:szCs w:val="20"/>
              </w:rPr>
              <w:t>338,331</w:t>
            </w:r>
          </w:p>
        </w:tc>
        <w:tc>
          <w:tcPr>
            <w:tcW w:w="2160" w:type="dxa"/>
            <w:tcBorders>
              <w:top w:val="single" w:sz="4" w:space="0" w:color="000000"/>
              <w:left w:val="single" w:sz="4" w:space="0" w:color="000000"/>
              <w:bottom w:val="single" w:sz="4" w:space="0" w:color="000000"/>
              <w:right w:val="single" w:sz="4" w:space="0" w:color="000000"/>
            </w:tcBorders>
            <w:vAlign w:val="center"/>
          </w:tcPr>
          <w:p w14:paraId="5B4D95D8" w14:textId="383BD52A" w:rsidR="009D1BCD" w:rsidRPr="000051D5" w:rsidRDefault="00B00B60" w:rsidP="00D960E0">
            <w:pPr>
              <w:suppressAutoHyphens w:val="0"/>
              <w:jc w:val="center"/>
              <w:rPr>
                <w:rFonts w:cs="Arial"/>
                <w:sz w:val="20"/>
                <w:szCs w:val="20"/>
              </w:rPr>
            </w:pPr>
            <w:r>
              <w:rPr>
                <w:rFonts w:cs="Arial"/>
                <w:sz w:val="20"/>
                <w:szCs w:val="20"/>
              </w:rPr>
              <w:t>2.8</w:t>
            </w:r>
            <w:r w:rsidR="009D1BCD" w:rsidRPr="000051D5">
              <w:rPr>
                <w:rFonts w:cs="Arial"/>
                <w:sz w:val="20"/>
                <w:szCs w:val="20"/>
              </w:rPr>
              <w:t>%</w:t>
            </w:r>
          </w:p>
        </w:tc>
      </w:tr>
      <w:tr w:rsidR="009D1BCD" w:rsidRPr="00D04BD6" w14:paraId="0A9D6F9E" w14:textId="77777777" w:rsidTr="00D960E0">
        <w:trPr>
          <w:trHeight w:val="255"/>
          <w:jc w:val="center"/>
        </w:trPr>
        <w:tc>
          <w:tcPr>
            <w:tcW w:w="2160" w:type="dxa"/>
            <w:tcBorders>
              <w:left w:val="single" w:sz="4" w:space="0" w:color="000000"/>
              <w:bottom w:val="single" w:sz="4" w:space="0" w:color="000000"/>
            </w:tcBorders>
            <w:vAlign w:val="center"/>
          </w:tcPr>
          <w:p w14:paraId="54C66617" w14:textId="77777777" w:rsidR="009D1BCD" w:rsidRPr="00DC36EE" w:rsidRDefault="009D1BCD" w:rsidP="009D1BCD">
            <w:pPr>
              <w:snapToGrid w:val="0"/>
              <w:rPr>
                <w:rFonts w:cs="Arial"/>
                <w:sz w:val="20"/>
                <w:szCs w:val="20"/>
                <w:lang w:eastAsia="ar-SA"/>
              </w:rPr>
            </w:pPr>
            <w:r w:rsidRPr="00DC36EE">
              <w:rPr>
                <w:rFonts w:cs="Arial"/>
                <w:sz w:val="20"/>
                <w:szCs w:val="20"/>
                <w:lang w:eastAsia="ar-SA"/>
              </w:rPr>
              <w:t>Maine</w:t>
            </w:r>
          </w:p>
        </w:tc>
        <w:tc>
          <w:tcPr>
            <w:tcW w:w="2160" w:type="dxa"/>
            <w:tcBorders>
              <w:top w:val="nil"/>
              <w:left w:val="single" w:sz="4" w:space="0" w:color="auto"/>
              <w:bottom w:val="single" w:sz="4" w:space="0" w:color="auto"/>
              <w:right w:val="single" w:sz="8" w:space="0" w:color="auto"/>
            </w:tcBorders>
            <w:shd w:val="clear" w:color="auto" w:fill="auto"/>
            <w:vAlign w:val="center"/>
          </w:tcPr>
          <w:p w14:paraId="5A477338" w14:textId="200A7F49" w:rsidR="009D1BCD" w:rsidRPr="00B94143" w:rsidRDefault="00B00B60" w:rsidP="00D960E0">
            <w:pPr>
              <w:suppressAutoHyphens w:val="0"/>
              <w:jc w:val="right"/>
              <w:rPr>
                <w:rFonts w:cs="Arial"/>
                <w:sz w:val="20"/>
                <w:szCs w:val="20"/>
              </w:rPr>
            </w:pPr>
            <w:r>
              <w:rPr>
                <w:rFonts w:cs="Arial"/>
                <w:sz w:val="20"/>
                <w:szCs w:val="20"/>
              </w:rPr>
              <w:t>273,345</w:t>
            </w:r>
          </w:p>
        </w:tc>
        <w:tc>
          <w:tcPr>
            <w:tcW w:w="2160" w:type="dxa"/>
            <w:tcBorders>
              <w:top w:val="single" w:sz="4" w:space="0" w:color="000000"/>
              <w:left w:val="single" w:sz="4" w:space="0" w:color="000000"/>
              <w:bottom w:val="single" w:sz="4" w:space="0" w:color="000000"/>
              <w:right w:val="single" w:sz="4" w:space="0" w:color="000000"/>
            </w:tcBorders>
            <w:vAlign w:val="center"/>
          </w:tcPr>
          <w:p w14:paraId="021C16A5" w14:textId="6938CB87" w:rsidR="009D1BCD" w:rsidRPr="000051D5" w:rsidRDefault="00B00B60" w:rsidP="00D960E0">
            <w:pPr>
              <w:suppressAutoHyphens w:val="0"/>
              <w:jc w:val="center"/>
              <w:rPr>
                <w:rFonts w:cs="Arial"/>
                <w:sz w:val="20"/>
                <w:szCs w:val="20"/>
              </w:rPr>
            </w:pPr>
            <w:r>
              <w:rPr>
                <w:rFonts w:cs="Arial"/>
                <w:sz w:val="20"/>
                <w:szCs w:val="20"/>
              </w:rPr>
              <w:t>2.3</w:t>
            </w:r>
            <w:r w:rsidR="009D1BCD" w:rsidRPr="000051D5">
              <w:rPr>
                <w:rFonts w:cs="Arial"/>
                <w:sz w:val="20"/>
                <w:szCs w:val="20"/>
              </w:rPr>
              <w:t>%</w:t>
            </w:r>
          </w:p>
        </w:tc>
      </w:tr>
      <w:tr w:rsidR="009D1BCD" w:rsidRPr="00D04BD6" w14:paraId="6FC745F6" w14:textId="77777777" w:rsidTr="00D960E0">
        <w:trPr>
          <w:trHeight w:val="255"/>
          <w:jc w:val="center"/>
        </w:trPr>
        <w:tc>
          <w:tcPr>
            <w:tcW w:w="2160" w:type="dxa"/>
            <w:tcBorders>
              <w:left w:val="single" w:sz="4" w:space="0" w:color="000000"/>
              <w:bottom w:val="single" w:sz="4" w:space="0" w:color="000000"/>
            </w:tcBorders>
            <w:vAlign w:val="center"/>
          </w:tcPr>
          <w:p w14:paraId="54CFB24D" w14:textId="77777777" w:rsidR="009D1BCD" w:rsidRPr="00DC36EE" w:rsidRDefault="009D1BCD" w:rsidP="009D1BCD">
            <w:pPr>
              <w:snapToGrid w:val="0"/>
              <w:rPr>
                <w:rFonts w:cs="Arial"/>
                <w:sz w:val="20"/>
                <w:szCs w:val="20"/>
                <w:lang w:eastAsia="ar-SA"/>
              </w:rPr>
            </w:pPr>
            <w:r w:rsidRPr="00DC36EE">
              <w:rPr>
                <w:rFonts w:cs="Arial"/>
                <w:sz w:val="20"/>
                <w:szCs w:val="20"/>
                <w:lang w:eastAsia="ar-SA"/>
              </w:rPr>
              <w:t>Maryland</w:t>
            </w:r>
          </w:p>
        </w:tc>
        <w:tc>
          <w:tcPr>
            <w:tcW w:w="2160" w:type="dxa"/>
            <w:tcBorders>
              <w:top w:val="nil"/>
              <w:left w:val="single" w:sz="4" w:space="0" w:color="auto"/>
              <w:bottom w:val="single" w:sz="4" w:space="0" w:color="auto"/>
              <w:right w:val="single" w:sz="8" w:space="0" w:color="auto"/>
            </w:tcBorders>
            <w:shd w:val="clear" w:color="auto" w:fill="auto"/>
            <w:vAlign w:val="center"/>
          </w:tcPr>
          <w:p w14:paraId="3EF823C2" w14:textId="6AA695CE" w:rsidR="009D1BCD" w:rsidRPr="00B94143" w:rsidRDefault="00B00B60" w:rsidP="00D960E0">
            <w:pPr>
              <w:suppressAutoHyphens w:val="0"/>
              <w:jc w:val="right"/>
              <w:rPr>
                <w:rFonts w:cs="Arial"/>
                <w:sz w:val="20"/>
                <w:szCs w:val="20"/>
              </w:rPr>
            </w:pPr>
            <w:r>
              <w:rPr>
                <w:rFonts w:cs="Arial"/>
                <w:sz w:val="20"/>
                <w:szCs w:val="20"/>
              </w:rPr>
              <w:t>1,679,027</w:t>
            </w:r>
          </w:p>
        </w:tc>
        <w:tc>
          <w:tcPr>
            <w:tcW w:w="2160" w:type="dxa"/>
            <w:tcBorders>
              <w:top w:val="single" w:sz="4" w:space="0" w:color="000000"/>
              <w:left w:val="single" w:sz="4" w:space="0" w:color="000000"/>
              <w:bottom w:val="single" w:sz="4" w:space="0" w:color="000000"/>
              <w:right w:val="single" w:sz="4" w:space="0" w:color="000000"/>
            </w:tcBorders>
            <w:vAlign w:val="center"/>
          </w:tcPr>
          <w:p w14:paraId="50809454" w14:textId="418BDFB2" w:rsidR="009D1BCD" w:rsidRPr="000051D5" w:rsidRDefault="00B00B60" w:rsidP="00D960E0">
            <w:pPr>
              <w:suppressAutoHyphens w:val="0"/>
              <w:jc w:val="center"/>
              <w:rPr>
                <w:rFonts w:cs="Arial"/>
                <w:sz w:val="20"/>
                <w:szCs w:val="20"/>
              </w:rPr>
            </w:pPr>
            <w:r>
              <w:rPr>
                <w:rFonts w:cs="Arial"/>
                <w:sz w:val="20"/>
                <w:szCs w:val="20"/>
              </w:rPr>
              <w:t>14.0</w:t>
            </w:r>
            <w:r w:rsidR="009D1BCD" w:rsidRPr="000051D5">
              <w:rPr>
                <w:rFonts w:cs="Arial"/>
                <w:sz w:val="20"/>
                <w:szCs w:val="20"/>
              </w:rPr>
              <w:t>%</w:t>
            </w:r>
          </w:p>
        </w:tc>
      </w:tr>
      <w:tr w:rsidR="009D1BCD" w:rsidRPr="00D04BD6" w14:paraId="4CD2C798" w14:textId="77777777" w:rsidTr="00D960E0">
        <w:trPr>
          <w:trHeight w:val="255"/>
          <w:jc w:val="center"/>
        </w:trPr>
        <w:tc>
          <w:tcPr>
            <w:tcW w:w="2160" w:type="dxa"/>
            <w:tcBorders>
              <w:left w:val="single" w:sz="4" w:space="0" w:color="000000"/>
              <w:bottom w:val="single" w:sz="4" w:space="0" w:color="000000"/>
            </w:tcBorders>
            <w:vAlign w:val="center"/>
          </w:tcPr>
          <w:p w14:paraId="4AD3DA57" w14:textId="77777777" w:rsidR="009D1BCD" w:rsidRPr="00DC36EE" w:rsidRDefault="009D1BCD" w:rsidP="009D1BCD">
            <w:pPr>
              <w:snapToGrid w:val="0"/>
              <w:rPr>
                <w:rFonts w:cs="Arial"/>
                <w:sz w:val="20"/>
                <w:szCs w:val="20"/>
                <w:lang w:eastAsia="ar-SA"/>
              </w:rPr>
            </w:pPr>
            <w:r w:rsidRPr="00DC36EE">
              <w:rPr>
                <w:rFonts w:cs="Arial"/>
                <w:sz w:val="20"/>
                <w:szCs w:val="20"/>
                <w:lang w:eastAsia="ar-SA"/>
              </w:rPr>
              <w:t>Massachusetts</w:t>
            </w:r>
          </w:p>
        </w:tc>
        <w:tc>
          <w:tcPr>
            <w:tcW w:w="2160" w:type="dxa"/>
            <w:tcBorders>
              <w:top w:val="nil"/>
              <w:left w:val="single" w:sz="4" w:space="0" w:color="auto"/>
              <w:bottom w:val="single" w:sz="4" w:space="0" w:color="auto"/>
              <w:right w:val="single" w:sz="8" w:space="0" w:color="auto"/>
            </w:tcBorders>
            <w:shd w:val="clear" w:color="auto" w:fill="auto"/>
            <w:vAlign w:val="center"/>
          </w:tcPr>
          <w:p w14:paraId="3C6C0BB4" w14:textId="6B9CF589" w:rsidR="009D1BCD" w:rsidRPr="00B94143" w:rsidRDefault="00B00B60" w:rsidP="00D960E0">
            <w:pPr>
              <w:suppressAutoHyphens w:val="0"/>
              <w:jc w:val="right"/>
              <w:rPr>
                <w:rFonts w:cs="Arial"/>
                <w:sz w:val="20"/>
                <w:szCs w:val="20"/>
              </w:rPr>
            </w:pPr>
            <w:r>
              <w:rPr>
                <w:rFonts w:cs="Arial"/>
                <w:sz w:val="20"/>
                <w:szCs w:val="20"/>
              </w:rPr>
              <w:t>1,194,435</w:t>
            </w:r>
          </w:p>
        </w:tc>
        <w:tc>
          <w:tcPr>
            <w:tcW w:w="2160" w:type="dxa"/>
            <w:tcBorders>
              <w:top w:val="single" w:sz="4" w:space="0" w:color="000000"/>
              <w:left w:val="single" w:sz="4" w:space="0" w:color="000000"/>
              <w:bottom w:val="single" w:sz="4" w:space="0" w:color="000000"/>
              <w:right w:val="single" w:sz="4" w:space="0" w:color="000000"/>
            </w:tcBorders>
            <w:vAlign w:val="center"/>
          </w:tcPr>
          <w:p w14:paraId="1809D8E7" w14:textId="1FA0C76B" w:rsidR="009D1BCD" w:rsidRPr="000051D5" w:rsidRDefault="00B00B60" w:rsidP="00D960E0">
            <w:pPr>
              <w:suppressAutoHyphens w:val="0"/>
              <w:jc w:val="center"/>
              <w:rPr>
                <w:rFonts w:cs="Arial"/>
                <w:sz w:val="20"/>
                <w:szCs w:val="20"/>
              </w:rPr>
            </w:pPr>
            <w:r>
              <w:rPr>
                <w:rFonts w:cs="Arial"/>
                <w:sz w:val="20"/>
                <w:szCs w:val="20"/>
              </w:rPr>
              <w:t>10.0</w:t>
            </w:r>
            <w:r w:rsidR="009D1BCD" w:rsidRPr="000051D5">
              <w:rPr>
                <w:rFonts w:cs="Arial"/>
                <w:sz w:val="20"/>
                <w:szCs w:val="20"/>
              </w:rPr>
              <w:t>%</w:t>
            </w:r>
          </w:p>
        </w:tc>
      </w:tr>
      <w:tr w:rsidR="009D1BCD" w:rsidRPr="00D04BD6" w14:paraId="5F7E2C4C" w14:textId="77777777" w:rsidTr="00D960E0">
        <w:trPr>
          <w:trHeight w:val="255"/>
          <w:jc w:val="center"/>
        </w:trPr>
        <w:tc>
          <w:tcPr>
            <w:tcW w:w="2160" w:type="dxa"/>
            <w:tcBorders>
              <w:left w:val="single" w:sz="4" w:space="0" w:color="000000"/>
              <w:bottom w:val="single" w:sz="4" w:space="0" w:color="000000"/>
            </w:tcBorders>
            <w:vAlign w:val="center"/>
          </w:tcPr>
          <w:p w14:paraId="4D3FFC77" w14:textId="77777777" w:rsidR="009D1BCD" w:rsidRPr="00DC36EE" w:rsidRDefault="009D1BCD" w:rsidP="009D1BCD">
            <w:pPr>
              <w:snapToGrid w:val="0"/>
              <w:rPr>
                <w:rFonts w:cs="Arial"/>
                <w:sz w:val="20"/>
                <w:szCs w:val="20"/>
                <w:lang w:eastAsia="ar-SA"/>
              </w:rPr>
            </w:pPr>
            <w:r w:rsidRPr="00DC36EE">
              <w:rPr>
                <w:rFonts w:cs="Arial"/>
                <w:sz w:val="20"/>
                <w:szCs w:val="20"/>
                <w:lang w:eastAsia="ar-SA"/>
              </w:rPr>
              <w:t>New Hampshire</w:t>
            </w:r>
          </w:p>
        </w:tc>
        <w:tc>
          <w:tcPr>
            <w:tcW w:w="2160" w:type="dxa"/>
            <w:tcBorders>
              <w:top w:val="nil"/>
              <w:left w:val="single" w:sz="4" w:space="0" w:color="auto"/>
              <w:bottom w:val="single" w:sz="4" w:space="0" w:color="auto"/>
              <w:right w:val="single" w:sz="8" w:space="0" w:color="auto"/>
            </w:tcBorders>
            <w:shd w:val="clear" w:color="auto" w:fill="auto"/>
            <w:vAlign w:val="center"/>
          </w:tcPr>
          <w:p w14:paraId="2AC550CD" w14:textId="6B961DFC" w:rsidR="009D1BCD" w:rsidRPr="00B94143" w:rsidRDefault="00B00B60" w:rsidP="00D960E0">
            <w:pPr>
              <w:suppressAutoHyphens w:val="0"/>
              <w:jc w:val="right"/>
              <w:rPr>
                <w:rFonts w:cs="Arial"/>
                <w:sz w:val="20"/>
                <w:szCs w:val="20"/>
              </w:rPr>
            </w:pPr>
            <w:r>
              <w:rPr>
                <w:rFonts w:cs="Arial"/>
                <w:sz w:val="20"/>
                <w:szCs w:val="20"/>
              </w:rPr>
              <w:t>396,099</w:t>
            </w:r>
          </w:p>
        </w:tc>
        <w:tc>
          <w:tcPr>
            <w:tcW w:w="2160" w:type="dxa"/>
            <w:tcBorders>
              <w:top w:val="single" w:sz="4" w:space="0" w:color="000000"/>
              <w:left w:val="single" w:sz="4" w:space="0" w:color="000000"/>
              <w:bottom w:val="single" w:sz="4" w:space="0" w:color="000000"/>
              <w:right w:val="single" w:sz="4" w:space="0" w:color="000000"/>
            </w:tcBorders>
            <w:vAlign w:val="center"/>
          </w:tcPr>
          <w:p w14:paraId="6EB98DB4" w14:textId="36C9A191" w:rsidR="009D1BCD" w:rsidRPr="000051D5" w:rsidRDefault="00B00B60" w:rsidP="00D960E0">
            <w:pPr>
              <w:suppressAutoHyphens w:val="0"/>
              <w:jc w:val="center"/>
              <w:rPr>
                <w:rFonts w:cs="Arial"/>
                <w:sz w:val="20"/>
                <w:szCs w:val="20"/>
              </w:rPr>
            </w:pPr>
            <w:r>
              <w:rPr>
                <w:rFonts w:cs="Arial"/>
                <w:sz w:val="20"/>
                <w:szCs w:val="20"/>
              </w:rPr>
              <w:t>3.3</w:t>
            </w:r>
            <w:r w:rsidR="009D1BCD" w:rsidRPr="000051D5">
              <w:rPr>
                <w:rFonts w:cs="Arial"/>
                <w:sz w:val="20"/>
                <w:szCs w:val="20"/>
              </w:rPr>
              <w:t>%</w:t>
            </w:r>
          </w:p>
        </w:tc>
      </w:tr>
      <w:tr w:rsidR="009D1BCD" w:rsidRPr="00D04BD6" w14:paraId="35B16B2B" w14:textId="77777777" w:rsidTr="00D960E0">
        <w:trPr>
          <w:trHeight w:val="255"/>
          <w:jc w:val="center"/>
        </w:trPr>
        <w:tc>
          <w:tcPr>
            <w:tcW w:w="2160" w:type="dxa"/>
            <w:tcBorders>
              <w:left w:val="single" w:sz="4" w:space="0" w:color="000000"/>
              <w:bottom w:val="single" w:sz="4" w:space="0" w:color="000000"/>
            </w:tcBorders>
            <w:vAlign w:val="center"/>
          </w:tcPr>
          <w:p w14:paraId="4E2139E7" w14:textId="61BDFEBD" w:rsidR="009D1BCD" w:rsidRPr="00DC36EE" w:rsidRDefault="009D1BCD" w:rsidP="009D1BCD">
            <w:pPr>
              <w:snapToGrid w:val="0"/>
              <w:rPr>
                <w:rFonts w:cs="Arial"/>
                <w:sz w:val="20"/>
                <w:szCs w:val="20"/>
                <w:lang w:eastAsia="ar-SA"/>
              </w:rPr>
            </w:pPr>
            <w:r>
              <w:rPr>
                <w:rFonts w:cs="Arial"/>
                <w:sz w:val="20"/>
                <w:szCs w:val="20"/>
                <w:lang w:eastAsia="ar-SA"/>
              </w:rPr>
              <w:t>New Jersey</w:t>
            </w:r>
          </w:p>
        </w:tc>
        <w:tc>
          <w:tcPr>
            <w:tcW w:w="2160" w:type="dxa"/>
            <w:tcBorders>
              <w:top w:val="nil"/>
              <w:left w:val="single" w:sz="4" w:space="0" w:color="auto"/>
              <w:bottom w:val="single" w:sz="4" w:space="0" w:color="auto"/>
              <w:right w:val="single" w:sz="8" w:space="0" w:color="auto"/>
            </w:tcBorders>
            <w:shd w:val="clear" w:color="auto" w:fill="auto"/>
            <w:vAlign w:val="center"/>
          </w:tcPr>
          <w:p w14:paraId="6BB734FF" w14:textId="119DC3AB" w:rsidR="009D1BCD" w:rsidRPr="00B94143" w:rsidRDefault="00B00B60" w:rsidP="00D960E0">
            <w:pPr>
              <w:suppressAutoHyphens w:val="0"/>
              <w:jc w:val="right"/>
              <w:rPr>
                <w:rFonts w:cs="Arial"/>
                <w:sz w:val="20"/>
                <w:szCs w:val="20"/>
              </w:rPr>
            </w:pPr>
            <w:r>
              <w:rPr>
                <w:rFonts w:cs="Arial"/>
                <w:sz w:val="20"/>
                <w:szCs w:val="20"/>
              </w:rPr>
              <w:t>1,746,000</w:t>
            </w:r>
          </w:p>
        </w:tc>
        <w:tc>
          <w:tcPr>
            <w:tcW w:w="2160" w:type="dxa"/>
            <w:tcBorders>
              <w:top w:val="single" w:sz="4" w:space="0" w:color="000000"/>
              <w:left w:val="single" w:sz="4" w:space="0" w:color="000000"/>
              <w:bottom w:val="single" w:sz="4" w:space="0" w:color="000000"/>
              <w:right w:val="single" w:sz="4" w:space="0" w:color="000000"/>
            </w:tcBorders>
            <w:vAlign w:val="center"/>
          </w:tcPr>
          <w:p w14:paraId="6E7911EC" w14:textId="327D1716" w:rsidR="009D1BCD" w:rsidRPr="000051D5" w:rsidRDefault="00B00B60" w:rsidP="00D960E0">
            <w:pPr>
              <w:suppressAutoHyphens w:val="0"/>
              <w:jc w:val="center"/>
              <w:rPr>
                <w:rFonts w:cs="Arial"/>
                <w:sz w:val="20"/>
                <w:szCs w:val="20"/>
              </w:rPr>
            </w:pPr>
            <w:r>
              <w:rPr>
                <w:rFonts w:cs="Arial"/>
                <w:sz w:val="20"/>
                <w:szCs w:val="20"/>
              </w:rPr>
              <w:t>14.6</w:t>
            </w:r>
            <w:r w:rsidR="009D1BCD" w:rsidRPr="000051D5">
              <w:rPr>
                <w:rFonts w:cs="Arial"/>
                <w:sz w:val="20"/>
                <w:szCs w:val="20"/>
              </w:rPr>
              <w:t>%</w:t>
            </w:r>
          </w:p>
        </w:tc>
      </w:tr>
      <w:tr w:rsidR="009D1BCD" w:rsidRPr="00D04BD6" w14:paraId="123C6A00" w14:textId="77777777" w:rsidTr="00D960E0">
        <w:trPr>
          <w:trHeight w:val="255"/>
          <w:jc w:val="center"/>
        </w:trPr>
        <w:tc>
          <w:tcPr>
            <w:tcW w:w="2160" w:type="dxa"/>
            <w:tcBorders>
              <w:left w:val="single" w:sz="4" w:space="0" w:color="000000"/>
              <w:bottom w:val="single" w:sz="4" w:space="0" w:color="000000"/>
            </w:tcBorders>
            <w:vAlign w:val="center"/>
          </w:tcPr>
          <w:p w14:paraId="06764DD5" w14:textId="77777777" w:rsidR="009D1BCD" w:rsidRPr="00DC36EE" w:rsidRDefault="009D1BCD" w:rsidP="009D1BCD">
            <w:pPr>
              <w:snapToGrid w:val="0"/>
              <w:rPr>
                <w:rFonts w:cs="Arial"/>
                <w:sz w:val="20"/>
                <w:szCs w:val="20"/>
                <w:lang w:eastAsia="ar-SA"/>
              </w:rPr>
            </w:pPr>
            <w:r w:rsidRPr="00DC36EE">
              <w:rPr>
                <w:rFonts w:cs="Arial"/>
                <w:sz w:val="20"/>
                <w:szCs w:val="20"/>
                <w:lang w:eastAsia="ar-SA"/>
              </w:rPr>
              <w:t>New York</w:t>
            </w:r>
          </w:p>
        </w:tc>
        <w:tc>
          <w:tcPr>
            <w:tcW w:w="2160" w:type="dxa"/>
            <w:tcBorders>
              <w:top w:val="nil"/>
              <w:left w:val="single" w:sz="4" w:space="0" w:color="auto"/>
              <w:bottom w:val="single" w:sz="4" w:space="0" w:color="auto"/>
              <w:right w:val="single" w:sz="8" w:space="0" w:color="auto"/>
            </w:tcBorders>
            <w:shd w:val="clear" w:color="auto" w:fill="auto"/>
            <w:vAlign w:val="center"/>
          </w:tcPr>
          <w:p w14:paraId="03949F47" w14:textId="3A5B6CE4" w:rsidR="009D1BCD" w:rsidRPr="00B94143" w:rsidRDefault="00B00B60" w:rsidP="00D960E0">
            <w:pPr>
              <w:suppressAutoHyphens w:val="0"/>
              <w:jc w:val="right"/>
              <w:rPr>
                <w:rFonts w:cs="Arial"/>
                <w:sz w:val="20"/>
                <w:szCs w:val="20"/>
              </w:rPr>
            </w:pPr>
            <w:r>
              <w:rPr>
                <w:rFonts w:cs="Arial"/>
                <w:sz w:val="20"/>
                <w:szCs w:val="20"/>
              </w:rPr>
              <w:t>2,905,627</w:t>
            </w:r>
          </w:p>
        </w:tc>
        <w:tc>
          <w:tcPr>
            <w:tcW w:w="2160" w:type="dxa"/>
            <w:tcBorders>
              <w:top w:val="single" w:sz="4" w:space="0" w:color="000000"/>
              <w:left w:val="single" w:sz="4" w:space="0" w:color="000000"/>
              <w:bottom w:val="single" w:sz="4" w:space="0" w:color="000000"/>
              <w:right w:val="single" w:sz="4" w:space="0" w:color="000000"/>
            </w:tcBorders>
            <w:vAlign w:val="center"/>
          </w:tcPr>
          <w:p w14:paraId="77AF116D" w14:textId="35A36229" w:rsidR="009D1BCD" w:rsidRPr="000051D5" w:rsidRDefault="00B00B60" w:rsidP="00D960E0">
            <w:pPr>
              <w:suppressAutoHyphens w:val="0"/>
              <w:jc w:val="center"/>
              <w:rPr>
                <w:rFonts w:cs="Arial"/>
                <w:sz w:val="20"/>
                <w:szCs w:val="20"/>
              </w:rPr>
            </w:pPr>
            <w:r>
              <w:rPr>
                <w:rFonts w:cs="Arial"/>
                <w:sz w:val="20"/>
                <w:szCs w:val="20"/>
              </w:rPr>
              <w:t>24.3</w:t>
            </w:r>
            <w:r w:rsidR="009D1BCD" w:rsidRPr="000051D5">
              <w:rPr>
                <w:rFonts w:cs="Arial"/>
                <w:sz w:val="20"/>
                <w:szCs w:val="20"/>
              </w:rPr>
              <w:t>%</w:t>
            </w:r>
          </w:p>
        </w:tc>
      </w:tr>
      <w:tr w:rsidR="009D1BCD" w:rsidRPr="00D04BD6" w14:paraId="42851BEC" w14:textId="77777777" w:rsidTr="00D960E0">
        <w:trPr>
          <w:trHeight w:val="255"/>
          <w:jc w:val="center"/>
        </w:trPr>
        <w:tc>
          <w:tcPr>
            <w:tcW w:w="2160" w:type="dxa"/>
            <w:tcBorders>
              <w:left w:val="single" w:sz="4" w:space="0" w:color="000000"/>
              <w:bottom w:val="single" w:sz="4" w:space="0" w:color="000000"/>
            </w:tcBorders>
            <w:vAlign w:val="center"/>
          </w:tcPr>
          <w:p w14:paraId="32BB4EF4" w14:textId="77777777" w:rsidR="009D1BCD" w:rsidRPr="00DC36EE" w:rsidRDefault="009D1BCD" w:rsidP="009D1BCD">
            <w:pPr>
              <w:snapToGrid w:val="0"/>
              <w:rPr>
                <w:rFonts w:cs="Arial"/>
                <w:sz w:val="20"/>
                <w:szCs w:val="20"/>
                <w:lang w:eastAsia="ar-SA"/>
              </w:rPr>
            </w:pPr>
            <w:r w:rsidRPr="00DC36EE">
              <w:rPr>
                <w:rFonts w:cs="Arial"/>
                <w:sz w:val="20"/>
                <w:szCs w:val="20"/>
                <w:lang w:eastAsia="ar-SA"/>
              </w:rPr>
              <w:t>Rhode Island</w:t>
            </w:r>
          </w:p>
        </w:tc>
        <w:tc>
          <w:tcPr>
            <w:tcW w:w="2160" w:type="dxa"/>
            <w:tcBorders>
              <w:top w:val="nil"/>
              <w:left w:val="single" w:sz="4" w:space="0" w:color="auto"/>
              <w:bottom w:val="single" w:sz="4" w:space="0" w:color="auto"/>
              <w:right w:val="single" w:sz="8" w:space="0" w:color="auto"/>
            </w:tcBorders>
            <w:shd w:val="clear" w:color="auto" w:fill="auto"/>
            <w:vAlign w:val="center"/>
          </w:tcPr>
          <w:p w14:paraId="56D0AF05" w14:textId="192E1DB3" w:rsidR="009D1BCD" w:rsidRPr="00B94143" w:rsidRDefault="00B00B60" w:rsidP="00D960E0">
            <w:pPr>
              <w:suppressAutoHyphens w:val="0"/>
              <w:jc w:val="right"/>
              <w:rPr>
                <w:rFonts w:cs="Arial"/>
                <w:sz w:val="20"/>
                <w:szCs w:val="20"/>
              </w:rPr>
            </w:pPr>
            <w:r>
              <w:rPr>
                <w:rFonts w:cs="Arial"/>
                <w:sz w:val="20"/>
                <w:szCs w:val="20"/>
              </w:rPr>
              <w:t>187,770</w:t>
            </w:r>
          </w:p>
        </w:tc>
        <w:tc>
          <w:tcPr>
            <w:tcW w:w="2160" w:type="dxa"/>
            <w:tcBorders>
              <w:top w:val="single" w:sz="4" w:space="0" w:color="000000"/>
              <w:left w:val="single" w:sz="4" w:space="0" w:color="000000"/>
              <w:bottom w:val="single" w:sz="4" w:space="0" w:color="000000"/>
              <w:right w:val="single" w:sz="4" w:space="0" w:color="000000"/>
            </w:tcBorders>
            <w:vAlign w:val="center"/>
          </w:tcPr>
          <w:p w14:paraId="1ED73E7E" w14:textId="203B2164" w:rsidR="009D1BCD" w:rsidRPr="000051D5" w:rsidRDefault="00B00B60" w:rsidP="00D960E0">
            <w:pPr>
              <w:suppressAutoHyphens w:val="0"/>
              <w:jc w:val="center"/>
              <w:rPr>
                <w:rFonts w:cs="Arial"/>
                <w:sz w:val="20"/>
                <w:szCs w:val="20"/>
              </w:rPr>
            </w:pPr>
            <w:r>
              <w:rPr>
                <w:rFonts w:cs="Arial"/>
                <w:sz w:val="20"/>
                <w:szCs w:val="20"/>
              </w:rPr>
              <w:t>1.6</w:t>
            </w:r>
            <w:r w:rsidR="009D1BCD" w:rsidRPr="000051D5">
              <w:rPr>
                <w:rFonts w:cs="Arial"/>
                <w:sz w:val="20"/>
                <w:szCs w:val="20"/>
              </w:rPr>
              <w:t>%</w:t>
            </w:r>
          </w:p>
        </w:tc>
      </w:tr>
      <w:tr w:rsidR="009D1BCD" w:rsidRPr="00D04BD6" w14:paraId="409DE045" w14:textId="77777777" w:rsidTr="00D960E0">
        <w:trPr>
          <w:trHeight w:val="270"/>
          <w:jc w:val="center"/>
        </w:trPr>
        <w:tc>
          <w:tcPr>
            <w:tcW w:w="2160" w:type="dxa"/>
            <w:tcBorders>
              <w:left w:val="single" w:sz="4" w:space="0" w:color="000000"/>
              <w:bottom w:val="single" w:sz="4" w:space="0" w:color="000000"/>
            </w:tcBorders>
            <w:vAlign w:val="center"/>
          </w:tcPr>
          <w:p w14:paraId="078D16C3" w14:textId="77777777" w:rsidR="009D1BCD" w:rsidRPr="00DC36EE" w:rsidRDefault="009D1BCD" w:rsidP="009D1BCD">
            <w:pPr>
              <w:snapToGrid w:val="0"/>
              <w:rPr>
                <w:rFonts w:cs="Arial"/>
                <w:sz w:val="20"/>
                <w:szCs w:val="20"/>
                <w:lang w:eastAsia="ar-SA"/>
              </w:rPr>
            </w:pPr>
            <w:r w:rsidRPr="00DC36EE">
              <w:rPr>
                <w:rFonts w:cs="Arial"/>
                <w:sz w:val="20"/>
                <w:szCs w:val="20"/>
                <w:lang w:eastAsia="ar-SA"/>
              </w:rPr>
              <w:t>Vermont</w:t>
            </w:r>
          </w:p>
        </w:tc>
        <w:tc>
          <w:tcPr>
            <w:tcW w:w="2160" w:type="dxa"/>
            <w:tcBorders>
              <w:top w:val="nil"/>
              <w:left w:val="single" w:sz="4" w:space="0" w:color="auto"/>
              <w:bottom w:val="single" w:sz="4" w:space="0" w:color="auto"/>
              <w:right w:val="single" w:sz="8" w:space="0" w:color="auto"/>
            </w:tcBorders>
            <w:shd w:val="clear" w:color="auto" w:fill="auto"/>
            <w:vAlign w:val="center"/>
          </w:tcPr>
          <w:p w14:paraId="4AAEEB24" w14:textId="79BF6590" w:rsidR="009D1BCD" w:rsidRPr="00B94143" w:rsidRDefault="00B00B60" w:rsidP="00D960E0">
            <w:pPr>
              <w:suppressAutoHyphens w:val="0"/>
              <w:jc w:val="right"/>
              <w:rPr>
                <w:rFonts w:cs="Arial"/>
                <w:sz w:val="20"/>
                <w:szCs w:val="20"/>
              </w:rPr>
            </w:pPr>
            <w:r>
              <w:rPr>
                <w:rFonts w:cs="Arial"/>
                <w:sz w:val="20"/>
                <w:szCs w:val="20"/>
              </w:rPr>
              <w:t>54,063</w:t>
            </w:r>
          </w:p>
        </w:tc>
        <w:tc>
          <w:tcPr>
            <w:tcW w:w="2160" w:type="dxa"/>
            <w:tcBorders>
              <w:top w:val="single" w:sz="4" w:space="0" w:color="000000"/>
              <w:left w:val="single" w:sz="4" w:space="0" w:color="000000"/>
              <w:bottom w:val="single" w:sz="4" w:space="0" w:color="000000"/>
              <w:right w:val="single" w:sz="4" w:space="0" w:color="000000"/>
            </w:tcBorders>
            <w:vAlign w:val="center"/>
          </w:tcPr>
          <w:p w14:paraId="337F95AD" w14:textId="47E534AE" w:rsidR="009D1BCD" w:rsidRPr="000051D5" w:rsidRDefault="00B00B60" w:rsidP="00D960E0">
            <w:pPr>
              <w:suppressAutoHyphens w:val="0"/>
              <w:jc w:val="center"/>
              <w:rPr>
                <w:rFonts w:cs="Arial"/>
                <w:sz w:val="20"/>
                <w:szCs w:val="20"/>
              </w:rPr>
            </w:pPr>
            <w:r>
              <w:rPr>
                <w:rFonts w:cs="Arial"/>
                <w:sz w:val="20"/>
                <w:szCs w:val="20"/>
              </w:rPr>
              <w:t>0.5</w:t>
            </w:r>
            <w:r w:rsidR="009D1BCD" w:rsidRPr="000051D5">
              <w:rPr>
                <w:rFonts w:cs="Arial"/>
                <w:sz w:val="20"/>
                <w:szCs w:val="20"/>
              </w:rPr>
              <w:t>%</w:t>
            </w:r>
          </w:p>
        </w:tc>
      </w:tr>
      <w:tr w:rsidR="002E4462" w:rsidRPr="00D04BD6" w14:paraId="794991C2" w14:textId="77777777" w:rsidTr="00D960E0">
        <w:trPr>
          <w:trHeight w:val="270"/>
          <w:jc w:val="center"/>
        </w:trPr>
        <w:tc>
          <w:tcPr>
            <w:tcW w:w="2160" w:type="dxa"/>
            <w:tcBorders>
              <w:left w:val="single" w:sz="4" w:space="0" w:color="000000"/>
              <w:bottom w:val="single" w:sz="4" w:space="0" w:color="000000"/>
            </w:tcBorders>
            <w:vAlign w:val="center"/>
          </w:tcPr>
          <w:p w14:paraId="2EBAF7CE" w14:textId="3917723F" w:rsidR="002E4462" w:rsidRPr="00DC36EE" w:rsidRDefault="002E4462" w:rsidP="009D1BCD">
            <w:pPr>
              <w:snapToGrid w:val="0"/>
              <w:rPr>
                <w:rFonts w:cs="Arial"/>
                <w:sz w:val="20"/>
                <w:szCs w:val="20"/>
                <w:lang w:eastAsia="ar-SA"/>
              </w:rPr>
            </w:pPr>
            <w:r>
              <w:rPr>
                <w:rFonts w:cs="Arial"/>
                <w:sz w:val="20"/>
                <w:szCs w:val="20"/>
                <w:lang w:eastAsia="ar-SA"/>
              </w:rPr>
              <w:t>Virginia</w:t>
            </w:r>
          </w:p>
        </w:tc>
        <w:tc>
          <w:tcPr>
            <w:tcW w:w="2160" w:type="dxa"/>
            <w:tcBorders>
              <w:top w:val="nil"/>
              <w:left w:val="single" w:sz="4" w:space="0" w:color="auto"/>
              <w:bottom w:val="single" w:sz="4" w:space="0" w:color="auto"/>
              <w:right w:val="single" w:sz="8" w:space="0" w:color="auto"/>
            </w:tcBorders>
            <w:shd w:val="clear" w:color="auto" w:fill="auto"/>
            <w:vAlign w:val="center"/>
          </w:tcPr>
          <w:p w14:paraId="55C167FC" w14:textId="049E6B42" w:rsidR="002E4462" w:rsidRDefault="00B00B60" w:rsidP="00D960E0">
            <w:pPr>
              <w:suppressAutoHyphens w:val="0"/>
              <w:jc w:val="right"/>
              <w:rPr>
                <w:rFonts w:cs="Arial"/>
                <w:sz w:val="20"/>
                <w:szCs w:val="20"/>
              </w:rPr>
            </w:pPr>
            <w:r>
              <w:rPr>
                <w:rFonts w:cs="Arial"/>
                <w:sz w:val="20"/>
                <w:szCs w:val="20"/>
              </w:rPr>
              <w:t>2,716,000</w:t>
            </w:r>
          </w:p>
        </w:tc>
        <w:tc>
          <w:tcPr>
            <w:tcW w:w="2160" w:type="dxa"/>
            <w:tcBorders>
              <w:top w:val="single" w:sz="4" w:space="0" w:color="000000"/>
              <w:left w:val="single" w:sz="4" w:space="0" w:color="000000"/>
              <w:bottom w:val="single" w:sz="4" w:space="0" w:color="000000"/>
              <w:right w:val="single" w:sz="4" w:space="0" w:color="000000"/>
            </w:tcBorders>
            <w:vAlign w:val="center"/>
          </w:tcPr>
          <w:p w14:paraId="77BF19B1" w14:textId="01584DED" w:rsidR="002E4462" w:rsidRDefault="00B00B60" w:rsidP="00D960E0">
            <w:pPr>
              <w:suppressAutoHyphens w:val="0"/>
              <w:jc w:val="center"/>
              <w:rPr>
                <w:rFonts w:cs="Arial"/>
                <w:sz w:val="20"/>
                <w:szCs w:val="20"/>
              </w:rPr>
            </w:pPr>
            <w:r>
              <w:rPr>
                <w:rFonts w:cs="Arial"/>
                <w:sz w:val="20"/>
                <w:szCs w:val="20"/>
              </w:rPr>
              <w:t>22.7</w:t>
            </w:r>
            <w:r w:rsidR="00744FFF">
              <w:rPr>
                <w:rFonts w:cs="Arial"/>
                <w:sz w:val="20"/>
                <w:szCs w:val="20"/>
              </w:rPr>
              <w:t>%</w:t>
            </w:r>
          </w:p>
        </w:tc>
      </w:tr>
      <w:tr w:rsidR="000051D5" w:rsidRPr="00B94143" w14:paraId="2742FBDB" w14:textId="77777777" w:rsidTr="00D960E0">
        <w:trPr>
          <w:trHeight w:val="270"/>
          <w:jc w:val="center"/>
        </w:trPr>
        <w:tc>
          <w:tcPr>
            <w:tcW w:w="2160" w:type="dxa"/>
            <w:tcBorders>
              <w:left w:val="single" w:sz="4" w:space="0" w:color="000000"/>
              <w:bottom w:val="single" w:sz="4" w:space="0" w:color="000000"/>
            </w:tcBorders>
            <w:vAlign w:val="center"/>
          </w:tcPr>
          <w:p w14:paraId="03B1896B" w14:textId="77777777" w:rsidR="000051D5" w:rsidRPr="00DC36EE" w:rsidRDefault="000051D5" w:rsidP="000051D5">
            <w:pPr>
              <w:snapToGrid w:val="0"/>
              <w:rPr>
                <w:rFonts w:cs="Arial"/>
                <w:b/>
                <w:sz w:val="20"/>
                <w:szCs w:val="20"/>
                <w:lang w:eastAsia="ar-SA"/>
              </w:rPr>
            </w:pPr>
            <w:r w:rsidRPr="00DC36EE">
              <w:rPr>
                <w:rFonts w:cs="Arial"/>
                <w:b/>
                <w:sz w:val="20"/>
                <w:szCs w:val="20"/>
                <w:lang w:eastAsia="ar-SA"/>
              </w:rPr>
              <w:t>Total</w:t>
            </w:r>
          </w:p>
        </w:tc>
        <w:tc>
          <w:tcPr>
            <w:tcW w:w="2160" w:type="dxa"/>
            <w:tcBorders>
              <w:top w:val="single" w:sz="4" w:space="0" w:color="auto"/>
              <w:left w:val="single" w:sz="4" w:space="0" w:color="auto"/>
              <w:bottom w:val="single" w:sz="4" w:space="0" w:color="auto"/>
              <w:right w:val="single" w:sz="8" w:space="0" w:color="auto"/>
            </w:tcBorders>
            <w:shd w:val="clear" w:color="auto" w:fill="auto"/>
            <w:vAlign w:val="center"/>
          </w:tcPr>
          <w:p w14:paraId="4CF172E3" w14:textId="52212CF5" w:rsidR="000051D5" w:rsidRPr="00D3078F" w:rsidRDefault="00B00B60" w:rsidP="00D960E0">
            <w:pPr>
              <w:suppressAutoHyphens w:val="0"/>
              <w:jc w:val="right"/>
              <w:rPr>
                <w:rFonts w:cs="Arial"/>
                <w:b/>
                <w:bCs/>
                <w:sz w:val="20"/>
                <w:szCs w:val="20"/>
              </w:rPr>
            </w:pPr>
            <w:r>
              <w:rPr>
                <w:rFonts w:cs="Arial"/>
                <w:b/>
                <w:bCs/>
                <w:sz w:val="20"/>
                <w:szCs w:val="20"/>
              </w:rPr>
              <w:t>11,976,778</w:t>
            </w:r>
          </w:p>
        </w:tc>
        <w:tc>
          <w:tcPr>
            <w:tcW w:w="2160" w:type="dxa"/>
            <w:tcBorders>
              <w:top w:val="single" w:sz="4" w:space="0" w:color="000000"/>
              <w:left w:val="single" w:sz="4" w:space="0" w:color="000000"/>
              <w:bottom w:val="single" w:sz="4" w:space="0" w:color="000000"/>
              <w:right w:val="single" w:sz="4" w:space="0" w:color="000000"/>
            </w:tcBorders>
            <w:vAlign w:val="center"/>
          </w:tcPr>
          <w:p w14:paraId="65D13DF6" w14:textId="2595A250" w:rsidR="000051D5" w:rsidRPr="000051D5" w:rsidRDefault="000051D5" w:rsidP="00D960E0">
            <w:pPr>
              <w:suppressAutoHyphens w:val="0"/>
              <w:jc w:val="center"/>
              <w:rPr>
                <w:rFonts w:cs="Arial"/>
                <w:b/>
                <w:sz w:val="20"/>
                <w:szCs w:val="20"/>
              </w:rPr>
            </w:pPr>
            <w:r w:rsidRPr="000051D5">
              <w:rPr>
                <w:rFonts w:cs="Arial"/>
                <w:b/>
                <w:sz w:val="20"/>
                <w:szCs w:val="20"/>
              </w:rPr>
              <w:t>100.0%</w:t>
            </w:r>
          </w:p>
        </w:tc>
      </w:tr>
    </w:tbl>
    <w:p w14:paraId="4FC4D334" w14:textId="6C6FEA8C" w:rsidR="00E73E88" w:rsidRPr="0048332D" w:rsidRDefault="00E73E88" w:rsidP="0048332D">
      <w:bookmarkStart w:id="30" w:name="_Ref358904012"/>
    </w:p>
    <w:p w14:paraId="4CE75924" w14:textId="5297A728" w:rsidR="001C03D0" w:rsidRPr="00B94143" w:rsidRDefault="001C03D0">
      <w:pPr>
        <w:pStyle w:val="Heading2"/>
        <w:tabs>
          <w:tab w:val="left" w:pos="720"/>
        </w:tabs>
        <w:rPr>
          <w:rFonts w:cs="Arial"/>
          <w:lang w:eastAsia="ar-SA"/>
        </w:rPr>
      </w:pPr>
      <w:bookmarkStart w:id="31" w:name="_Toc60651199"/>
      <w:bookmarkEnd w:id="30"/>
      <w:r w:rsidRPr="00B94143">
        <w:rPr>
          <w:rFonts w:cs="Arial"/>
          <w:lang w:eastAsia="ar-SA"/>
        </w:rPr>
        <w:t>Eligibility</w:t>
      </w:r>
      <w:bookmarkEnd w:id="31"/>
    </w:p>
    <w:p w14:paraId="62539F74" w14:textId="5919F3CD" w:rsidR="001C03D0" w:rsidRDefault="001C03D0">
      <w:pPr>
        <w:pStyle w:val="BodyText"/>
        <w:rPr>
          <w:rFonts w:cs="Arial"/>
        </w:rPr>
      </w:pPr>
      <w:r w:rsidRPr="00B94143">
        <w:rPr>
          <w:rFonts w:cs="Arial"/>
        </w:rPr>
        <w:t xml:space="preserve">All categories of bidders are eligible to participate in </w:t>
      </w:r>
      <w:r w:rsidR="007412C6">
        <w:rPr>
          <w:rFonts w:cs="Arial"/>
        </w:rPr>
        <w:t>Auction 53</w:t>
      </w:r>
      <w:r w:rsidRPr="00B94143">
        <w:rPr>
          <w:rFonts w:cs="Arial"/>
        </w:rPr>
        <w:t xml:space="preserve">. However, to participate in </w:t>
      </w:r>
      <w:r w:rsidR="007412C6">
        <w:rPr>
          <w:rFonts w:cs="Arial"/>
        </w:rPr>
        <w:t>Auction 53</w:t>
      </w:r>
      <w:r w:rsidRPr="00B94143">
        <w:rPr>
          <w:rFonts w:cs="Arial"/>
        </w:rPr>
        <w:t xml:space="preserve">, </w:t>
      </w:r>
      <w:r w:rsidR="00D2006A">
        <w:rPr>
          <w:rFonts w:cs="Arial"/>
          <w:lang w:val="en-US"/>
        </w:rPr>
        <w:t>an applicant</w:t>
      </w:r>
      <w:r w:rsidRPr="00B94143">
        <w:rPr>
          <w:rFonts w:cs="Arial"/>
        </w:rPr>
        <w:t xml:space="preserve"> must meet all participation requirements and follow all procedures outlined in this </w:t>
      </w:r>
      <w:r w:rsidR="004B1083" w:rsidRPr="001B589E">
        <w:rPr>
          <w:rFonts w:cs="Arial"/>
        </w:rPr>
        <w:t>Auction Notice</w:t>
      </w:r>
      <w:r w:rsidRPr="001B589E">
        <w:rPr>
          <w:rFonts w:cs="Arial"/>
        </w:rPr>
        <w:t>.</w:t>
      </w:r>
    </w:p>
    <w:p w14:paraId="06238F65" w14:textId="77777777" w:rsidR="006679BA" w:rsidRPr="001B589E" w:rsidRDefault="006679BA">
      <w:pPr>
        <w:pStyle w:val="BodyText"/>
        <w:rPr>
          <w:rFonts w:cs="Arial"/>
        </w:rPr>
      </w:pPr>
    </w:p>
    <w:p w14:paraId="3D191C21" w14:textId="7FB706A7" w:rsidR="001C03D0" w:rsidRPr="00B94143" w:rsidRDefault="001C03D0">
      <w:pPr>
        <w:pStyle w:val="Heading1"/>
        <w:tabs>
          <w:tab w:val="left" w:pos="720"/>
        </w:tabs>
      </w:pPr>
      <w:bookmarkStart w:id="32" w:name="_Participation_Requirements"/>
      <w:bookmarkStart w:id="33" w:name="_Ref200269810"/>
      <w:bookmarkStart w:id="34" w:name="_Toc60651200"/>
      <w:bookmarkEnd w:id="32"/>
      <w:r w:rsidRPr="00B94143">
        <w:lastRenderedPageBreak/>
        <w:t>Participation Requirements</w:t>
      </w:r>
      <w:bookmarkEnd w:id="33"/>
      <w:bookmarkEnd w:id="34"/>
    </w:p>
    <w:p w14:paraId="54D7FED7" w14:textId="03743E0A" w:rsidR="00CA27D7" w:rsidRPr="00E2141A" w:rsidRDefault="00B811AE" w:rsidP="007B502A">
      <w:pPr>
        <w:pStyle w:val="BodyText"/>
        <w:spacing w:after="120"/>
        <w:rPr>
          <w:rFonts w:cs="Arial"/>
          <w:lang w:eastAsia="ar-SA"/>
        </w:rPr>
      </w:pPr>
      <w:r w:rsidRPr="001B589E">
        <w:rPr>
          <w:rFonts w:cs="Arial"/>
          <w:lang w:val="en-US" w:eastAsia="ar-SA"/>
        </w:rPr>
        <w:t>If any previously qualified applicant has not yet submitted</w:t>
      </w:r>
      <w:r w:rsidR="00B77D20" w:rsidRPr="001B589E">
        <w:rPr>
          <w:rFonts w:cs="Arial"/>
          <w:lang w:val="en-US" w:eastAsia="ar-SA"/>
        </w:rPr>
        <w:t xml:space="preserve"> a </w:t>
      </w:r>
      <w:r w:rsidRPr="001B589E">
        <w:rPr>
          <w:rFonts w:cs="Arial"/>
          <w:lang w:val="en-US" w:eastAsia="ar-SA"/>
        </w:rPr>
        <w:t xml:space="preserve">Qualification Application through the online portal </w:t>
      </w:r>
      <w:r w:rsidR="0021270D" w:rsidRPr="001B589E">
        <w:rPr>
          <w:rFonts w:cs="Arial"/>
          <w:lang w:val="en-US" w:eastAsia="ar-SA"/>
        </w:rPr>
        <w:t xml:space="preserve">on the </w:t>
      </w:r>
      <w:r w:rsidR="004B1083" w:rsidRPr="001B589E">
        <w:rPr>
          <w:rFonts w:cs="Arial"/>
          <w:lang w:val="en-US" w:eastAsia="ar-SA"/>
        </w:rPr>
        <w:t>Auction Platform</w:t>
      </w:r>
      <w:r w:rsidR="0021270D" w:rsidRPr="001B589E">
        <w:rPr>
          <w:rFonts w:cs="Arial"/>
          <w:lang w:val="en-US" w:eastAsia="ar-SA"/>
        </w:rPr>
        <w:t>,</w:t>
      </w:r>
      <w:r w:rsidR="00CA2DD7">
        <w:rPr>
          <w:rStyle w:val="FootnoteReference"/>
          <w:rFonts w:cs="Arial"/>
          <w:lang w:eastAsia="ar-SA"/>
        </w:rPr>
        <w:footnoteReference w:id="4"/>
      </w:r>
      <w:r w:rsidR="0021270D" w:rsidRPr="001B589E">
        <w:rPr>
          <w:rFonts w:cs="Arial"/>
          <w:lang w:val="en-US" w:eastAsia="ar-SA"/>
        </w:rPr>
        <w:t xml:space="preserve"> </w:t>
      </w:r>
      <w:r w:rsidR="00634749">
        <w:rPr>
          <w:rFonts w:cs="Arial"/>
          <w:lang w:val="en-US" w:eastAsia="ar-SA"/>
        </w:rPr>
        <w:t>that applicant</w:t>
      </w:r>
      <w:r w:rsidR="00634749" w:rsidRPr="001B589E">
        <w:rPr>
          <w:rFonts w:cs="Arial"/>
          <w:lang w:val="en-US" w:eastAsia="ar-SA"/>
        </w:rPr>
        <w:t xml:space="preserve"> </w:t>
      </w:r>
      <w:r w:rsidRPr="001B589E">
        <w:rPr>
          <w:rFonts w:cs="Arial"/>
          <w:lang w:val="en-US" w:eastAsia="ar-SA"/>
        </w:rPr>
        <w:t xml:space="preserve">must </w:t>
      </w:r>
      <w:r w:rsidR="00634749">
        <w:rPr>
          <w:rFonts w:cs="Arial"/>
          <w:lang w:val="en-US" w:eastAsia="ar-SA"/>
        </w:rPr>
        <w:t>submit</w:t>
      </w:r>
      <w:r w:rsidR="00634749" w:rsidRPr="001B589E">
        <w:rPr>
          <w:rFonts w:cs="Arial"/>
          <w:lang w:val="en-US" w:eastAsia="ar-SA"/>
        </w:rPr>
        <w:t xml:space="preserve"> </w:t>
      </w:r>
      <w:r w:rsidR="00E2141A" w:rsidRPr="001B589E">
        <w:rPr>
          <w:rFonts w:cs="Arial"/>
          <w:lang w:val="en-US" w:eastAsia="ar-SA"/>
        </w:rPr>
        <w:t xml:space="preserve">a one-time </w:t>
      </w:r>
      <w:r w:rsidR="00601D1C" w:rsidRPr="001B589E">
        <w:rPr>
          <w:rFonts w:cs="Arial"/>
          <w:lang w:val="en-US" w:eastAsia="ar-SA"/>
        </w:rPr>
        <w:t>confirmation</w:t>
      </w:r>
      <w:r w:rsidR="00CA27D7" w:rsidRPr="001B589E">
        <w:rPr>
          <w:rFonts w:cs="Arial"/>
          <w:lang w:eastAsia="ar-SA"/>
        </w:rPr>
        <w:t xml:space="preserve"> </w:t>
      </w:r>
      <w:r w:rsidRPr="001B589E">
        <w:rPr>
          <w:rFonts w:cs="Arial"/>
          <w:lang w:val="en-US" w:eastAsia="ar-SA"/>
        </w:rPr>
        <w:t>of preloaded</w:t>
      </w:r>
      <w:r w:rsidR="00CA27D7" w:rsidRPr="001B589E">
        <w:rPr>
          <w:rFonts w:cs="Arial"/>
          <w:lang w:eastAsia="ar-SA"/>
        </w:rPr>
        <w:t xml:space="preserve"> information</w:t>
      </w:r>
      <w:r w:rsidR="00B77D20" w:rsidRPr="001B589E">
        <w:rPr>
          <w:rFonts w:cs="Arial"/>
          <w:lang w:val="en-US" w:eastAsia="ar-SA"/>
        </w:rPr>
        <w:t xml:space="preserve"> on the portal</w:t>
      </w:r>
      <w:r w:rsidRPr="001B589E">
        <w:rPr>
          <w:rFonts w:cs="Arial"/>
          <w:lang w:val="en-US" w:eastAsia="ar-SA"/>
        </w:rPr>
        <w:t>,</w:t>
      </w:r>
      <w:r w:rsidR="00CA27D7" w:rsidRPr="001B589E">
        <w:rPr>
          <w:rFonts w:cs="Arial"/>
          <w:lang w:eastAsia="ar-SA"/>
        </w:rPr>
        <w:t xml:space="preserve"> incl</w:t>
      </w:r>
      <w:r w:rsidR="00CA27D7" w:rsidRPr="00E2141A">
        <w:rPr>
          <w:rFonts w:cs="Arial"/>
          <w:lang w:eastAsia="ar-SA"/>
        </w:rPr>
        <w:t>uding:</w:t>
      </w:r>
    </w:p>
    <w:p w14:paraId="7D587025" w14:textId="1D164BFE" w:rsidR="00CA27D7" w:rsidRPr="00CA27D7" w:rsidRDefault="00CA27D7" w:rsidP="001A60F1">
      <w:pPr>
        <w:pStyle w:val="BodyText"/>
        <w:numPr>
          <w:ilvl w:val="0"/>
          <w:numId w:val="19"/>
        </w:numPr>
        <w:spacing w:after="120"/>
        <w:rPr>
          <w:lang w:val="en-US" w:eastAsia="ar-SA"/>
        </w:rPr>
      </w:pPr>
      <w:r w:rsidRPr="00CA27D7">
        <w:rPr>
          <w:lang w:val="en-US" w:eastAsia="ar-SA"/>
        </w:rPr>
        <w:t>General Information</w:t>
      </w:r>
      <w:r w:rsidR="00064316">
        <w:rPr>
          <w:lang w:val="en-US" w:eastAsia="ar-SA"/>
        </w:rPr>
        <w:t>;</w:t>
      </w:r>
      <w:r w:rsidRPr="00CA27D7">
        <w:rPr>
          <w:lang w:val="en-US" w:eastAsia="ar-SA"/>
        </w:rPr>
        <w:t xml:space="preserve"> and </w:t>
      </w:r>
    </w:p>
    <w:p w14:paraId="44D326D0" w14:textId="7B6E1BD9" w:rsidR="00CA27D7" w:rsidRPr="00CA27D7" w:rsidRDefault="00064316" w:rsidP="001A60F1">
      <w:pPr>
        <w:pStyle w:val="BodyText"/>
        <w:numPr>
          <w:ilvl w:val="0"/>
          <w:numId w:val="19"/>
        </w:numPr>
        <w:rPr>
          <w:lang w:val="en-US" w:eastAsia="ar-SA"/>
        </w:rPr>
      </w:pPr>
      <w:r w:rsidRPr="00CA27D7">
        <w:rPr>
          <w:lang w:val="en-US" w:eastAsia="ar-SA"/>
        </w:rPr>
        <w:t>Authorized Auction Representative(s)</w:t>
      </w:r>
      <w:r>
        <w:rPr>
          <w:lang w:val="en-US" w:eastAsia="ar-SA"/>
        </w:rPr>
        <w:t>.</w:t>
      </w:r>
      <w:r w:rsidR="00CA27D7" w:rsidRPr="00CA27D7">
        <w:rPr>
          <w:lang w:val="en-US" w:eastAsia="ar-SA"/>
        </w:rPr>
        <w:t xml:space="preserve"> </w:t>
      </w:r>
    </w:p>
    <w:p w14:paraId="164898F3" w14:textId="0B2A147D" w:rsidR="00E2141A" w:rsidRPr="00CA27D7" w:rsidRDefault="00D2006A">
      <w:pPr>
        <w:pStyle w:val="BodyText"/>
        <w:rPr>
          <w:rFonts w:cs="Arial"/>
          <w:lang w:val="en-US" w:eastAsia="ar-SA"/>
        </w:rPr>
      </w:pPr>
      <w:r>
        <w:rPr>
          <w:rFonts w:cs="Arial"/>
          <w:lang w:val="en-US" w:eastAsia="ar-SA"/>
        </w:rPr>
        <w:t>Note that</w:t>
      </w:r>
      <w:r w:rsidR="00CA27D7" w:rsidRPr="00E2141A">
        <w:rPr>
          <w:rFonts w:cs="Arial"/>
          <w:lang w:eastAsia="ar-SA"/>
        </w:rPr>
        <w:t xml:space="preserve"> </w:t>
      </w:r>
      <w:r>
        <w:rPr>
          <w:rFonts w:cs="Arial"/>
          <w:lang w:val="en-US" w:eastAsia="ar-SA"/>
        </w:rPr>
        <w:t xml:space="preserve">the applicant is responsible for entering </w:t>
      </w:r>
      <w:r w:rsidR="00267CAE" w:rsidRPr="00E2141A">
        <w:rPr>
          <w:rFonts w:cs="Arial"/>
          <w:lang w:eastAsia="ar-SA"/>
        </w:rPr>
        <w:t xml:space="preserve">the </w:t>
      </w:r>
      <w:r w:rsidR="00267CAE">
        <w:rPr>
          <w:rFonts w:cs="Arial"/>
          <w:lang w:val="en-US" w:eastAsia="ar-SA"/>
        </w:rPr>
        <w:t xml:space="preserve">RGGI COATS account number, </w:t>
      </w:r>
      <w:r w:rsidR="00267CAE" w:rsidRPr="00E2141A">
        <w:rPr>
          <w:rFonts w:cs="Arial"/>
          <w:lang w:eastAsia="ar-SA"/>
        </w:rPr>
        <w:t>corporate</w:t>
      </w:r>
      <w:r w:rsidR="004B2364" w:rsidRPr="004B2364">
        <w:rPr>
          <w:rFonts w:cs="Arial"/>
          <w:lang w:val="en-US" w:eastAsia="ar-SA"/>
        </w:rPr>
        <w:t xml:space="preserve"> </w:t>
      </w:r>
      <w:r w:rsidR="004B2364">
        <w:rPr>
          <w:rFonts w:cs="Arial"/>
          <w:lang w:val="en-US" w:eastAsia="ar-SA"/>
        </w:rPr>
        <w:t xml:space="preserve">and/or bidding </w:t>
      </w:r>
      <w:r w:rsidR="004B2364" w:rsidRPr="00E2141A">
        <w:rPr>
          <w:rFonts w:cs="Arial"/>
          <w:lang w:eastAsia="ar-SA"/>
        </w:rPr>
        <w:t>associations</w:t>
      </w:r>
      <w:r w:rsidR="00634749">
        <w:rPr>
          <w:rFonts w:cs="Arial"/>
          <w:lang w:val="en-US" w:eastAsia="ar-SA"/>
        </w:rPr>
        <w:t>,</w:t>
      </w:r>
      <w:r w:rsidR="00267CAE" w:rsidRPr="00E2141A">
        <w:rPr>
          <w:rFonts w:cs="Arial"/>
          <w:lang w:eastAsia="ar-SA"/>
        </w:rPr>
        <w:t xml:space="preserve"> and positive attestations</w:t>
      </w:r>
      <w:r w:rsidR="00BD0A18">
        <w:rPr>
          <w:rFonts w:cs="Arial"/>
          <w:lang w:val="en-US" w:eastAsia="ar-SA"/>
        </w:rPr>
        <w:t xml:space="preserve"> </w:t>
      </w:r>
      <w:r w:rsidR="00267CAE">
        <w:rPr>
          <w:rFonts w:cs="Arial"/>
          <w:lang w:val="en-US" w:eastAsia="ar-SA"/>
        </w:rPr>
        <w:t xml:space="preserve">in accordance with </w:t>
      </w:r>
      <w:r w:rsidR="00CA27D7" w:rsidRPr="001B589E">
        <w:rPr>
          <w:rFonts w:cs="Arial"/>
          <w:lang w:eastAsia="ar-SA"/>
        </w:rPr>
        <w:t>Section</w:t>
      </w:r>
      <w:r w:rsidR="00267CAE">
        <w:rPr>
          <w:rFonts w:cs="Arial"/>
          <w:lang w:val="en-US" w:eastAsia="ar-SA"/>
        </w:rPr>
        <w:t xml:space="preserve">s </w:t>
      </w:r>
      <w:r w:rsidR="0048332D">
        <w:rPr>
          <w:rFonts w:cs="Arial"/>
          <w:lang w:val="en-US" w:eastAsia="ar-SA"/>
        </w:rPr>
        <w:fldChar w:fldCharType="begin"/>
      </w:r>
      <w:r w:rsidR="0048332D">
        <w:rPr>
          <w:rFonts w:cs="Arial"/>
          <w:lang w:val="en-US" w:eastAsia="ar-SA"/>
        </w:rPr>
        <w:instrText xml:space="preserve"> REF _Ref532809720 \r \h </w:instrText>
      </w:r>
      <w:r w:rsidR="0048332D">
        <w:rPr>
          <w:rFonts w:cs="Arial"/>
          <w:lang w:val="en-US" w:eastAsia="ar-SA"/>
        </w:rPr>
      </w:r>
      <w:r w:rsidR="0048332D">
        <w:rPr>
          <w:rFonts w:cs="Arial"/>
          <w:lang w:val="en-US" w:eastAsia="ar-SA"/>
        </w:rPr>
        <w:fldChar w:fldCharType="separate"/>
      </w:r>
      <w:r w:rsidR="0048332D">
        <w:rPr>
          <w:rFonts w:cs="Arial"/>
          <w:lang w:val="en-US" w:eastAsia="ar-SA"/>
        </w:rPr>
        <w:t>2.4</w:t>
      </w:r>
      <w:r w:rsidR="0048332D">
        <w:rPr>
          <w:rFonts w:cs="Arial"/>
          <w:lang w:val="en-US" w:eastAsia="ar-SA"/>
        </w:rPr>
        <w:fldChar w:fldCharType="end"/>
      </w:r>
      <w:r w:rsidR="00267CAE">
        <w:rPr>
          <w:rFonts w:cs="Arial"/>
          <w:lang w:val="en-US" w:eastAsia="ar-SA"/>
        </w:rPr>
        <w:t xml:space="preserve"> and</w:t>
      </w:r>
      <w:r w:rsidR="00CA27D7" w:rsidRPr="001B589E">
        <w:rPr>
          <w:rFonts w:cs="Arial"/>
          <w:lang w:eastAsia="ar-SA"/>
        </w:rPr>
        <w:t xml:space="preserve"> </w:t>
      </w:r>
      <w:r w:rsidR="004B2364">
        <w:rPr>
          <w:rFonts w:cs="Arial"/>
          <w:lang w:val="en-US" w:eastAsia="ar-SA"/>
        </w:rPr>
        <w:t>6.2.3</w:t>
      </w:r>
      <w:r w:rsidR="004B2364">
        <w:rPr>
          <w:rFonts w:cs="Arial"/>
          <w:lang w:eastAsia="ar-SA"/>
        </w:rPr>
        <w:t>.</w:t>
      </w:r>
      <w:r w:rsidR="004B2364">
        <w:rPr>
          <w:rFonts w:cs="Arial"/>
          <w:lang w:val="en-US" w:eastAsia="ar-SA"/>
        </w:rPr>
        <w:t xml:space="preserve">   </w:t>
      </w:r>
      <w:r w:rsidR="006717C4">
        <w:rPr>
          <w:rFonts w:cs="Arial"/>
          <w:lang w:val="en-US" w:eastAsia="ar-SA"/>
        </w:rPr>
        <w:t xml:space="preserve">Applicants </w:t>
      </w:r>
      <w:r w:rsidR="00CA27D7" w:rsidRPr="00E2141A">
        <w:rPr>
          <w:rFonts w:cs="Arial"/>
          <w:lang w:eastAsia="ar-SA"/>
        </w:rPr>
        <w:t>can upload supporting documents</w:t>
      </w:r>
      <w:r w:rsidR="000E4E9B">
        <w:rPr>
          <w:rFonts w:cs="Arial"/>
          <w:lang w:val="en-US" w:eastAsia="ar-SA"/>
        </w:rPr>
        <w:t xml:space="preserve"> for positive attestations</w:t>
      </w:r>
      <w:r w:rsidR="00267CAE">
        <w:rPr>
          <w:rFonts w:cs="Arial"/>
          <w:lang w:val="en-US" w:eastAsia="ar-SA"/>
        </w:rPr>
        <w:t xml:space="preserve">, in accordance with </w:t>
      </w:r>
      <w:r w:rsidR="00FE3436">
        <w:rPr>
          <w:rFonts w:cs="Arial"/>
          <w:lang w:val="en-US" w:eastAsia="ar-SA"/>
        </w:rPr>
        <w:t xml:space="preserve">the RGGI Portal – Training and Support Tutorial (see </w:t>
      </w:r>
      <w:r w:rsidR="00267CAE">
        <w:rPr>
          <w:rFonts w:cs="Arial"/>
          <w:lang w:val="en-US" w:eastAsia="ar-SA"/>
        </w:rPr>
        <w:t xml:space="preserve">Section </w:t>
      </w:r>
      <w:r w:rsidR="005B11F7">
        <w:rPr>
          <w:rFonts w:cs="Arial"/>
          <w:lang w:val="en-US" w:eastAsia="ar-SA"/>
        </w:rPr>
        <w:fldChar w:fldCharType="begin"/>
      </w:r>
      <w:r w:rsidR="005B11F7">
        <w:rPr>
          <w:rFonts w:cs="Arial"/>
          <w:lang w:val="en-US" w:eastAsia="ar-SA"/>
        </w:rPr>
        <w:instrText xml:space="preserve"> REF _Ref60210256 \r \h </w:instrText>
      </w:r>
      <w:r w:rsidR="005B11F7">
        <w:rPr>
          <w:rFonts w:cs="Arial"/>
          <w:lang w:val="en-US" w:eastAsia="ar-SA"/>
        </w:rPr>
      </w:r>
      <w:r w:rsidR="005B11F7">
        <w:rPr>
          <w:rFonts w:cs="Arial"/>
          <w:lang w:val="en-US" w:eastAsia="ar-SA"/>
        </w:rPr>
        <w:fldChar w:fldCharType="separate"/>
      </w:r>
      <w:r w:rsidR="005B11F7">
        <w:rPr>
          <w:rFonts w:cs="Arial"/>
          <w:lang w:val="en-US" w:eastAsia="ar-SA"/>
        </w:rPr>
        <w:t>5.1</w:t>
      </w:r>
      <w:r w:rsidR="005B11F7">
        <w:rPr>
          <w:rFonts w:cs="Arial"/>
          <w:lang w:val="en-US" w:eastAsia="ar-SA"/>
        </w:rPr>
        <w:fldChar w:fldCharType="end"/>
      </w:r>
      <w:r w:rsidR="00E2141A">
        <w:rPr>
          <w:rFonts w:cs="Arial"/>
          <w:lang w:val="en-US" w:eastAsia="ar-SA"/>
        </w:rPr>
        <w:t>.</w:t>
      </w:r>
      <w:r w:rsidR="00FE3436">
        <w:rPr>
          <w:rFonts w:cs="Arial"/>
          <w:lang w:val="en-US" w:eastAsia="ar-SA"/>
        </w:rPr>
        <w:t>)</w:t>
      </w:r>
      <w:r w:rsidR="00E2141A">
        <w:rPr>
          <w:rFonts w:cs="Arial"/>
          <w:lang w:val="en-US" w:eastAsia="ar-SA"/>
        </w:rPr>
        <w:t xml:space="preserve"> Once entered, </w:t>
      </w:r>
      <w:r w:rsidR="009A76DD">
        <w:rPr>
          <w:rFonts w:cs="Arial"/>
          <w:lang w:val="en-US" w:eastAsia="ar-SA"/>
        </w:rPr>
        <w:t xml:space="preserve">all </w:t>
      </w:r>
      <w:r w:rsidR="00E2141A">
        <w:rPr>
          <w:rFonts w:cs="Arial"/>
          <w:lang w:val="en-US" w:eastAsia="ar-SA"/>
        </w:rPr>
        <w:t xml:space="preserve">the submitted information will be saved for future auctions.  </w:t>
      </w:r>
    </w:p>
    <w:p w14:paraId="77F7F66A" w14:textId="77777777" w:rsidR="001C03D0" w:rsidRPr="00B94143" w:rsidRDefault="001C03D0">
      <w:pPr>
        <w:pStyle w:val="Heading2"/>
        <w:tabs>
          <w:tab w:val="left" w:pos="720"/>
        </w:tabs>
      </w:pPr>
      <w:bookmarkStart w:id="35" w:name="_Ref532809859"/>
      <w:bookmarkStart w:id="36" w:name="_Toc60651201"/>
      <w:r w:rsidRPr="00B94143">
        <w:t>Previously Qualified Applicant</w:t>
      </w:r>
      <w:bookmarkEnd w:id="35"/>
      <w:bookmarkEnd w:id="36"/>
    </w:p>
    <w:p w14:paraId="0B403F36" w14:textId="6ECC49C3" w:rsidR="001C03D0" w:rsidRPr="001B589E" w:rsidRDefault="001C03D0" w:rsidP="00B001C7">
      <w:pPr>
        <w:pStyle w:val="BodyText"/>
        <w:spacing w:after="120"/>
      </w:pPr>
      <w:r w:rsidRPr="00B94143">
        <w:rPr>
          <w:lang w:eastAsia="ar-SA"/>
        </w:rPr>
        <w:t>A previously qualified applicant with a</w:t>
      </w:r>
      <w:r w:rsidR="00F86B7F">
        <w:rPr>
          <w:lang w:val="en-US" w:eastAsia="ar-SA"/>
        </w:rPr>
        <w:t>ny</w:t>
      </w:r>
      <w:r w:rsidRPr="00B94143">
        <w:rPr>
          <w:lang w:eastAsia="ar-SA"/>
        </w:rPr>
        <w:t xml:space="preserve"> material change to the information in its </w:t>
      </w:r>
      <w:r w:rsidR="00EA6C66" w:rsidRPr="001B589E">
        <w:rPr>
          <w:lang w:val="en-US" w:eastAsia="ar-SA"/>
        </w:rPr>
        <w:t>Qualification</w:t>
      </w:r>
      <w:r w:rsidR="00392412" w:rsidRPr="001B589E">
        <w:rPr>
          <w:lang w:eastAsia="ar-SA"/>
        </w:rPr>
        <w:t xml:space="preserve"> </w:t>
      </w:r>
      <w:r w:rsidR="00EA6C66" w:rsidRPr="001B589E">
        <w:rPr>
          <w:lang w:val="en-US" w:eastAsia="ar-SA"/>
        </w:rPr>
        <w:t>Application</w:t>
      </w:r>
      <w:r w:rsidR="00392412" w:rsidRPr="001B589E">
        <w:rPr>
          <w:lang w:eastAsia="ar-SA"/>
        </w:rPr>
        <w:t xml:space="preserve"> </w:t>
      </w:r>
      <w:r w:rsidRPr="001B589E">
        <w:rPr>
          <w:lang w:eastAsia="ar-SA"/>
        </w:rPr>
        <w:t xml:space="preserve">becomes a new applicant </w:t>
      </w:r>
      <w:r w:rsidRPr="001B589E">
        <w:rPr>
          <w:rFonts w:cs="Arial"/>
          <w:lang w:eastAsia="ar-SA"/>
        </w:rPr>
        <w:t>and must</w:t>
      </w:r>
      <w:r w:rsidR="00744117">
        <w:rPr>
          <w:rFonts w:cs="Arial"/>
          <w:lang w:val="en-US"/>
        </w:rPr>
        <w:t xml:space="preserve"> s</w:t>
      </w:r>
      <w:r w:rsidR="0015461B" w:rsidRPr="001B589E">
        <w:rPr>
          <w:rFonts w:cs="Arial"/>
          <w:lang w:val="en-US"/>
        </w:rPr>
        <w:t>ubmit</w:t>
      </w:r>
      <w:r w:rsidR="00A42B0B" w:rsidRPr="001B589E">
        <w:rPr>
          <w:rFonts w:cs="Arial"/>
        </w:rPr>
        <w:t xml:space="preserve"> </w:t>
      </w:r>
      <w:r w:rsidR="00D10B0C">
        <w:rPr>
          <w:rFonts w:cs="Arial"/>
          <w:lang w:val="en-US"/>
        </w:rPr>
        <w:t>a</w:t>
      </w:r>
      <w:r w:rsidR="001A5B73" w:rsidRPr="001B589E">
        <w:rPr>
          <w:rFonts w:cs="Arial"/>
          <w:lang w:val="en-US"/>
        </w:rPr>
        <w:t xml:space="preserve"> </w:t>
      </w:r>
      <w:r w:rsidR="00E97FB2">
        <w:rPr>
          <w:rFonts w:cs="Arial"/>
          <w:lang w:val="en-US"/>
        </w:rPr>
        <w:t xml:space="preserve">new </w:t>
      </w:r>
      <w:r w:rsidR="00A42B0B" w:rsidRPr="001B589E">
        <w:rPr>
          <w:rFonts w:cs="Arial"/>
        </w:rPr>
        <w:t>Qualification Application</w:t>
      </w:r>
      <w:r w:rsidR="0015461B" w:rsidRPr="001B589E">
        <w:rPr>
          <w:rFonts w:cs="Arial"/>
          <w:lang w:val="en-US"/>
        </w:rPr>
        <w:t xml:space="preserve"> </w:t>
      </w:r>
      <w:r w:rsidR="00EA6C66" w:rsidRPr="001B589E">
        <w:rPr>
          <w:rFonts w:cs="Arial"/>
          <w:lang w:val="en-US"/>
        </w:rPr>
        <w:t>through</w:t>
      </w:r>
      <w:r w:rsidR="0015461B" w:rsidRPr="001B589E">
        <w:rPr>
          <w:rFonts w:cs="Arial"/>
          <w:lang w:val="en-US"/>
        </w:rPr>
        <w:t xml:space="preserve"> the </w:t>
      </w:r>
      <w:r w:rsidR="004B1083" w:rsidRPr="001B589E">
        <w:rPr>
          <w:rFonts w:cs="Arial"/>
          <w:lang w:val="en-US"/>
        </w:rPr>
        <w:t>RGGI Portal</w:t>
      </w:r>
      <w:r w:rsidR="00744117">
        <w:rPr>
          <w:rFonts w:cs="Arial"/>
          <w:lang w:val="en-US"/>
        </w:rPr>
        <w:t xml:space="preserve">. </w:t>
      </w:r>
      <w:r w:rsidR="00A42B0B" w:rsidRPr="001B589E">
        <w:rPr>
          <w:rFonts w:cs="Arial"/>
        </w:rPr>
        <w:t xml:space="preserve"> </w:t>
      </w:r>
      <w:r w:rsidR="00B001C7">
        <w:rPr>
          <w:lang w:val="en-US"/>
        </w:rPr>
        <w:t>A</w:t>
      </w:r>
      <w:r w:rsidRPr="00B94143">
        <w:t xml:space="preserve"> material change to information previously submitted in </w:t>
      </w:r>
      <w:r w:rsidR="0015461B" w:rsidRPr="001B589E">
        <w:rPr>
          <w:lang w:val="en-US"/>
        </w:rPr>
        <w:t xml:space="preserve">a </w:t>
      </w:r>
      <w:r w:rsidR="004B1083" w:rsidRPr="001B589E">
        <w:rPr>
          <w:lang w:val="en-US"/>
        </w:rPr>
        <w:t>Q</w:t>
      </w:r>
      <w:r w:rsidR="006717C4">
        <w:rPr>
          <w:lang w:val="en-US"/>
        </w:rPr>
        <w:t xml:space="preserve">ualification </w:t>
      </w:r>
      <w:r w:rsidR="00CD31C7">
        <w:rPr>
          <w:lang w:val="en-US"/>
        </w:rPr>
        <w:t>Application</w:t>
      </w:r>
      <w:r w:rsidR="004B1083" w:rsidRPr="001B589E">
        <w:t xml:space="preserve"> </w:t>
      </w:r>
      <w:r w:rsidR="00B001C7">
        <w:rPr>
          <w:lang w:val="en-US"/>
        </w:rPr>
        <w:t>includes, but is not limited to</w:t>
      </w:r>
      <w:r w:rsidR="009424F4" w:rsidRPr="001B589E">
        <w:rPr>
          <w:lang w:val="en-US"/>
        </w:rPr>
        <w:t>:</w:t>
      </w:r>
    </w:p>
    <w:p w14:paraId="6B76520C" w14:textId="0631476F" w:rsidR="009424F4" w:rsidRDefault="009424F4" w:rsidP="001A60F1">
      <w:pPr>
        <w:pStyle w:val="TextBullet"/>
        <w:numPr>
          <w:ilvl w:val="0"/>
          <w:numId w:val="20"/>
        </w:numPr>
        <w:suppressAutoHyphens w:val="0"/>
      </w:pPr>
      <w:r>
        <w:t xml:space="preserve">General Information: Any change constitutes a material change, </w:t>
      </w:r>
      <w:r w:rsidRPr="00D914C4">
        <w:rPr>
          <w:u w:val="single"/>
        </w:rPr>
        <w:t>except</w:t>
      </w:r>
      <w:r>
        <w:t xml:space="preserve"> </w:t>
      </w:r>
      <w:r w:rsidR="00634749">
        <w:t xml:space="preserve">changes to an applicant’s </w:t>
      </w:r>
      <w:r>
        <w:t>Street Address,</w:t>
      </w:r>
      <w:r w:rsidR="000E4E9B">
        <w:t xml:space="preserve"> </w:t>
      </w:r>
      <w:r>
        <w:t>City,</w:t>
      </w:r>
      <w:r w:rsidR="000E4E9B">
        <w:t xml:space="preserve"> </w:t>
      </w:r>
      <w:r>
        <w:t>State/Province</w:t>
      </w:r>
      <w:r w:rsidR="000E4E9B">
        <w:t>,</w:t>
      </w:r>
      <w:r>
        <w:t xml:space="preserve"> Postal Code, Country, Years in Business, and URL for Applicant’s Web Site.</w:t>
      </w:r>
    </w:p>
    <w:p w14:paraId="3536833B" w14:textId="174B8821" w:rsidR="009424F4" w:rsidRDefault="009424F4" w:rsidP="001A60F1">
      <w:pPr>
        <w:pStyle w:val="TextBullet"/>
        <w:numPr>
          <w:ilvl w:val="0"/>
          <w:numId w:val="20"/>
        </w:numPr>
        <w:suppressAutoHyphens w:val="0"/>
      </w:pPr>
      <w:r>
        <w:t xml:space="preserve">Authorized Auction Representative(s): </w:t>
      </w:r>
      <w:r w:rsidRPr="002520E6">
        <w:t>Only a change</w:t>
      </w:r>
      <w:r>
        <w:t xml:space="preserve"> </w:t>
      </w:r>
      <w:r w:rsidRPr="002520E6">
        <w:t>to</w:t>
      </w:r>
      <w:r>
        <w:t xml:space="preserve"> the Authorized Auction Representative(s) First Name and/or Last Name constitutes a material change. </w:t>
      </w:r>
    </w:p>
    <w:p w14:paraId="0755456E" w14:textId="33C16C16" w:rsidR="009424F4" w:rsidRDefault="00FE3845" w:rsidP="001A60F1">
      <w:pPr>
        <w:pStyle w:val="TextBullet"/>
        <w:numPr>
          <w:ilvl w:val="0"/>
          <w:numId w:val="20"/>
        </w:numPr>
        <w:suppressAutoHyphens w:val="0"/>
      </w:pPr>
      <w:r>
        <w:t xml:space="preserve">RGGI </w:t>
      </w:r>
      <w:r w:rsidR="009424F4">
        <w:t>COATS Account: Any change constitutes a material change.</w:t>
      </w:r>
    </w:p>
    <w:p w14:paraId="6D553C03" w14:textId="63EE9808" w:rsidR="009424F4" w:rsidRDefault="009424F4" w:rsidP="001A60F1">
      <w:pPr>
        <w:pStyle w:val="TextBullet"/>
        <w:numPr>
          <w:ilvl w:val="0"/>
          <w:numId w:val="20"/>
        </w:numPr>
        <w:suppressAutoHyphens w:val="0"/>
      </w:pPr>
      <w:r>
        <w:t xml:space="preserve">Corporate Associations: Any change constitutes a material change. </w:t>
      </w:r>
    </w:p>
    <w:p w14:paraId="77AC6D56" w14:textId="212F3070" w:rsidR="009424F4" w:rsidRDefault="009424F4" w:rsidP="001A60F1">
      <w:pPr>
        <w:pStyle w:val="TextBullet"/>
        <w:numPr>
          <w:ilvl w:val="0"/>
          <w:numId w:val="20"/>
        </w:numPr>
        <w:suppressAutoHyphens w:val="0"/>
      </w:pPr>
      <w:r>
        <w:t>Bidding Associations: Any change constitutes a material change.</w:t>
      </w:r>
    </w:p>
    <w:p w14:paraId="4E6CDC1F" w14:textId="03F19C2D" w:rsidR="0059484B" w:rsidRDefault="009424F4" w:rsidP="001A60F1">
      <w:pPr>
        <w:pStyle w:val="TextBullet"/>
        <w:numPr>
          <w:ilvl w:val="0"/>
          <w:numId w:val="20"/>
        </w:numPr>
        <w:suppressAutoHyphens w:val="0"/>
        <w:spacing w:after="240"/>
      </w:pPr>
      <w:r>
        <w:t>Attestations: Any change constitutes a material change.</w:t>
      </w:r>
    </w:p>
    <w:p w14:paraId="3838B454" w14:textId="68F1B6E0" w:rsidR="009B5A68" w:rsidRPr="00E2141A" w:rsidRDefault="009B5A68" w:rsidP="00BD0A18">
      <w:pPr>
        <w:pStyle w:val="Heading2"/>
      </w:pPr>
      <w:bookmarkStart w:id="37" w:name="_Toc60651202"/>
      <w:r w:rsidRPr="00E2141A">
        <w:t xml:space="preserve">Previously Qualified Applicant with a Change to an Authorized </w:t>
      </w:r>
      <w:r w:rsidR="002D2B57" w:rsidRPr="00E2141A">
        <w:t>Auction</w:t>
      </w:r>
      <w:r w:rsidRPr="00E2141A">
        <w:t xml:space="preserve"> Representative</w:t>
      </w:r>
      <w:bookmarkEnd w:id="37"/>
    </w:p>
    <w:p w14:paraId="472C3D2F" w14:textId="0CBDDFC4" w:rsidR="00CA27D7" w:rsidRPr="002E4462" w:rsidRDefault="00977BD0" w:rsidP="007B502A">
      <w:pPr>
        <w:pStyle w:val="TextNumbered"/>
        <w:numPr>
          <w:ilvl w:val="0"/>
          <w:numId w:val="0"/>
        </w:numPr>
        <w:rPr>
          <w:szCs w:val="22"/>
          <w:lang w:val="en-US"/>
        </w:rPr>
      </w:pPr>
      <w:r>
        <w:rPr>
          <w:szCs w:val="22"/>
          <w:lang w:val="en-US"/>
        </w:rPr>
        <w:t>A</w:t>
      </w:r>
      <w:r w:rsidR="00744117">
        <w:rPr>
          <w:szCs w:val="22"/>
          <w:lang w:val="en-US"/>
        </w:rPr>
        <w:t>ny</w:t>
      </w:r>
      <w:r w:rsidR="00511238">
        <w:rPr>
          <w:szCs w:val="22"/>
          <w:lang w:val="en-US"/>
        </w:rPr>
        <w:t xml:space="preserve"> </w:t>
      </w:r>
      <w:r w:rsidR="00A35F73">
        <w:rPr>
          <w:szCs w:val="22"/>
          <w:lang w:val="en-US"/>
        </w:rPr>
        <w:t xml:space="preserve">applicant with a </w:t>
      </w:r>
      <w:r>
        <w:rPr>
          <w:szCs w:val="22"/>
          <w:lang w:val="en-US"/>
        </w:rPr>
        <w:t>change to an</w:t>
      </w:r>
      <w:r w:rsidR="00511238">
        <w:rPr>
          <w:szCs w:val="22"/>
          <w:lang w:val="en-US"/>
        </w:rPr>
        <w:t xml:space="preserve"> </w:t>
      </w:r>
      <w:r w:rsidRPr="00977BD0">
        <w:rPr>
          <w:szCs w:val="22"/>
          <w:lang w:val="en-US"/>
        </w:rPr>
        <w:t xml:space="preserve">Authorized Auction Representative </w:t>
      </w:r>
      <w:r w:rsidR="002D2B57" w:rsidRPr="001B589E">
        <w:rPr>
          <w:szCs w:val="22"/>
          <w:lang w:val="en-US"/>
        </w:rPr>
        <w:t xml:space="preserve">must follow the steps detailed in the </w:t>
      </w:r>
      <w:r w:rsidR="004B1083" w:rsidRPr="001B589E">
        <w:rPr>
          <w:szCs w:val="22"/>
          <w:lang w:val="en-US"/>
        </w:rPr>
        <w:t>RGGI Portal</w:t>
      </w:r>
      <w:r w:rsidR="002D2B57" w:rsidRPr="001B589E">
        <w:rPr>
          <w:szCs w:val="22"/>
          <w:lang w:val="en-US"/>
        </w:rPr>
        <w:t xml:space="preserve"> – Training and Support </w:t>
      </w:r>
      <w:r w:rsidR="000E4E9B" w:rsidRPr="001B589E">
        <w:rPr>
          <w:szCs w:val="22"/>
          <w:lang w:val="en-US"/>
        </w:rPr>
        <w:t>T</w:t>
      </w:r>
      <w:r w:rsidR="00A53C25" w:rsidRPr="001B589E">
        <w:rPr>
          <w:szCs w:val="22"/>
          <w:lang w:val="en-US"/>
        </w:rPr>
        <w:t>utorial</w:t>
      </w:r>
      <w:r w:rsidR="000E4E9B" w:rsidRPr="001B589E">
        <w:rPr>
          <w:szCs w:val="22"/>
          <w:lang w:val="en-US"/>
        </w:rPr>
        <w:t xml:space="preserve"> </w:t>
      </w:r>
      <w:r w:rsidR="00E2141A" w:rsidRPr="001B589E">
        <w:rPr>
          <w:szCs w:val="22"/>
          <w:lang w:val="en-US"/>
        </w:rPr>
        <w:t>as follows:</w:t>
      </w:r>
    </w:p>
    <w:p w14:paraId="3334CA8B" w14:textId="629A2D5C" w:rsidR="00CA27D7" w:rsidRPr="001B589E" w:rsidRDefault="00CA27D7" w:rsidP="00A35F73">
      <w:pPr>
        <w:pStyle w:val="TextBullet"/>
        <w:numPr>
          <w:ilvl w:val="0"/>
          <w:numId w:val="0"/>
        </w:numPr>
        <w:tabs>
          <w:tab w:val="clear" w:pos="720"/>
        </w:tabs>
        <w:suppressAutoHyphens w:val="0"/>
        <w:ind w:left="360"/>
      </w:pPr>
      <w:r w:rsidRPr="001B589E">
        <w:t xml:space="preserve">Does </w:t>
      </w:r>
      <w:r w:rsidRPr="00511238">
        <w:t>the new representative</w:t>
      </w:r>
      <w:r w:rsidRPr="001B589E">
        <w:t xml:space="preserve"> have an active </w:t>
      </w:r>
      <w:r w:rsidR="004B1083" w:rsidRPr="001B589E">
        <w:t>Auction Platform</w:t>
      </w:r>
      <w:r w:rsidRPr="001B589E">
        <w:t xml:space="preserve"> account?</w:t>
      </w:r>
    </w:p>
    <w:p w14:paraId="4BF21EF0" w14:textId="327B4498" w:rsidR="002343FC" w:rsidRPr="001B589E" w:rsidRDefault="00E47DF9" w:rsidP="001A60F1">
      <w:pPr>
        <w:pStyle w:val="TextBullet"/>
        <w:numPr>
          <w:ilvl w:val="1"/>
          <w:numId w:val="21"/>
        </w:numPr>
        <w:tabs>
          <w:tab w:val="clear" w:pos="1800"/>
          <w:tab w:val="num" w:pos="1440"/>
        </w:tabs>
        <w:suppressAutoHyphens w:val="0"/>
        <w:ind w:left="1080"/>
      </w:pPr>
      <w:r w:rsidRPr="001B589E">
        <w:t>If y</w:t>
      </w:r>
      <w:r w:rsidR="00CA27D7" w:rsidRPr="001B589E">
        <w:t xml:space="preserve">es, the new representative must email the RGGI </w:t>
      </w:r>
      <w:r w:rsidR="001569DE" w:rsidRPr="001B589E">
        <w:t>Auction Manager</w:t>
      </w:r>
      <w:r w:rsidR="00CA27D7" w:rsidRPr="001B589E">
        <w:t xml:space="preserve"> at </w:t>
      </w:r>
      <w:hyperlink r:id="rId21" w:history="1">
        <w:r w:rsidR="002343FC" w:rsidRPr="001B589E">
          <w:rPr>
            <w:rStyle w:val="Hyperlink"/>
          </w:rPr>
          <w:t>auctionmanager.enelxnorthamerica@enel.com</w:t>
        </w:r>
      </w:hyperlink>
      <w:r w:rsidR="002343FC" w:rsidRPr="001B589E">
        <w:t xml:space="preserve"> </w:t>
      </w:r>
      <w:r w:rsidR="00CA27D7" w:rsidRPr="001B589E">
        <w:t xml:space="preserve">and </w:t>
      </w:r>
      <w:r w:rsidR="00F86B7F">
        <w:t>ask</w:t>
      </w:r>
      <w:r w:rsidR="00CA27D7" w:rsidRPr="001B589E">
        <w:t xml:space="preserve"> the </w:t>
      </w:r>
      <w:r w:rsidR="001569DE" w:rsidRPr="001B589E">
        <w:t>Auction Manager</w:t>
      </w:r>
      <w:r w:rsidR="00CA27D7" w:rsidRPr="001B589E">
        <w:t xml:space="preserve"> </w:t>
      </w:r>
      <w:r w:rsidR="00F86B7F">
        <w:t xml:space="preserve">to </w:t>
      </w:r>
      <w:r w:rsidR="00CA27D7" w:rsidRPr="001B589E">
        <w:t xml:space="preserve">designate </w:t>
      </w:r>
      <w:r w:rsidR="00A35F73">
        <w:t>the new</w:t>
      </w:r>
      <w:r w:rsidR="00266585" w:rsidRPr="001B589E">
        <w:t xml:space="preserve"> </w:t>
      </w:r>
      <w:r w:rsidR="00266585" w:rsidRPr="001B589E">
        <w:rPr>
          <w:rFonts w:cs="Arial"/>
        </w:rPr>
        <w:t xml:space="preserve">PAAR </w:t>
      </w:r>
      <w:r w:rsidR="00266585" w:rsidRPr="001B589E">
        <w:t xml:space="preserve">or SAAR </w:t>
      </w:r>
      <w:r w:rsidR="00266585">
        <w:t xml:space="preserve">to </w:t>
      </w:r>
      <w:r w:rsidR="004D32C9" w:rsidRPr="001B589E">
        <w:t>its</w:t>
      </w:r>
      <w:r w:rsidR="00CA27D7" w:rsidRPr="001B589E">
        <w:t xml:space="preserve"> active </w:t>
      </w:r>
      <w:r w:rsidR="004B1083" w:rsidRPr="001B589E">
        <w:t>Auction Platform</w:t>
      </w:r>
      <w:r w:rsidR="00CA27D7" w:rsidRPr="001B589E">
        <w:t xml:space="preserve"> account</w:t>
      </w:r>
      <w:r w:rsidR="002343FC" w:rsidRPr="001B589E">
        <w:t>.  O</w:t>
      </w:r>
      <w:r w:rsidR="00CA27D7" w:rsidRPr="001B589E">
        <w:t xml:space="preserve">nce the </w:t>
      </w:r>
      <w:r w:rsidR="004D32C9" w:rsidRPr="001B589E">
        <w:t>designation</w:t>
      </w:r>
      <w:r w:rsidR="00CA27D7" w:rsidRPr="001B589E">
        <w:t xml:space="preserve"> has been added to the </w:t>
      </w:r>
      <w:r w:rsidR="004B1083" w:rsidRPr="001B589E">
        <w:t>Auction Platform</w:t>
      </w:r>
      <w:r w:rsidR="00CA27D7" w:rsidRPr="001B589E">
        <w:t xml:space="preserve"> Account</w:t>
      </w:r>
      <w:r w:rsidR="00266585">
        <w:t>,</w:t>
      </w:r>
      <w:r w:rsidR="00CA27D7" w:rsidRPr="001B589E">
        <w:t xml:space="preserve"> the </w:t>
      </w:r>
      <w:r w:rsidR="00A35F73">
        <w:t xml:space="preserve">new </w:t>
      </w:r>
      <w:r w:rsidR="00D10B0C">
        <w:t xml:space="preserve">PAAR or SAAR </w:t>
      </w:r>
      <w:r w:rsidR="00CA27D7" w:rsidRPr="001B589E">
        <w:t xml:space="preserve">can access the </w:t>
      </w:r>
      <w:r w:rsidR="004B1083" w:rsidRPr="001B589E">
        <w:t>RGGI Portal</w:t>
      </w:r>
      <w:r w:rsidR="003E0C26" w:rsidRPr="001B589E">
        <w:t>.</w:t>
      </w:r>
    </w:p>
    <w:p w14:paraId="0F7FD4C4" w14:textId="7DB6E28D" w:rsidR="00CA27D7" w:rsidRPr="002343FC" w:rsidRDefault="00E47DF9" w:rsidP="001A60F1">
      <w:pPr>
        <w:pStyle w:val="TextBullet"/>
        <w:numPr>
          <w:ilvl w:val="1"/>
          <w:numId w:val="21"/>
        </w:numPr>
        <w:tabs>
          <w:tab w:val="clear" w:pos="1800"/>
          <w:tab w:val="num" w:pos="1440"/>
        </w:tabs>
        <w:suppressAutoHyphens w:val="0"/>
        <w:spacing w:after="240"/>
        <w:ind w:left="1080"/>
      </w:pPr>
      <w:r w:rsidRPr="001B589E">
        <w:t>If n</w:t>
      </w:r>
      <w:r w:rsidR="00CA27D7" w:rsidRPr="001B589E">
        <w:t xml:space="preserve">o, the new representative must </w:t>
      </w:r>
      <w:r w:rsidR="004D32C9" w:rsidRPr="001B589E">
        <w:t>access</w:t>
      </w:r>
      <w:r w:rsidR="00CA27D7" w:rsidRPr="001B589E">
        <w:t xml:space="preserve"> the </w:t>
      </w:r>
      <w:r w:rsidR="004B1083" w:rsidRPr="001B589E">
        <w:t>Auction Platform</w:t>
      </w:r>
      <w:r w:rsidR="00CA27D7" w:rsidRPr="001B589E">
        <w:t xml:space="preserve"> login screen at </w:t>
      </w:r>
      <w:hyperlink r:id="rId22" w:history="1">
        <w:r w:rsidR="004D32C9" w:rsidRPr="001B589E">
          <w:rPr>
            <w:rStyle w:val="Hyperlink"/>
          </w:rPr>
          <w:t>https://rggi.exchange.apps.enelx.com</w:t>
        </w:r>
      </w:hyperlink>
      <w:r w:rsidR="00CA27D7" w:rsidRPr="001B589E">
        <w:t xml:space="preserve"> and click on the “New Bidder” link to launch the registration form.</w:t>
      </w:r>
      <w:r w:rsidR="002343FC" w:rsidRPr="001B589E">
        <w:t xml:space="preserve">  Once the registration form has been submitted</w:t>
      </w:r>
      <w:r w:rsidR="004D32C9" w:rsidRPr="001B589E">
        <w:t>,</w:t>
      </w:r>
      <w:r w:rsidR="002343FC" w:rsidRPr="001B589E">
        <w:t xml:space="preserve"> the </w:t>
      </w:r>
      <w:r w:rsidR="001569DE" w:rsidRPr="001B589E">
        <w:t xml:space="preserve">Auction </w:t>
      </w:r>
      <w:r w:rsidR="001569DE" w:rsidRPr="001B589E">
        <w:lastRenderedPageBreak/>
        <w:t>Manager</w:t>
      </w:r>
      <w:r w:rsidR="002343FC" w:rsidRPr="001B589E">
        <w:t xml:space="preserve"> will designate </w:t>
      </w:r>
      <w:r w:rsidR="00A35F73">
        <w:t xml:space="preserve">the new </w:t>
      </w:r>
      <w:r w:rsidR="00266585" w:rsidRPr="004D32C9">
        <w:rPr>
          <w:rFonts w:cs="Arial"/>
        </w:rPr>
        <w:t xml:space="preserve">PAAR </w:t>
      </w:r>
      <w:r w:rsidR="00266585" w:rsidRPr="00E2141A">
        <w:t xml:space="preserve">or </w:t>
      </w:r>
      <w:r w:rsidR="00266585" w:rsidRPr="00B94143">
        <w:t>SAAR</w:t>
      </w:r>
      <w:r w:rsidR="00266585">
        <w:t xml:space="preserve"> to </w:t>
      </w:r>
      <w:r w:rsidR="002343FC" w:rsidRPr="001B589E">
        <w:t xml:space="preserve">the active </w:t>
      </w:r>
      <w:r w:rsidR="004B1083" w:rsidRPr="001B589E">
        <w:t>Auction Platform</w:t>
      </w:r>
      <w:r w:rsidR="0021270D" w:rsidRPr="001B589E">
        <w:t xml:space="preserve"> </w:t>
      </w:r>
      <w:r w:rsidR="002343FC" w:rsidRPr="001B589E">
        <w:t>account</w:t>
      </w:r>
      <w:r w:rsidR="002343FC">
        <w:t xml:space="preserve">. </w:t>
      </w:r>
    </w:p>
    <w:p w14:paraId="70BCC7D6" w14:textId="48BBC92B" w:rsidR="001C03D0" w:rsidRPr="001B589E" w:rsidRDefault="001C03D0">
      <w:pPr>
        <w:pStyle w:val="Heading2"/>
        <w:tabs>
          <w:tab w:val="left" w:pos="720"/>
        </w:tabs>
        <w:rPr>
          <w:rFonts w:cs="Arial"/>
        </w:rPr>
      </w:pPr>
      <w:bookmarkStart w:id="38" w:name="_Toc60651203"/>
      <w:r w:rsidRPr="00B94143">
        <w:t>Applicant</w:t>
      </w:r>
      <w:bookmarkEnd w:id="38"/>
    </w:p>
    <w:p w14:paraId="2C9F967C" w14:textId="52B3D00A" w:rsidR="00744117" w:rsidRPr="00B94143" w:rsidRDefault="001C03D0" w:rsidP="00744117">
      <w:pPr>
        <w:pStyle w:val="BodyText"/>
        <w:spacing w:after="120"/>
        <w:rPr>
          <w:rFonts w:cs="Arial"/>
        </w:rPr>
      </w:pPr>
      <w:r w:rsidRPr="001B589E">
        <w:rPr>
          <w:rFonts w:cs="Arial"/>
        </w:rPr>
        <w:t xml:space="preserve">Throughout the rest of the </w:t>
      </w:r>
      <w:r w:rsidR="004B1083" w:rsidRPr="001B589E">
        <w:rPr>
          <w:rFonts w:cs="Arial"/>
        </w:rPr>
        <w:t>Auction Notice</w:t>
      </w:r>
      <w:r w:rsidRPr="001B589E">
        <w:rPr>
          <w:rFonts w:cs="Arial"/>
        </w:rPr>
        <w:t>,</w:t>
      </w:r>
      <w:r w:rsidRPr="00B94143">
        <w:rPr>
          <w:rFonts w:cs="Arial"/>
        </w:rPr>
        <w:t xml:space="preserve"> the term “Applicant” refer</w:t>
      </w:r>
      <w:r w:rsidR="004D32C9">
        <w:rPr>
          <w:rFonts w:cs="Arial"/>
          <w:lang w:val="en-US"/>
        </w:rPr>
        <w:t>s</w:t>
      </w:r>
      <w:r w:rsidRPr="00B94143">
        <w:rPr>
          <w:rFonts w:cs="Arial"/>
        </w:rPr>
        <w:t xml:space="preserve"> to both a previously qualified applicant and a new applicant.</w:t>
      </w:r>
      <w:r w:rsidR="00C46F0F">
        <w:rPr>
          <w:rFonts w:cs="Arial"/>
          <w:lang w:val="en-US"/>
        </w:rPr>
        <w:t xml:space="preserve">  </w:t>
      </w:r>
      <w:r w:rsidR="00744117" w:rsidRPr="00B94143">
        <w:rPr>
          <w:rFonts w:cs="Arial"/>
        </w:rPr>
        <w:t xml:space="preserve">In order to </w:t>
      </w:r>
      <w:r w:rsidR="00EB6708">
        <w:rPr>
          <w:rFonts w:cs="Arial"/>
          <w:lang w:val="en-US"/>
        </w:rPr>
        <w:t>qualify</w:t>
      </w:r>
      <w:r w:rsidR="00744117" w:rsidRPr="00B94143">
        <w:rPr>
          <w:rFonts w:cs="Arial"/>
        </w:rPr>
        <w:t xml:space="preserve"> </w:t>
      </w:r>
      <w:r w:rsidR="00744117">
        <w:rPr>
          <w:rFonts w:cs="Arial"/>
          <w:lang w:val="en-US"/>
        </w:rPr>
        <w:t>to</w:t>
      </w:r>
      <w:r w:rsidR="00744117" w:rsidRPr="00B94143">
        <w:rPr>
          <w:rFonts w:cs="Arial"/>
        </w:rPr>
        <w:t xml:space="preserve"> participate in </w:t>
      </w:r>
      <w:r w:rsidR="00EB6708">
        <w:rPr>
          <w:rFonts w:cs="Arial"/>
          <w:lang w:val="en-US"/>
        </w:rPr>
        <w:t xml:space="preserve">any RGGI </w:t>
      </w:r>
      <w:r w:rsidR="00744117">
        <w:rPr>
          <w:rFonts w:cs="Arial"/>
        </w:rPr>
        <w:t>Auction</w:t>
      </w:r>
      <w:r w:rsidR="00744117" w:rsidRPr="00B94143">
        <w:rPr>
          <w:rFonts w:cs="Arial"/>
        </w:rPr>
        <w:t xml:space="preserve">, each </w:t>
      </w:r>
      <w:r w:rsidR="00D55795">
        <w:rPr>
          <w:rFonts w:cs="Arial"/>
          <w:lang w:val="en-US"/>
        </w:rPr>
        <w:t>Applicant</w:t>
      </w:r>
      <w:r w:rsidR="00744117" w:rsidRPr="00B94143">
        <w:rPr>
          <w:rFonts w:cs="Arial"/>
        </w:rPr>
        <w:t xml:space="preserve"> must:</w:t>
      </w:r>
    </w:p>
    <w:p w14:paraId="015CEE04" w14:textId="77777777" w:rsidR="00744117" w:rsidRPr="001B589E" w:rsidRDefault="00744117" w:rsidP="00744117">
      <w:pPr>
        <w:pStyle w:val="TextNumbered"/>
        <w:numPr>
          <w:ilvl w:val="0"/>
          <w:numId w:val="12"/>
        </w:numPr>
        <w:ind w:left="720"/>
      </w:pPr>
      <w:r>
        <w:rPr>
          <w:lang w:val="en-US"/>
        </w:rPr>
        <w:t>Establish and maintain</w:t>
      </w:r>
      <w:r w:rsidRPr="00B94143">
        <w:t xml:space="preserve"> a </w:t>
      </w:r>
      <w:r w:rsidRPr="001B589E">
        <w:t xml:space="preserve">compliance or general account in RGGI </w:t>
      </w:r>
      <w:r w:rsidRPr="001B589E">
        <w:rPr>
          <w:lang w:val="en-US"/>
        </w:rPr>
        <w:t>COATS</w:t>
      </w:r>
      <w:r>
        <w:rPr>
          <w:lang w:val="en-US"/>
        </w:rPr>
        <w:t>,</w:t>
      </w:r>
      <w:r w:rsidRPr="001B589E">
        <w:t xml:space="preserve"> </w:t>
      </w:r>
      <w:r>
        <w:rPr>
          <w:lang w:val="en-US"/>
        </w:rPr>
        <w:t xml:space="preserve">as </w:t>
      </w:r>
      <w:r w:rsidRPr="001B589E">
        <w:t xml:space="preserve">set forth in Section </w:t>
      </w:r>
      <w:r w:rsidRPr="001B589E">
        <w:fldChar w:fldCharType="begin"/>
      </w:r>
      <w:r w:rsidRPr="001B589E">
        <w:instrText xml:space="preserve"> REF _Ref532809806 \r \h  \* MERGEFORMAT </w:instrText>
      </w:r>
      <w:r w:rsidRPr="001B589E">
        <w:fldChar w:fldCharType="separate"/>
      </w:r>
      <w:r>
        <w:t>2.4</w:t>
      </w:r>
      <w:r w:rsidRPr="001B589E">
        <w:fldChar w:fldCharType="end"/>
      </w:r>
      <w:r w:rsidRPr="001B589E">
        <w:t xml:space="preserve">; </w:t>
      </w:r>
    </w:p>
    <w:p w14:paraId="6523B032" w14:textId="77777777" w:rsidR="00744117" w:rsidRPr="001B589E" w:rsidRDefault="00744117" w:rsidP="00744117">
      <w:pPr>
        <w:pStyle w:val="TextNumbered"/>
        <w:numPr>
          <w:ilvl w:val="0"/>
          <w:numId w:val="12"/>
        </w:numPr>
        <w:ind w:left="360" w:firstLine="0"/>
        <w:rPr>
          <w:rFonts w:cs="Arial"/>
        </w:rPr>
      </w:pPr>
      <w:r w:rsidRPr="001B589E">
        <w:rPr>
          <w:rFonts w:cs="Arial"/>
          <w:lang w:val="en-US"/>
        </w:rPr>
        <w:t xml:space="preserve">Submit </w:t>
      </w:r>
      <w:r w:rsidRPr="001B589E">
        <w:rPr>
          <w:rFonts w:cs="Arial"/>
        </w:rPr>
        <w:t xml:space="preserve">the Qualification Application </w:t>
      </w:r>
      <w:r w:rsidRPr="001B589E">
        <w:rPr>
          <w:rFonts w:cs="Arial"/>
          <w:lang w:val="en-US"/>
        </w:rPr>
        <w:t>through the RGGI Portal</w:t>
      </w:r>
      <w:r>
        <w:rPr>
          <w:rFonts w:cs="Arial"/>
          <w:lang w:val="en-US"/>
        </w:rPr>
        <w:t>,</w:t>
      </w:r>
      <w:r w:rsidRPr="001B589E">
        <w:rPr>
          <w:rFonts w:cs="Arial"/>
          <w:lang w:val="en-US"/>
        </w:rPr>
        <w:t xml:space="preserve"> </w:t>
      </w:r>
      <w:r>
        <w:rPr>
          <w:rFonts w:cs="Arial"/>
          <w:lang w:val="en-US"/>
        </w:rPr>
        <w:t xml:space="preserve">as </w:t>
      </w:r>
      <w:r w:rsidRPr="001B589E">
        <w:rPr>
          <w:rFonts w:cs="Arial"/>
        </w:rPr>
        <w:t xml:space="preserve">set forth in </w:t>
      </w:r>
      <w:r w:rsidRPr="001B589E">
        <w:t xml:space="preserve">Section </w:t>
      </w:r>
      <w:r w:rsidRPr="001B589E">
        <w:fldChar w:fldCharType="begin"/>
      </w:r>
      <w:r w:rsidRPr="001B589E">
        <w:instrText xml:space="preserve"> REF _Ref532809823 \r \h  \* MERGEFORMAT </w:instrText>
      </w:r>
      <w:r w:rsidRPr="001B589E">
        <w:fldChar w:fldCharType="separate"/>
      </w:r>
      <w:r>
        <w:t>2.6</w:t>
      </w:r>
      <w:r w:rsidRPr="001B589E">
        <w:fldChar w:fldCharType="end"/>
      </w:r>
      <w:r w:rsidRPr="001B589E">
        <w:rPr>
          <w:rFonts w:cs="Arial"/>
        </w:rPr>
        <w:t xml:space="preserve">; </w:t>
      </w:r>
    </w:p>
    <w:p w14:paraId="252B5678" w14:textId="77777777" w:rsidR="00744117" w:rsidRPr="00B94143" w:rsidRDefault="00744117" w:rsidP="00744117">
      <w:pPr>
        <w:pStyle w:val="TextNumbered"/>
        <w:numPr>
          <w:ilvl w:val="0"/>
          <w:numId w:val="12"/>
        </w:numPr>
        <w:ind w:left="360" w:firstLine="0"/>
        <w:rPr>
          <w:rFonts w:cs="Arial"/>
        </w:rPr>
      </w:pPr>
      <w:r w:rsidRPr="001B589E">
        <w:rPr>
          <w:rFonts w:cs="Arial"/>
          <w:lang w:val="en-US"/>
        </w:rPr>
        <w:t>Submit</w:t>
      </w:r>
      <w:r w:rsidRPr="001B589E">
        <w:rPr>
          <w:rFonts w:cs="Arial"/>
        </w:rPr>
        <w:t xml:space="preserve"> the Intent to Bid </w:t>
      </w:r>
      <w:r w:rsidRPr="001B589E">
        <w:rPr>
          <w:rFonts w:cs="Arial"/>
          <w:lang w:val="en-US"/>
        </w:rPr>
        <w:t>through the RGGI Portal</w:t>
      </w:r>
      <w:r>
        <w:rPr>
          <w:rFonts w:cs="Arial"/>
          <w:lang w:val="en-US"/>
        </w:rPr>
        <w:t>,</w:t>
      </w:r>
      <w:r w:rsidRPr="001B589E">
        <w:rPr>
          <w:rFonts w:cs="Arial"/>
          <w:lang w:val="en-US"/>
        </w:rPr>
        <w:t xml:space="preserve"> </w:t>
      </w:r>
      <w:r>
        <w:rPr>
          <w:rFonts w:cs="Arial"/>
          <w:lang w:val="en-US"/>
        </w:rPr>
        <w:t xml:space="preserve">as </w:t>
      </w:r>
      <w:r w:rsidRPr="001B589E">
        <w:rPr>
          <w:rFonts w:cs="Arial"/>
        </w:rPr>
        <w:t>set</w:t>
      </w:r>
      <w:r w:rsidRPr="00B94143">
        <w:rPr>
          <w:rFonts w:cs="Arial"/>
        </w:rPr>
        <w:t xml:space="preserve"> forth in Section </w:t>
      </w:r>
      <w:r>
        <w:rPr>
          <w:rFonts w:cs="Arial"/>
        </w:rPr>
        <w:fldChar w:fldCharType="begin"/>
      </w:r>
      <w:r>
        <w:rPr>
          <w:rFonts w:cs="Arial"/>
        </w:rPr>
        <w:instrText xml:space="preserve"> REF _Ref532809829 \r \h </w:instrText>
      </w:r>
      <w:r>
        <w:rPr>
          <w:rFonts w:cs="Arial"/>
        </w:rPr>
      </w:r>
      <w:r>
        <w:rPr>
          <w:rFonts w:cs="Arial"/>
        </w:rPr>
        <w:fldChar w:fldCharType="separate"/>
      </w:r>
      <w:r>
        <w:rPr>
          <w:rFonts w:cs="Arial"/>
        </w:rPr>
        <w:t>2.7</w:t>
      </w:r>
      <w:r>
        <w:rPr>
          <w:rFonts w:cs="Arial"/>
        </w:rPr>
        <w:fldChar w:fldCharType="end"/>
      </w:r>
      <w:r w:rsidRPr="00B94143">
        <w:rPr>
          <w:rFonts w:cs="Arial"/>
        </w:rPr>
        <w:t>; and</w:t>
      </w:r>
    </w:p>
    <w:p w14:paraId="0AA0F28B" w14:textId="77777777" w:rsidR="00744117" w:rsidRPr="00B94143" w:rsidRDefault="00744117" w:rsidP="00744117">
      <w:pPr>
        <w:pStyle w:val="TextNumbered"/>
        <w:numPr>
          <w:ilvl w:val="0"/>
          <w:numId w:val="12"/>
        </w:numPr>
        <w:spacing w:after="240"/>
        <w:ind w:left="360" w:firstLine="0"/>
        <w:rPr>
          <w:rFonts w:cs="Arial"/>
        </w:rPr>
      </w:pPr>
      <w:r w:rsidRPr="00B94143">
        <w:rPr>
          <w:rFonts w:cs="Arial"/>
        </w:rPr>
        <w:t>Meet the financial security requirements</w:t>
      </w:r>
      <w:r>
        <w:rPr>
          <w:rFonts w:cs="Arial"/>
          <w:lang w:val="en-US"/>
        </w:rPr>
        <w:t>,</w:t>
      </w:r>
      <w:r w:rsidRPr="00B94143">
        <w:rPr>
          <w:rFonts w:cs="Arial"/>
        </w:rPr>
        <w:t xml:space="preserve"> </w:t>
      </w:r>
      <w:r>
        <w:rPr>
          <w:rFonts w:cs="Arial"/>
          <w:lang w:val="en-US"/>
        </w:rPr>
        <w:t xml:space="preserve">as </w:t>
      </w:r>
      <w:r w:rsidRPr="00B94143">
        <w:rPr>
          <w:rFonts w:cs="Arial"/>
        </w:rPr>
        <w:t xml:space="preserve">set forth in Section </w:t>
      </w:r>
      <w:r>
        <w:rPr>
          <w:rFonts w:cs="Arial"/>
        </w:rPr>
        <w:fldChar w:fldCharType="begin"/>
      </w:r>
      <w:r>
        <w:rPr>
          <w:rFonts w:cs="Arial"/>
        </w:rPr>
        <w:instrText xml:space="preserve"> REF _Ref532809841 \r \h </w:instrText>
      </w:r>
      <w:r>
        <w:rPr>
          <w:rFonts w:cs="Arial"/>
        </w:rPr>
      </w:r>
      <w:r>
        <w:rPr>
          <w:rFonts w:cs="Arial"/>
        </w:rPr>
        <w:fldChar w:fldCharType="separate"/>
      </w:r>
      <w:r>
        <w:rPr>
          <w:rFonts w:cs="Arial"/>
        </w:rPr>
        <w:t>2.9</w:t>
      </w:r>
      <w:r>
        <w:rPr>
          <w:rFonts w:cs="Arial"/>
        </w:rPr>
        <w:fldChar w:fldCharType="end"/>
      </w:r>
      <w:r w:rsidRPr="00B94143">
        <w:rPr>
          <w:rFonts w:cs="Arial"/>
        </w:rPr>
        <w:t>.</w:t>
      </w:r>
    </w:p>
    <w:p w14:paraId="154B59CD" w14:textId="41A21E19" w:rsidR="001C03D0" w:rsidRPr="00352423" w:rsidRDefault="00744117">
      <w:pPr>
        <w:pStyle w:val="BodyText"/>
        <w:rPr>
          <w:rFonts w:cs="Arial"/>
        </w:rPr>
      </w:pPr>
      <w:r w:rsidRPr="00CB0238">
        <w:t xml:space="preserve">Once qualified for </w:t>
      </w:r>
      <w:r w:rsidR="00EB6708" w:rsidRPr="00CB0238">
        <w:rPr>
          <w:lang w:val="en-US"/>
        </w:rPr>
        <w:t xml:space="preserve">any RGGI </w:t>
      </w:r>
      <w:r w:rsidRPr="00CB0238">
        <w:t>Auction, an applicant is qualified to participate in future CO</w:t>
      </w:r>
      <w:r w:rsidRPr="00CB0238">
        <w:rPr>
          <w:vertAlign w:val="subscript"/>
        </w:rPr>
        <w:t>2</w:t>
      </w:r>
      <w:r w:rsidRPr="00CB0238">
        <w:t xml:space="preserve"> Allowance Auction</w:t>
      </w:r>
      <w:r w:rsidRPr="00CB0238">
        <w:rPr>
          <w:lang w:val="en-US"/>
        </w:rPr>
        <w:t>s</w:t>
      </w:r>
      <w:r w:rsidRPr="00CB0238">
        <w:t xml:space="preserve"> held by the Participating States,</w:t>
      </w:r>
      <w:r w:rsidRPr="001B589E">
        <w:rPr>
          <w:rStyle w:val="FootnoteCharacters"/>
        </w:rPr>
        <w:footnoteReference w:id="5"/>
      </w:r>
      <w:r w:rsidRPr="001B589E">
        <w:t xml:space="preserve"> unless there </w:t>
      </w:r>
      <w:r w:rsidRPr="001B589E">
        <w:rPr>
          <w:lang w:val="en-US"/>
        </w:rPr>
        <w:t>is</w:t>
      </w:r>
      <w:r w:rsidRPr="001B589E">
        <w:t xml:space="preserve"> a material chang</w:t>
      </w:r>
      <w:r>
        <w:t>e to information in the approved Qualification Application</w:t>
      </w:r>
      <w:r w:rsidRPr="001B589E">
        <w:t>.</w:t>
      </w:r>
    </w:p>
    <w:p w14:paraId="06C0C719" w14:textId="30FA40D2" w:rsidR="001C03D0" w:rsidRPr="00B94143" w:rsidRDefault="001C03D0">
      <w:pPr>
        <w:pStyle w:val="Heading2"/>
        <w:tabs>
          <w:tab w:val="left" w:pos="720"/>
        </w:tabs>
      </w:pPr>
      <w:bookmarkStart w:id="39" w:name="_Ref532809720"/>
      <w:bookmarkStart w:id="40" w:name="_Ref532809806"/>
      <w:bookmarkStart w:id="41" w:name="_Toc60651204"/>
      <w:r w:rsidRPr="00B94143">
        <w:t xml:space="preserve">RGGI </w:t>
      </w:r>
      <w:r w:rsidR="00FE3845">
        <w:rPr>
          <w:lang w:val="en-US"/>
        </w:rPr>
        <w:t>COATS</w:t>
      </w:r>
      <w:r w:rsidRPr="00B94143">
        <w:t xml:space="preserve"> Account</w:t>
      </w:r>
      <w:bookmarkEnd w:id="39"/>
      <w:bookmarkEnd w:id="40"/>
      <w:bookmarkEnd w:id="41"/>
    </w:p>
    <w:p w14:paraId="0E52DB9F" w14:textId="0B807280" w:rsidR="002002E7" w:rsidRPr="001B589E" w:rsidRDefault="002002E7" w:rsidP="002002E7">
      <w:pPr>
        <w:pStyle w:val="BodyText"/>
      </w:pPr>
      <w:r w:rsidRPr="001B589E">
        <w:t xml:space="preserve">RGGI COATS accommodates the creation and management of general accounts as well as the management of compliance accounts by the state in which the </w:t>
      </w:r>
      <w:r w:rsidR="00EB6708">
        <w:rPr>
          <w:lang w:val="en-US"/>
        </w:rPr>
        <w:t xml:space="preserve">associated </w:t>
      </w:r>
      <w:r w:rsidRPr="001B589E">
        <w:t>CO</w:t>
      </w:r>
      <w:r w:rsidRPr="001B589E">
        <w:rPr>
          <w:vertAlign w:val="subscript"/>
        </w:rPr>
        <w:t>2</w:t>
      </w:r>
      <w:r w:rsidRPr="001B589E">
        <w:t xml:space="preserve"> </w:t>
      </w:r>
      <w:r w:rsidR="00D55795">
        <w:rPr>
          <w:lang w:val="en-US"/>
        </w:rPr>
        <w:t>Budget</w:t>
      </w:r>
      <w:r w:rsidRPr="001B589E">
        <w:t xml:space="preserve"> </w:t>
      </w:r>
      <w:r w:rsidR="00D55795">
        <w:rPr>
          <w:lang w:val="en-US"/>
        </w:rPr>
        <w:t>Source</w:t>
      </w:r>
      <w:r w:rsidRPr="001B589E">
        <w:t xml:space="preserve"> is located. </w:t>
      </w:r>
    </w:p>
    <w:p w14:paraId="2CA2B159" w14:textId="76583783" w:rsidR="001C03D0" w:rsidRPr="001B589E" w:rsidRDefault="001C03D0" w:rsidP="001C03D0">
      <w:pPr>
        <w:pStyle w:val="BodyText1"/>
        <w:rPr>
          <w:rFonts w:cs="Arial"/>
          <w:lang w:eastAsia="ar-SA"/>
        </w:rPr>
      </w:pPr>
      <w:r w:rsidRPr="00B94143">
        <w:rPr>
          <w:lang w:eastAsia="ar-SA"/>
        </w:rPr>
        <w:t xml:space="preserve">Each Applicant </w:t>
      </w:r>
      <w:r w:rsidRPr="00B94143">
        <w:rPr>
          <w:rFonts w:cs="Arial"/>
          <w:lang w:eastAsia="ar-SA"/>
        </w:rPr>
        <w:t xml:space="preserve">must </w:t>
      </w:r>
      <w:r w:rsidR="00D10B0C">
        <w:rPr>
          <w:rFonts w:cs="Arial"/>
          <w:lang w:val="en-US" w:eastAsia="ar-SA"/>
        </w:rPr>
        <w:t xml:space="preserve">maintain </w:t>
      </w:r>
      <w:r w:rsidRPr="00B94143">
        <w:rPr>
          <w:rFonts w:cs="Arial"/>
          <w:lang w:eastAsia="ar-SA"/>
        </w:rPr>
        <w:t xml:space="preserve">an active RGGI COATS compliance </w:t>
      </w:r>
      <w:r w:rsidR="002002E7">
        <w:rPr>
          <w:rFonts w:cs="Arial"/>
          <w:lang w:val="en-US" w:eastAsia="ar-SA"/>
        </w:rPr>
        <w:t>and/</w:t>
      </w:r>
      <w:r w:rsidRPr="00B94143">
        <w:rPr>
          <w:rFonts w:cs="Arial"/>
          <w:lang w:eastAsia="ar-SA"/>
        </w:rPr>
        <w:t xml:space="preserve">or general account. </w:t>
      </w:r>
      <w:r w:rsidRPr="00B94143">
        <w:rPr>
          <w:lang w:eastAsia="ar-SA"/>
        </w:rPr>
        <w:t xml:space="preserve">The RGGI COATS account number </w:t>
      </w:r>
      <w:r w:rsidRPr="00B94143">
        <w:rPr>
          <w:rFonts w:cs="Arial"/>
          <w:lang w:eastAsia="ar-SA"/>
        </w:rPr>
        <w:t>provi</w:t>
      </w:r>
      <w:r w:rsidRPr="001B589E">
        <w:rPr>
          <w:rFonts w:cs="Arial"/>
          <w:lang w:eastAsia="ar-SA"/>
        </w:rPr>
        <w:t xml:space="preserve">ded on the </w:t>
      </w:r>
      <w:r w:rsidR="009107F2" w:rsidRPr="001B589E">
        <w:rPr>
          <w:rFonts w:cs="Arial"/>
          <w:lang w:eastAsia="ar-SA"/>
        </w:rPr>
        <w:t xml:space="preserve">Qualification Application </w:t>
      </w:r>
      <w:r w:rsidRPr="001B589E">
        <w:rPr>
          <w:rFonts w:cs="Arial"/>
          <w:lang w:eastAsia="ar-SA"/>
        </w:rPr>
        <w:t>is the account into which all CO</w:t>
      </w:r>
      <w:r w:rsidRPr="001B589E">
        <w:rPr>
          <w:rFonts w:cs="Arial"/>
          <w:vertAlign w:val="subscript"/>
          <w:lang w:eastAsia="ar-SA"/>
        </w:rPr>
        <w:t>2</w:t>
      </w:r>
      <w:r w:rsidRPr="001B589E">
        <w:rPr>
          <w:rFonts w:cs="Arial"/>
          <w:lang w:eastAsia="ar-SA"/>
        </w:rPr>
        <w:t xml:space="preserve"> </w:t>
      </w:r>
      <w:r w:rsidR="005F4B0D">
        <w:rPr>
          <w:rFonts w:cs="Arial"/>
          <w:lang w:eastAsia="ar-SA"/>
        </w:rPr>
        <w:t>Allowance</w:t>
      </w:r>
      <w:r w:rsidRPr="001B589E">
        <w:rPr>
          <w:rFonts w:cs="Arial"/>
          <w:lang w:eastAsia="ar-SA"/>
        </w:rPr>
        <w:t xml:space="preserve">s </w:t>
      </w:r>
      <w:r w:rsidR="00EB6708">
        <w:rPr>
          <w:rFonts w:cs="Arial"/>
          <w:lang w:val="en-US" w:eastAsia="ar-SA"/>
        </w:rPr>
        <w:t>awarded in an</w:t>
      </w:r>
      <w:r w:rsidR="00FE3845" w:rsidRPr="001B589E">
        <w:rPr>
          <w:rFonts w:cs="Arial"/>
          <w:lang w:val="en-US" w:eastAsia="ar-SA"/>
        </w:rPr>
        <w:t xml:space="preserve"> </w:t>
      </w:r>
      <w:r w:rsidR="00C53018" w:rsidRPr="001B589E">
        <w:rPr>
          <w:rFonts w:cs="Arial"/>
          <w:lang w:eastAsia="ar-SA"/>
        </w:rPr>
        <w:t xml:space="preserve">Auction </w:t>
      </w:r>
      <w:r w:rsidRPr="001B589E">
        <w:rPr>
          <w:rFonts w:cs="Arial"/>
          <w:lang w:eastAsia="ar-SA"/>
        </w:rPr>
        <w:t>will be transferred.</w:t>
      </w:r>
      <w:r w:rsidRPr="001B589E">
        <w:rPr>
          <w:rStyle w:val="FootnoteCharacters"/>
          <w:rFonts w:cs="Arial"/>
          <w:lang w:eastAsia="ar-SA"/>
        </w:rPr>
        <w:footnoteReference w:id="6"/>
      </w:r>
      <w:r w:rsidRPr="001B589E">
        <w:rPr>
          <w:rFonts w:cs="Arial"/>
          <w:lang w:eastAsia="ar-SA"/>
        </w:rPr>
        <w:t xml:space="preserve">  </w:t>
      </w:r>
    </w:p>
    <w:p w14:paraId="30B8967E" w14:textId="3156935A" w:rsidR="001C03D0" w:rsidRPr="001B589E" w:rsidRDefault="00EB6708">
      <w:pPr>
        <w:pStyle w:val="BodyText"/>
      </w:pPr>
      <w:r>
        <w:rPr>
          <w:lang w:val="en-US"/>
        </w:rPr>
        <w:t>When</w:t>
      </w:r>
      <w:r w:rsidRPr="001B589E">
        <w:t xml:space="preserve"> </w:t>
      </w:r>
      <w:r w:rsidR="001C03D0" w:rsidRPr="00511238">
        <w:t>a compliance account</w:t>
      </w:r>
      <w:r>
        <w:rPr>
          <w:lang w:val="en-US"/>
        </w:rPr>
        <w:t xml:space="preserve"> is created</w:t>
      </w:r>
      <w:r w:rsidR="001C03D0" w:rsidRPr="00511238">
        <w:t>, each</w:t>
      </w:r>
      <w:r w:rsidR="003E69AF">
        <w:rPr>
          <w:lang w:val="en-US"/>
        </w:rPr>
        <w:t xml:space="preserve"> RGGI COATS</w:t>
      </w:r>
      <w:r w:rsidR="001C03D0" w:rsidRPr="00511238">
        <w:t xml:space="preserve"> </w:t>
      </w:r>
      <w:r w:rsidR="00CD31C7">
        <w:rPr>
          <w:lang w:val="en-US"/>
        </w:rPr>
        <w:t>Authorized</w:t>
      </w:r>
      <w:r w:rsidR="001C03D0" w:rsidRPr="00511238">
        <w:t xml:space="preserve"> </w:t>
      </w:r>
      <w:r w:rsidR="00CD31C7">
        <w:rPr>
          <w:lang w:val="en-US"/>
        </w:rPr>
        <w:t>Account Representative</w:t>
      </w:r>
      <w:r w:rsidR="001C03D0" w:rsidRPr="00511238">
        <w:t xml:space="preserve"> will receive an email notification from RGGI COATS </w:t>
      </w:r>
      <w:r w:rsidR="00B001C7">
        <w:rPr>
          <w:lang w:val="en-US"/>
        </w:rPr>
        <w:t>with its account number</w:t>
      </w:r>
      <w:r w:rsidR="001C03D0" w:rsidRPr="00511238">
        <w:t xml:space="preserve">. Authorized </w:t>
      </w:r>
      <w:r w:rsidR="00CD31C7">
        <w:rPr>
          <w:lang w:val="en-US"/>
        </w:rPr>
        <w:t>Account Representative</w:t>
      </w:r>
      <w:r>
        <w:rPr>
          <w:lang w:val="en-US"/>
        </w:rPr>
        <w:t>s</w:t>
      </w:r>
      <w:r w:rsidR="00CD31C7" w:rsidRPr="00511238">
        <w:t xml:space="preserve"> </w:t>
      </w:r>
      <w:r w:rsidR="001C03D0" w:rsidRPr="00511238">
        <w:t xml:space="preserve">may also retrieve account numbers by logging into RGGI COATS at </w:t>
      </w:r>
      <w:hyperlink r:id="rId23" w:history="1">
        <w:r w:rsidR="001C03D0" w:rsidRPr="00511238">
          <w:rPr>
            <w:rStyle w:val="Hyperlink"/>
          </w:rPr>
          <w:t>www.rggi-coats.org</w:t>
        </w:r>
      </w:hyperlink>
      <w:r w:rsidR="001C03D0" w:rsidRPr="00511238">
        <w:t xml:space="preserve"> and clicking the "Accounts" menu item. If a state has not approved the creation of a compliance account by the Qualification Application deadline, then </w:t>
      </w:r>
      <w:r w:rsidR="00D10B0C" w:rsidRPr="00511238">
        <w:rPr>
          <w:lang w:val="en-US"/>
        </w:rPr>
        <w:t xml:space="preserve">the </w:t>
      </w:r>
      <w:r w:rsidR="00B001C7">
        <w:rPr>
          <w:lang w:val="en-US"/>
        </w:rPr>
        <w:t>A</w:t>
      </w:r>
      <w:r w:rsidR="00D10B0C" w:rsidRPr="00511238">
        <w:rPr>
          <w:lang w:val="en-US"/>
        </w:rPr>
        <w:t xml:space="preserve">pplicant must create </w:t>
      </w:r>
      <w:r w:rsidR="001C03D0" w:rsidRPr="00511238">
        <w:t>a general account for the auction</w:t>
      </w:r>
      <w:r w:rsidR="00765C28">
        <w:rPr>
          <w:lang w:val="en-US"/>
        </w:rPr>
        <w:t xml:space="preserve"> in order to participate</w:t>
      </w:r>
      <w:r w:rsidR="001C03D0" w:rsidRPr="00511238">
        <w:t>.</w:t>
      </w:r>
      <w:r w:rsidR="001C03D0" w:rsidRPr="00511238">
        <w:rPr>
          <w:rStyle w:val="FootnoteReference"/>
        </w:rPr>
        <w:footnoteReference w:id="7"/>
      </w:r>
      <w:r w:rsidR="001C03D0" w:rsidRPr="001B589E">
        <w:t xml:space="preserve">  </w:t>
      </w:r>
    </w:p>
    <w:p w14:paraId="3472380A" w14:textId="290D59E6" w:rsidR="001C03D0" w:rsidRPr="001B589E" w:rsidRDefault="002F48E9">
      <w:pPr>
        <w:pStyle w:val="BodyText"/>
        <w:rPr>
          <w:rFonts w:cs="Arial"/>
        </w:rPr>
      </w:pPr>
      <w:r w:rsidRPr="001B589E">
        <w:rPr>
          <w:rFonts w:cs="Arial"/>
          <w:lang w:val="en-US"/>
        </w:rPr>
        <w:t>For</w:t>
      </w:r>
      <w:r w:rsidR="001C03D0" w:rsidRPr="001B589E">
        <w:rPr>
          <w:rFonts w:cs="Arial"/>
        </w:rPr>
        <w:t xml:space="preserve"> a general account, each Applicant must </w:t>
      </w:r>
      <w:r w:rsidR="00097D8A">
        <w:rPr>
          <w:rFonts w:cs="Arial"/>
          <w:lang w:val="en-US"/>
        </w:rPr>
        <w:t>register</w:t>
      </w:r>
      <w:r w:rsidR="00B001C7">
        <w:rPr>
          <w:rFonts w:cs="Arial"/>
          <w:lang w:val="en-US"/>
        </w:rPr>
        <w:t xml:space="preserve"> at </w:t>
      </w:r>
      <w:hyperlink r:id="rId24" w:history="1">
        <w:r w:rsidR="00D554AC" w:rsidRPr="003521ED">
          <w:rPr>
            <w:rStyle w:val="Hyperlink"/>
          </w:rPr>
          <w:t>https://rggi-coats.org/eats/rggi/</w:t>
        </w:r>
      </w:hyperlink>
      <w:r w:rsidR="001C03D0" w:rsidRPr="001B589E">
        <w:rPr>
          <w:rFonts w:cs="Arial"/>
        </w:rPr>
        <w:t xml:space="preserve">. The RGGI COATS </w:t>
      </w:r>
      <w:r w:rsidR="00097D8A">
        <w:rPr>
          <w:rFonts w:cs="Arial"/>
          <w:lang w:val="en-US"/>
        </w:rPr>
        <w:t>registration</w:t>
      </w:r>
      <w:r w:rsidR="001C03D0" w:rsidRPr="001B589E">
        <w:rPr>
          <w:rFonts w:cs="Arial"/>
        </w:rPr>
        <w:t xml:space="preserve"> process requires the submission of a User Login Request Form in hardcopy to the RGGI COATS administrator before the Applicant may submit a general account application in RGGI COATS. </w:t>
      </w:r>
    </w:p>
    <w:p w14:paraId="1CDCB06D" w14:textId="306748E9" w:rsidR="001C03D0" w:rsidRPr="00B94143" w:rsidRDefault="001C03D0">
      <w:pPr>
        <w:pStyle w:val="BodyText"/>
      </w:pPr>
      <w:r w:rsidRPr="00B94143">
        <w:t>A RGGI COATS Authorized Account Representative may transfer CO</w:t>
      </w:r>
      <w:r w:rsidRPr="00B94143">
        <w:rPr>
          <w:vertAlign w:val="subscript"/>
        </w:rPr>
        <w:t>2</w:t>
      </w:r>
      <w:r w:rsidRPr="00B94143">
        <w:t xml:space="preserve"> </w:t>
      </w:r>
      <w:r w:rsidR="005F4B0D">
        <w:t>Allowance</w:t>
      </w:r>
      <w:r w:rsidRPr="00B94143">
        <w:t>s between any accounts</w:t>
      </w:r>
      <w:r w:rsidR="00765C28">
        <w:rPr>
          <w:lang w:val="en-US"/>
        </w:rPr>
        <w:t xml:space="preserve"> for which he or she is PAAR or SAAR</w:t>
      </w:r>
      <w:r w:rsidRPr="00B94143">
        <w:t>, compliance or general.</w:t>
      </w:r>
    </w:p>
    <w:p w14:paraId="59690270" w14:textId="77777777" w:rsidR="001C03D0" w:rsidRPr="00B94143" w:rsidRDefault="001C03D0">
      <w:pPr>
        <w:pStyle w:val="Heading2"/>
        <w:tabs>
          <w:tab w:val="left" w:pos="720"/>
        </w:tabs>
        <w:rPr>
          <w:rFonts w:cs="Arial"/>
          <w:lang w:eastAsia="ar-SA"/>
        </w:rPr>
      </w:pPr>
      <w:bookmarkStart w:id="42" w:name="_Ref532810563"/>
      <w:bookmarkStart w:id="43" w:name="_Toc60651205"/>
      <w:r w:rsidRPr="00B94143">
        <w:rPr>
          <w:rFonts w:cs="Arial"/>
          <w:lang w:eastAsia="ar-SA"/>
        </w:rPr>
        <w:lastRenderedPageBreak/>
        <w:t>Authorized Auction Representatives</w:t>
      </w:r>
      <w:bookmarkEnd w:id="42"/>
      <w:bookmarkEnd w:id="43"/>
    </w:p>
    <w:p w14:paraId="2C8F6F69" w14:textId="0564D3E9" w:rsidR="001C03D0" w:rsidRPr="001B589E" w:rsidRDefault="001C03D0">
      <w:pPr>
        <w:pStyle w:val="BodyText"/>
      </w:pPr>
      <w:r w:rsidRPr="00B94143">
        <w:t>T</w:t>
      </w:r>
      <w:r w:rsidRPr="001B589E">
        <w:rPr>
          <w:rFonts w:cs="Arial"/>
        </w:rPr>
        <w:t>he Primary Authorized Auction Representative (PAAR)</w:t>
      </w:r>
      <w:r w:rsidR="00097D8A" w:rsidRPr="00097D8A">
        <w:rPr>
          <w:rFonts w:cs="Arial"/>
          <w:lang w:val="en-US" w:eastAsia="en-US"/>
        </w:rPr>
        <w:t xml:space="preserve"> </w:t>
      </w:r>
      <w:r w:rsidR="00097D8A" w:rsidRPr="00097D8A">
        <w:rPr>
          <w:rFonts w:cs="Arial"/>
          <w:lang w:val="en-US"/>
        </w:rPr>
        <w:t>or Secondary Authorized Auction Representative (SAAR), if one is designated,</w:t>
      </w:r>
      <w:r w:rsidRPr="001B589E">
        <w:rPr>
          <w:rFonts w:cs="Arial"/>
        </w:rPr>
        <w:t xml:space="preserve"> represent</w:t>
      </w:r>
      <w:r w:rsidR="004E5149" w:rsidRPr="001B589E">
        <w:rPr>
          <w:rFonts w:cs="Arial"/>
        </w:rPr>
        <w:t>s</w:t>
      </w:r>
      <w:r w:rsidRPr="001B589E">
        <w:rPr>
          <w:rFonts w:cs="Arial"/>
        </w:rPr>
        <w:t xml:space="preserve"> the Applicant in any CO</w:t>
      </w:r>
      <w:r w:rsidRPr="001B589E">
        <w:rPr>
          <w:rFonts w:cs="Arial"/>
          <w:vertAlign w:val="subscript"/>
        </w:rPr>
        <w:t>2</w:t>
      </w:r>
      <w:r w:rsidRPr="001B589E">
        <w:rPr>
          <w:rFonts w:cs="Arial"/>
        </w:rPr>
        <w:t xml:space="preserve"> Allowance Auction. The PAAR must be an employee of the Applicant</w:t>
      </w:r>
      <w:r w:rsidR="00097D8A">
        <w:rPr>
          <w:rFonts w:cs="Arial"/>
          <w:lang w:val="en-US"/>
        </w:rPr>
        <w:t>,</w:t>
      </w:r>
      <w:r w:rsidR="009A76DD" w:rsidRPr="001B589E">
        <w:rPr>
          <w:rFonts w:cs="Arial"/>
          <w:lang w:val="en-US"/>
        </w:rPr>
        <w:t xml:space="preserve"> or </w:t>
      </w:r>
      <w:r w:rsidR="0027556E">
        <w:rPr>
          <w:rFonts w:cs="Arial"/>
          <w:lang w:val="en-US"/>
        </w:rPr>
        <w:t xml:space="preserve">of </w:t>
      </w:r>
      <w:r w:rsidR="009A76DD" w:rsidRPr="001B589E">
        <w:rPr>
          <w:rFonts w:cs="Arial"/>
          <w:lang w:val="en-US"/>
        </w:rPr>
        <w:t>the Applicant’s operator</w:t>
      </w:r>
      <w:r w:rsidR="0064473B" w:rsidRPr="001B589E">
        <w:rPr>
          <w:rFonts w:cs="Arial"/>
          <w:lang w:val="en-US"/>
        </w:rPr>
        <w:t>,</w:t>
      </w:r>
      <w:r w:rsidR="009A76DD" w:rsidRPr="001B589E">
        <w:rPr>
          <w:rFonts w:cs="Arial"/>
          <w:lang w:val="en-US"/>
        </w:rPr>
        <w:t xml:space="preserve"> if the Applicant does not have any employees</w:t>
      </w:r>
      <w:r w:rsidR="0064473B" w:rsidRPr="001B589E">
        <w:rPr>
          <w:rFonts w:cs="Arial"/>
          <w:lang w:val="en-US"/>
        </w:rPr>
        <w:t>.</w:t>
      </w:r>
      <w:r w:rsidRPr="001B589E">
        <w:rPr>
          <w:rFonts w:cs="Arial"/>
        </w:rPr>
        <w:t xml:space="preserve"> </w:t>
      </w:r>
      <w:r w:rsidR="0064473B" w:rsidRPr="001B589E">
        <w:rPr>
          <w:rFonts w:cs="Arial"/>
          <w:lang w:val="en-US"/>
        </w:rPr>
        <w:t xml:space="preserve">Each PAAR </w:t>
      </w:r>
      <w:r w:rsidRPr="001B589E">
        <w:rPr>
          <w:rFonts w:cs="Arial"/>
        </w:rPr>
        <w:t>receive</w:t>
      </w:r>
      <w:r w:rsidR="004E5149" w:rsidRPr="001B589E">
        <w:rPr>
          <w:rFonts w:cs="Arial"/>
        </w:rPr>
        <w:t>s</w:t>
      </w:r>
      <w:r w:rsidRPr="001B589E">
        <w:rPr>
          <w:rFonts w:cs="Arial"/>
        </w:rPr>
        <w:t xml:space="preserve"> a unique username and password for the </w:t>
      </w:r>
      <w:r w:rsidR="004B1083" w:rsidRPr="001B589E">
        <w:rPr>
          <w:rFonts w:cs="Arial"/>
        </w:rPr>
        <w:t>Auction Platform</w:t>
      </w:r>
      <w:r w:rsidRPr="001B589E">
        <w:rPr>
          <w:rFonts w:cs="Arial"/>
        </w:rPr>
        <w:t xml:space="preserve">, allowing him/her to submit </w:t>
      </w:r>
      <w:r w:rsidR="00640280" w:rsidRPr="001B589E">
        <w:rPr>
          <w:rFonts w:cs="Arial"/>
          <w:lang w:val="en-US"/>
        </w:rPr>
        <w:t>a Qualification Application</w:t>
      </w:r>
      <w:r w:rsidR="00097D8A">
        <w:rPr>
          <w:rFonts w:cs="Arial"/>
          <w:lang w:val="en-US"/>
        </w:rPr>
        <w:t>,</w:t>
      </w:r>
      <w:r w:rsidR="00640280" w:rsidRPr="001B589E">
        <w:rPr>
          <w:rFonts w:cs="Arial"/>
          <w:lang w:val="en-US"/>
        </w:rPr>
        <w:t xml:space="preserve"> as well as submit </w:t>
      </w:r>
      <w:r w:rsidR="0025406B" w:rsidRPr="001B589E">
        <w:rPr>
          <w:rFonts w:cs="Arial"/>
          <w:lang w:val="en-US"/>
        </w:rPr>
        <w:t xml:space="preserve">and cancel </w:t>
      </w:r>
      <w:r w:rsidR="00A84A4E">
        <w:rPr>
          <w:rFonts w:cs="Arial"/>
          <w:lang w:val="en-US"/>
        </w:rPr>
        <w:t>B</w:t>
      </w:r>
      <w:r w:rsidRPr="001B589E">
        <w:rPr>
          <w:rFonts w:cs="Arial"/>
        </w:rPr>
        <w:t xml:space="preserve">ids in </w:t>
      </w:r>
      <w:r w:rsidR="00B316F6" w:rsidRPr="001B589E">
        <w:rPr>
          <w:rFonts w:cs="Arial"/>
          <w:lang w:val="en-US"/>
        </w:rPr>
        <w:t>a</w:t>
      </w:r>
      <w:r w:rsidRPr="001B589E">
        <w:rPr>
          <w:rFonts w:cs="Arial"/>
        </w:rPr>
        <w:t xml:space="preserve"> CO</w:t>
      </w:r>
      <w:r w:rsidRPr="001B589E">
        <w:rPr>
          <w:rFonts w:cs="Arial"/>
          <w:vertAlign w:val="subscript"/>
        </w:rPr>
        <w:t>2</w:t>
      </w:r>
      <w:r w:rsidRPr="001B589E">
        <w:rPr>
          <w:rFonts w:cs="Arial"/>
        </w:rPr>
        <w:t xml:space="preserve"> Allowance Auction in which the Applicant is </w:t>
      </w:r>
      <w:r w:rsidR="00B316F6" w:rsidRPr="001B589E">
        <w:rPr>
          <w:rFonts w:cs="Arial"/>
          <w:lang w:val="en-US"/>
        </w:rPr>
        <w:t xml:space="preserve">an </w:t>
      </w:r>
      <w:r w:rsidRPr="001B589E">
        <w:rPr>
          <w:rFonts w:cs="Arial"/>
        </w:rPr>
        <w:t xml:space="preserve">approved </w:t>
      </w:r>
      <w:r w:rsidR="00B316F6" w:rsidRPr="001B589E">
        <w:rPr>
          <w:rFonts w:cs="Arial"/>
          <w:lang w:val="en-US"/>
        </w:rPr>
        <w:t>bidder</w:t>
      </w:r>
      <w:r w:rsidRPr="001B589E">
        <w:rPr>
          <w:rFonts w:cs="Arial"/>
        </w:rPr>
        <w:t xml:space="preserve">. </w:t>
      </w:r>
      <w:r w:rsidR="00622061" w:rsidRPr="001B589E">
        <w:rPr>
          <w:rFonts w:cs="Arial"/>
        </w:rPr>
        <w:t xml:space="preserve">The PAAR </w:t>
      </w:r>
      <w:bookmarkStart w:id="44" w:name="_Hlk56168499"/>
      <w:r w:rsidR="00640280" w:rsidRPr="001B589E">
        <w:rPr>
          <w:rFonts w:cs="Arial"/>
          <w:lang w:val="en-US"/>
        </w:rPr>
        <w:t xml:space="preserve">or </w:t>
      </w:r>
      <w:r w:rsidR="00640280" w:rsidRPr="001B589E">
        <w:t>SAAR</w:t>
      </w:r>
      <w:r w:rsidR="00640280" w:rsidRPr="001B589E">
        <w:rPr>
          <w:lang w:val="en-US"/>
        </w:rPr>
        <w:t xml:space="preserve"> </w:t>
      </w:r>
      <w:bookmarkEnd w:id="44"/>
      <w:r w:rsidR="00622061" w:rsidRPr="001B589E">
        <w:rPr>
          <w:rFonts w:cs="Arial"/>
        </w:rPr>
        <w:t xml:space="preserve">must submit the Qualification Application as set forth in Section </w:t>
      </w:r>
      <w:r w:rsidR="00F159BD" w:rsidRPr="001B589E">
        <w:rPr>
          <w:rFonts w:cs="Arial"/>
        </w:rPr>
        <w:fldChar w:fldCharType="begin"/>
      </w:r>
      <w:r w:rsidR="00F159BD" w:rsidRPr="001B589E">
        <w:rPr>
          <w:rFonts w:cs="Arial"/>
        </w:rPr>
        <w:instrText xml:space="preserve"> REF _Ref532809946 \r \h </w:instrText>
      </w:r>
      <w:r w:rsidR="001B589E" w:rsidRPr="001B589E">
        <w:rPr>
          <w:rFonts w:cs="Arial"/>
        </w:rPr>
        <w:instrText xml:space="preserve"> \* MERGEFORMAT </w:instrText>
      </w:r>
      <w:r w:rsidR="00F159BD" w:rsidRPr="001B589E">
        <w:rPr>
          <w:rFonts w:cs="Arial"/>
        </w:rPr>
      </w:r>
      <w:r w:rsidR="00F159BD" w:rsidRPr="001B589E">
        <w:rPr>
          <w:rFonts w:cs="Arial"/>
        </w:rPr>
        <w:fldChar w:fldCharType="separate"/>
      </w:r>
      <w:r w:rsidR="002E11F7">
        <w:rPr>
          <w:rFonts w:cs="Arial"/>
        </w:rPr>
        <w:t>2.6</w:t>
      </w:r>
      <w:r w:rsidR="00F159BD" w:rsidRPr="001B589E">
        <w:rPr>
          <w:rFonts w:cs="Arial"/>
        </w:rPr>
        <w:fldChar w:fldCharType="end"/>
      </w:r>
      <w:r w:rsidR="00735EEC" w:rsidRPr="001B589E">
        <w:rPr>
          <w:rFonts w:cs="Arial"/>
        </w:rPr>
        <w:t xml:space="preserve">. </w:t>
      </w:r>
      <w:r w:rsidRPr="001B589E">
        <w:rPr>
          <w:rFonts w:cs="Arial"/>
        </w:rPr>
        <w:t xml:space="preserve">The PAAR </w:t>
      </w:r>
      <w:r w:rsidR="00640280" w:rsidRPr="001B589E">
        <w:rPr>
          <w:rFonts w:cs="Arial"/>
          <w:lang w:val="en-US"/>
        </w:rPr>
        <w:t xml:space="preserve">is </w:t>
      </w:r>
      <w:r w:rsidRPr="001B589E">
        <w:rPr>
          <w:rFonts w:cs="Arial"/>
        </w:rPr>
        <w:t>the primary contact for all communications regarding all notices and documentation, and any other information related to a CO</w:t>
      </w:r>
      <w:r w:rsidRPr="001B589E">
        <w:rPr>
          <w:rFonts w:cs="Arial"/>
          <w:vertAlign w:val="subscript"/>
        </w:rPr>
        <w:t>2</w:t>
      </w:r>
      <w:r w:rsidRPr="001B589E">
        <w:rPr>
          <w:rFonts w:cs="Arial"/>
        </w:rPr>
        <w:t xml:space="preserve"> Allowance Auction. The principal mode of communication </w:t>
      </w:r>
      <w:r w:rsidR="004E5149" w:rsidRPr="001B589E">
        <w:rPr>
          <w:rFonts w:cs="Arial"/>
        </w:rPr>
        <w:t xml:space="preserve">is </w:t>
      </w:r>
      <w:r w:rsidRPr="001B589E">
        <w:rPr>
          <w:rFonts w:cs="Arial"/>
        </w:rPr>
        <w:t>email</w:t>
      </w:r>
      <w:r w:rsidR="0015461B" w:rsidRPr="001B589E">
        <w:rPr>
          <w:rFonts w:cs="Arial"/>
          <w:lang w:val="en-US"/>
        </w:rPr>
        <w:t>.</w:t>
      </w:r>
    </w:p>
    <w:p w14:paraId="15B1D821" w14:textId="2E1F44B3" w:rsidR="001C03D0" w:rsidRPr="00B94143" w:rsidRDefault="001C03D0">
      <w:pPr>
        <w:pStyle w:val="BodyText"/>
        <w:rPr>
          <w:rFonts w:cs="Arial"/>
        </w:rPr>
      </w:pPr>
      <w:r w:rsidRPr="0027556E">
        <w:rPr>
          <w:rFonts w:cs="Arial"/>
        </w:rPr>
        <w:t xml:space="preserve">While not required, it is recommended that the PAAR be the same person as the RGGI COATS authorized </w:t>
      </w:r>
      <w:r w:rsidRPr="0027556E" w:rsidDel="004A18DA">
        <w:rPr>
          <w:rFonts w:cs="Arial"/>
        </w:rPr>
        <w:t>a</w:t>
      </w:r>
      <w:r w:rsidRPr="0027556E">
        <w:rPr>
          <w:rFonts w:cs="Arial"/>
        </w:rPr>
        <w:t xml:space="preserve">ccount </w:t>
      </w:r>
      <w:r w:rsidRPr="0027556E" w:rsidDel="004A18DA">
        <w:rPr>
          <w:rFonts w:cs="Arial"/>
        </w:rPr>
        <w:t>r</w:t>
      </w:r>
      <w:r w:rsidRPr="0027556E">
        <w:rPr>
          <w:rFonts w:cs="Arial"/>
        </w:rPr>
        <w:t>epresentative.</w:t>
      </w:r>
    </w:p>
    <w:p w14:paraId="62BD1A51" w14:textId="08224D24" w:rsidR="009733CB" w:rsidRPr="0027556E" w:rsidRDefault="00DF4457" w:rsidP="009733CB">
      <w:pPr>
        <w:pStyle w:val="BodyText"/>
        <w:rPr>
          <w:rFonts w:cs="Arial"/>
        </w:rPr>
      </w:pPr>
      <w:r w:rsidRPr="001B589E">
        <w:rPr>
          <w:lang w:val="en-US"/>
        </w:rPr>
        <w:t>Wh</w:t>
      </w:r>
      <w:r w:rsidR="00DB6448" w:rsidRPr="001B589E">
        <w:rPr>
          <w:lang w:val="en-US"/>
        </w:rPr>
        <w:t>ile not required, it is</w:t>
      </w:r>
      <w:r w:rsidRPr="001B589E">
        <w:rPr>
          <w:lang w:val="en-US"/>
        </w:rPr>
        <w:t xml:space="preserve"> recommended that </w:t>
      </w:r>
      <w:r w:rsidR="009733CB" w:rsidRPr="001B589E">
        <w:t xml:space="preserve">the Applicant designate a SAAR. </w:t>
      </w:r>
      <w:r w:rsidR="009733CB" w:rsidRPr="001B589E">
        <w:rPr>
          <w:rFonts w:cs="Arial"/>
        </w:rPr>
        <w:t xml:space="preserve">The </w:t>
      </w:r>
      <w:r w:rsidR="009733CB" w:rsidRPr="001B589E">
        <w:t>SAAR does not have to be an employee of the Applicant</w:t>
      </w:r>
      <w:r w:rsidR="005F1531">
        <w:rPr>
          <w:lang w:val="en-US"/>
        </w:rPr>
        <w:t>,</w:t>
      </w:r>
      <w:r w:rsidR="00181C57">
        <w:rPr>
          <w:lang w:val="en-US"/>
        </w:rPr>
        <w:t xml:space="preserve"> </w:t>
      </w:r>
      <w:r w:rsidR="00097D8A">
        <w:rPr>
          <w:lang w:val="en-US"/>
        </w:rPr>
        <w:t>and</w:t>
      </w:r>
      <w:r w:rsidR="009733CB" w:rsidRPr="001B589E">
        <w:t xml:space="preserve"> </w:t>
      </w:r>
      <w:r w:rsidR="005F1531">
        <w:rPr>
          <w:lang w:val="en-US"/>
        </w:rPr>
        <w:t xml:space="preserve">along with the PAAR </w:t>
      </w:r>
      <w:r w:rsidR="00B316F6" w:rsidRPr="001B589E">
        <w:rPr>
          <w:lang w:val="en-US"/>
        </w:rPr>
        <w:t>is</w:t>
      </w:r>
      <w:r w:rsidR="009733CB" w:rsidRPr="001B589E">
        <w:t xml:space="preserve"> </w:t>
      </w:r>
      <w:r w:rsidR="009733CB" w:rsidRPr="001B589E">
        <w:rPr>
          <w:rFonts w:cs="Arial"/>
        </w:rPr>
        <w:t>authorized to</w:t>
      </w:r>
      <w:r w:rsidR="009733CB" w:rsidRPr="001B589E" w:rsidDel="00854ED9">
        <w:rPr>
          <w:rFonts w:cs="Arial"/>
        </w:rPr>
        <w:t xml:space="preserve"> </w:t>
      </w:r>
      <w:r w:rsidR="009733CB" w:rsidRPr="001B589E">
        <w:rPr>
          <w:rFonts w:cs="Arial"/>
        </w:rPr>
        <w:t xml:space="preserve">(1) submit </w:t>
      </w:r>
      <w:r w:rsidR="0025406B" w:rsidRPr="001B589E">
        <w:rPr>
          <w:rFonts w:cs="Arial"/>
          <w:lang w:val="en-US"/>
        </w:rPr>
        <w:t xml:space="preserve">and cancel </w:t>
      </w:r>
      <w:r w:rsidR="00A84A4E">
        <w:rPr>
          <w:rFonts w:cs="Arial"/>
          <w:lang w:val="en-US"/>
        </w:rPr>
        <w:t>B</w:t>
      </w:r>
      <w:r w:rsidR="009733CB" w:rsidRPr="001B589E">
        <w:rPr>
          <w:rFonts w:cs="Arial"/>
        </w:rPr>
        <w:t xml:space="preserve">ids; </w:t>
      </w:r>
      <w:r w:rsidR="00640280" w:rsidRPr="001B589E">
        <w:rPr>
          <w:rFonts w:cs="Arial"/>
          <w:lang w:val="en-US"/>
        </w:rPr>
        <w:t>(2) submit a Qualification Application;</w:t>
      </w:r>
      <w:r w:rsidR="00640280" w:rsidRPr="001B589E">
        <w:rPr>
          <w:rFonts w:cs="Arial"/>
        </w:rPr>
        <w:t xml:space="preserve"> </w:t>
      </w:r>
      <w:r w:rsidR="009733CB" w:rsidRPr="001B589E">
        <w:rPr>
          <w:rFonts w:cs="Arial"/>
        </w:rPr>
        <w:t>(</w:t>
      </w:r>
      <w:r w:rsidR="00640280" w:rsidRPr="001B589E">
        <w:rPr>
          <w:rFonts w:cs="Arial"/>
          <w:lang w:val="en-US"/>
        </w:rPr>
        <w:t>3</w:t>
      </w:r>
      <w:r w:rsidR="009733CB" w:rsidRPr="001B589E">
        <w:rPr>
          <w:rFonts w:cs="Arial"/>
        </w:rPr>
        <w:t>) submit</w:t>
      </w:r>
      <w:r w:rsidR="00055C04" w:rsidRPr="001B589E">
        <w:rPr>
          <w:rFonts w:cs="Arial"/>
        </w:rPr>
        <w:t xml:space="preserve"> an</w:t>
      </w:r>
      <w:r w:rsidR="009733CB" w:rsidRPr="001B589E">
        <w:rPr>
          <w:rFonts w:cs="Arial"/>
        </w:rPr>
        <w:t xml:space="preserve"> Intent to Bid; and (3) act on behalf of the Applicant in the remediation of the Qualification Application and/or any Intent to Bid. The </w:t>
      </w:r>
      <w:r w:rsidR="009733CB" w:rsidRPr="001B589E">
        <w:t xml:space="preserve">SAAR </w:t>
      </w:r>
      <w:r w:rsidR="009733CB" w:rsidRPr="001B589E">
        <w:rPr>
          <w:rFonts w:cs="Arial"/>
        </w:rPr>
        <w:t xml:space="preserve">receives </w:t>
      </w:r>
      <w:r w:rsidR="00640280" w:rsidRPr="001B589E">
        <w:rPr>
          <w:rFonts w:cs="Arial"/>
          <w:lang w:val="en-US"/>
        </w:rPr>
        <w:t xml:space="preserve">a unique </w:t>
      </w:r>
      <w:r w:rsidR="009733CB" w:rsidRPr="001B589E">
        <w:rPr>
          <w:rFonts w:cs="Arial"/>
        </w:rPr>
        <w:t xml:space="preserve">username and password for the </w:t>
      </w:r>
      <w:r w:rsidR="004B1083" w:rsidRPr="001B589E">
        <w:rPr>
          <w:rFonts w:cs="Arial"/>
        </w:rPr>
        <w:t>Auction Platform</w:t>
      </w:r>
      <w:r w:rsidR="00181C57">
        <w:rPr>
          <w:rFonts w:cs="Arial"/>
          <w:lang w:val="en-US"/>
        </w:rPr>
        <w:t>, and</w:t>
      </w:r>
      <w:r w:rsidR="009733CB" w:rsidRPr="001B589E">
        <w:t xml:space="preserve"> </w:t>
      </w:r>
      <w:r w:rsidR="009733CB" w:rsidRPr="001B589E">
        <w:rPr>
          <w:rFonts w:cs="Arial"/>
        </w:rPr>
        <w:t>also receives all communications regarding the Qualification Application and any other information related to a CO</w:t>
      </w:r>
      <w:r w:rsidR="009733CB" w:rsidRPr="001B589E">
        <w:rPr>
          <w:rFonts w:cs="Arial"/>
          <w:vertAlign w:val="subscript"/>
        </w:rPr>
        <w:t>2</w:t>
      </w:r>
      <w:r w:rsidR="009733CB" w:rsidRPr="001B589E">
        <w:rPr>
          <w:rFonts w:cs="Arial"/>
        </w:rPr>
        <w:t xml:space="preserve"> Allowance Auction. </w:t>
      </w:r>
      <w:r w:rsidR="009733CB" w:rsidRPr="0027556E">
        <w:rPr>
          <w:rFonts w:cs="Arial"/>
        </w:rPr>
        <w:t>The principal mode of communication is email</w:t>
      </w:r>
      <w:r w:rsidR="0015461B" w:rsidRPr="0027556E">
        <w:rPr>
          <w:rFonts w:cs="Arial"/>
          <w:lang w:val="en-US"/>
        </w:rPr>
        <w:t>.</w:t>
      </w:r>
    </w:p>
    <w:p w14:paraId="324D2AE7" w14:textId="4A53F784" w:rsidR="001C03D0" w:rsidRPr="001B589E" w:rsidRDefault="001C03D0">
      <w:pPr>
        <w:pStyle w:val="BodyText"/>
        <w:rPr>
          <w:lang w:val="en-US"/>
        </w:rPr>
      </w:pPr>
      <w:r w:rsidRPr="0027556E">
        <w:t xml:space="preserve">The integrity of each </w:t>
      </w:r>
      <w:r w:rsidRPr="0027556E">
        <w:rPr>
          <w:rFonts w:cs="Arial"/>
        </w:rPr>
        <w:t>CO</w:t>
      </w:r>
      <w:r w:rsidRPr="0027556E">
        <w:rPr>
          <w:rFonts w:cs="Arial"/>
          <w:vertAlign w:val="subscript"/>
        </w:rPr>
        <w:t>2</w:t>
      </w:r>
      <w:r w:rsidRPr="0027556E">
        <w:rPr>
          <w:rFonts w:cs="Arial"/>
        </w:rPr>
        <w:t xml:space="preserve"> </w:t>
      </w:r>
      <w:r w:rsidRPr="0027556E">
        <w:t xml:space="preserve">Allowance Auction depends on each Authorized Auction Representative safeguarding confidential information and passwords used in each </w:t>
      </w:r>
      <w:r w:rsidRPr="0027556E">
        <w:rPr>
          <w:rFonts w:cs="Arial"/>
        </w:rPr>
        <w:t>CO</w:t>
      </w:r>
      <w:r w:rsidRPr="0027556E">
        <w:rPr>
          <w:rFonts w:cs="Arial"/>
          <w:vertAlign w:val="subscript"/>
        </w:rPr>
        <w:t>2</w:t>
      </w:r>
      <w:r w:rsidRPr="0027556E">
        <w:rPr>
          <w:rFonts w:cs="Arial"/>
        </w:rPr>
        <w:t xml:space="preserve"> </w:t>
      </w:r>
      <w:r w:rsidRPr="0027556E">
        <w:t xml:space="preserve">Allowance Auction. </w:t>
      </w:r>
      <w:r w:rsidR="00217856" w:rsidRPr="0027556E">
        <w:t>An</w:t>
      </w:r>
      <w:r w:rsidRPr="0027556E">
        <w:t xml:space="preserve"> Authorized Auction Representative can represent more than one (1</w:t>
      </w:r>
      <w:r w:rsidR="00055C04" w:rsidRPr="0027556E">
        <w:t xml:space="preserve">) </w:t>
      </w:r>
      <w:r w:rsidR="001F7425" w:rsidRPr="0027556E">
        <w:t>Applicant;</w:t>
      </w:r>
      <w:r w:rsidRPr="0027556E">
        <w:t xml:space="preserve"> however the Applicants must </w:t>
      </w:r>
      <w:r w:rsidR="00181C57">
        <w:rPr>
          <w:lang w:val="en-US"/>
        </w:rPr>
        <w:t xml:space="preserve">each </w:t>
      </w:r>
      <w:r w:rsidR="00B316F6" w:rsidRPr="0027556E">
        <w:rPr>
          <w:lang w:val="en-US"/>
        </w:rPr>
        <w:t>declare</w:t>
      </w:r>
      <w:r w:rsidRPr="0027556E">
        <w:t xml:space="preserve"> a direct or indirect </w:t>
      </w:r>
      <w:r w:rsidR="00C052B6" w:rsidRPr="0027556E">
        <w:rPr>
          <w:lang w:val="en-US"/>
        </w:rPr>
        <w:t>Corporate</w:t>
      </w:r>
      <w:r w:rsidRPr="0027556E">
        <w:t xml:space="preserve"> or </w:t>
      </w:r>
      <w:r w:rsidR="00C052B6" w:rsidRPr="0027556E">
        <w:rPr>
          <w:lang w:val="en-US"/>
        </w:rPr>
        <w:t xml:space="preserve">Bidding Association </w:t>
      </w:r>
      <w:r w:rsidRPr="0027556E">
        <w:t xml:space="preserve">in the Qualification Application. </w:t>
      </w:r>
      <w:r w:rsidR="00C46F0F" w:rsidRPr="0027556E">
        <w:rPr>
          <w:lang w:val="en-US"/>
        </w:rPr>
        <w:t xml:space="preserve">Only a PAAR or SAAR may </w:t>
      </w:r>
      <w:r w:rsidRPr="0027556E">
        <w:t xml:space="preserve">act on behalf of an Applicant in a </w:t>
      </w:r>
      <w:r w:rsidRPr="0027556E">
        <w:rPr>
          <w:rFonts w:cs="Arial"/>
        </w:rPr>
        <w:t>CO</w:t>
      </w:r>
      <w:r w:rsidRPr="0027556E">
        <w:rPr>
          <w:rFonts w:cs="Arial"/>
          <w:vertAlign w:val="subscript"/>
        </w:rPr>
        <w:t>2</w:t>
      </w:r>
      <w:r w:rsidRPr="0027556E">
        <w:rPr>
          <w:rFonts w:cs="Arial"/>
        </w:rPr>
        <w:t xml:space="preserve"> </w:t>
      </w:r>
      <w:r w:rsidRPr="0027556E">
        <w:t xml:space="preserve">Allowance </w:t>
      </w:r>
      <w:r w:rsidR="00640280" w:rsidRPr="0027556E">
        <w:t>Auction</w:t>
      </w:r>
      <w:r w:rsidRPr="0027556E">
        <w:t>.</w:t>
      </w:r>
      <w:r w:rsidR="00640280" w:rsidRPr="0027556E">
        <w:rPr>
          <w:lang w:val="en-US"/>
        </w:rPr>
        <w:t xml:space="preserve">  Both </w:t>
      </w:r>
      <w:r w:rsidR="00B316F6" w:rsidRPr="0027556E">
        <w:rPr>
          <w:lang w:val="en-US"/>
        </w:rPr>
        <w:t>the PAAR and SAAR</w:t>
      </w:r>
      <w:r w:rsidR="00DD77A7" w:rsidRPr="0027556E">
        <w:rPr>
          <w:lang w:val="en-US"/>
        </w:rPr>
        <w:t xml:space="preserve"> can submit </w:t>
      </w:r>
      <w:r w:rsidR="00A84A4E">
        <w:rPr>
          <w:lang w:val="en-US"/>
        </w:rPr>
        <w:t>B</w:t>
      </w:r>
      <w:r w:rsidR="00DD77A7" w:rsidRPr="0027556E">
        <w:rPr>
          <w:lang w:val="en-US"/>
        </w:rPr>
        <w:t xml:space="preserve">ids concurrently during an auction and both can cancel any </w:t>
      </w:r>
      <w:r w:rsidR="00A84A4E">
        <w:rPr>
          <w:lang w:val="en-US"/>
        </w:rPr>
        <w:t>B</w:t>
      </w:r>
      <w:r w:rsidR="00DD77A7" w:rsidRPr="0027556E">
        <w:rPr>
          <w:lang w:val="en-US"/>
        </w:rPr>
        <w:t>id at their discretion</w:t>
      </w:r>
      <w:r w:rsidR="00C46F0F" w:rsidRPr="0027556E">
        <w:rPr>
          <w:lang w:val="en-US"/>
        </w:rPr>
        <w:t>, and</w:t>
      </w:r>
      <w:r w:rsidR="0027556E">
        <w:rPr>
          <w:lang w:val="en-US"/>
        </w:rPr>
        <w:t xml:space="preserve"> </w:t>
      </w:r>
      <w:r w:rsidR="00C46F0F" w:rsidRPr="0027556E">
        <w:rPr>
          <w:lang w:val="en-US"/>
        </w:rPr>
        <w:t>t</w:t>
      </w:r>
      <w:r w:rsidR="00DD77A7" w:rsidRPr="0027556E">
        <w:rPr>
          <w:lang w:val="en-US"/>
        </w:rPr>
        <w:t xml:space="preserve">he </w:t>
      </w:r>
      <w:r w:rsidR="004B1083" w:rsidRPr="0027556E">
        <w:rPr>
          <w:lang w:val="en-US"/>
        </w:rPr>
        <w:t>Auction Platform</w:t>
      </w:r>
      <w:r w:rsidR="00DD77A7" w:rsidRPr="0027556E">
        <w:rPr>
          <w:lang w:val="en-US"/>
        </w:rPr>
        <w:t xml:space="preserve"> </w:t>
      </w:r>
      <w:r w:rsidR="003A6800" w:rsidRPr="0027556E">
        <w:rPr>
          <w:lang w:val="en-US"/>
        </w:rPr>
        <w:t xml:space="preserve">records </w:t>
      </w:r>
      <w:r w:rsidR="00C46F0F" w:rsidRPr="0027556E">
        <w:rPr>
          <w:lang w:val="en-US"/>
        </w:rPr>
        <w:t>who takes which action</w:t>
      </w:r>
      <w:r w:rsidR="003A6800" w:rsidRPr="0027556E">
        <w:rPr>
          <w:lang w:val="en-US"/>
        </w:rPr>
        <w:t>.</w:t>
      </w:r>
      <w:r w:rsidR="003A6800" w:rsidRPr="001B589E">
        <w:rPr>
          <w:lang w:val="en-US"/>
        </w:rPr>
        <w:t xml:space="preserve"> </w:t>
      </w:r>
    </w:p>
    <w:p w14:paraId="4F90E85A" w14:textId="1385B6F2" w:rsidR="001C03D0" w:rsidRPr="00352423" w:rsidRDefault="001C03D0" w:rsidP="00352423">
      <w:pPr>
        <w:pStyle w:val="Heading2"/>
        <w:tabs>
          <w:tab w:val="left" w:pos="720"/>
        </w:tabs>
        <w:rPr>
          <w:rFonts w:cs="Arial"/>
        </w:rPr>
      </w:pPr>
      <w:bookmarkStart w:id="45" w:name="_Ref532809737"/>
      <w:bookmarkStart w:id="46" w:name="_Ref532809823"/>
      <w:bookmarkStart w:id="47" w:name="_Ref532809946"/>
      <w:bookmarkStart w:id="48" w:name="_Toc60651206"/>
      <w:r w:rsidRPr="00011C56">
        <w:rPr>
          <w:rFonts w:cs="Arial"/>
        </w:rPr>
        <w:t>Qualification Application</w:t>
      </w:r>
      <w:r w:rsidRPr="00B94143">
        <w:rPr>
          <w:rFonts w:cs="Arial"/>
        </w:rPr>
        <w:t xml:space="preserve"> Review</w:t>
      </w:r>
      <w:bookmarkEnd w:id="45"/>
      <w:bookmarkEnd w:id="46"/>
      <w:bookmarkEnd w:id="47"/>
      <w:bookmarkEnd w:id="48"/>
    </w:p>
    <w:p w14:paraId="052EA61B" w14:textId="77EA9AE9" w:rsidR="001C03D0" w:rsidRPr="001B589E" w:rsidRDefault="0015461B" w:rsidP="008A4629">
      <w:pPr>
        <w:pStyle w:val="BodyText"/>
        <w:spacing w:after="120"/>
        <w:rPr>
          <w:rFonts w:cs="Arial"/>
        </w:rPr>
      </w:pPr>
      <w:r w:rsidRPr="001B589E">
        <w:rPr>
          <w:rFonts w:cs="Arial"/>
          <w:lang w:val="en-US"/>
        </w:rPr>
        <w:t>The</w:t>
      </w:r>
      <w:r w:rsidRPr="001B589E">
        <w:rPr>
          <w:rFonts w:cs="Arial"/>
        </w:rPr>
        <w:t xml:space="preserve"> </w:t>
      </w:r>
      <w:r w:rsidR="001C03D0" w:rsidRPr="001B589E">
        <w:rPr>
          <w:rFonts w:cs="Arial"/>
        </w:rPr>
        <w:t>Participating State</w:t>
      </w:r>
      <w:r w:rsidRPr="001B589E">
        <w:rPr>
          <w:rFonts w:cs="Arial"/>
          <w:lang w:val="en-US"/>
        </w:rPr>
        <w:t>s</w:t>
      </w:r>
      <w:r w:rsidR="001C03D0" w:rsidRPr="001B589E">
        <w:rPr>
          <w:rFonts w:cs="Arial"/>
        </w:rPr>
        <w:t xml:space="preserve"> will review each Qualification Application and grant or deny qualification in the following manner:</w:t>
      </w:r>
    </w:p>
    <w:p w14:paraId="69A71261" w14:textId="3272B092"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 xml:space="preserve">The </w:t>
      </w:r>
      <w:r w:rsidR="004B1083" w:rsidRPr="001B589E">
        <w:rPr>
          <w:rFonts w:cs="Arial"/>
          <w:lang w:eastAsia="ar-SA"/>
        </w:rPr>
        <w:t>RGGI Portal</w:t>
      </w:r>
      <w:r w:rsidR="002872C9" w:rsidRPr="001B589E">
        <w:rPr>
          <w:rFonts w:cs="Arial"/>
          <w:lang w:eastAsia="ar-SA"/>
        </w:rPr>
        <w:t xml:space="preserve"> </w:t>
      </w:r>
      <w:r w:rsidRPr="001B589E">
        <w:rPr>
          <w:rFonts w:cs="Arial"/>
          <w:lang w:eastAsia="ar-SA"/>
        </w:rPr>
        <w:t xml:space="preserve">will </w:t>
      </w:r>
      <w:r w:rsidR="002872C9" w:rsidRPr="001B589E">
        <w:rPr>
          <w:rFonts w:cs="Arial"/>
          <w:lang w:eastAsia="ar-SA"/>
        </w:rPr>
        <w:t xml:space="preserve">automatically </w:t>
      </w:r>
      <w:r w:rsidRPr="001B589E">
        <w:rPr>
          <w:rFonts w:cs="Arial"/>
          <w:lang w:eastAsia="ar-SA"/>
        </w:rPr>
        <w:t xml:space="preserve">confirm </w:t>
      </w:r>
      <w:r w:rsidR="00C3702C" w:rsidRPr="001B589E">
        <w:rPr>
          <w:rFonts w:cs="Arial"/>
          <w:lang w:eastAsia="ar-SA"/>
        </w:rPr>
        <w:t xml:space="preserve">a </w:t>
      </w:r>
      <w:r w:rsidR="002872C9" w:rsidRPr="001B589E">
        <w:rPr>
          <w:rFonts w:cs="Arial"/>
          <w:lang w:eastAsia="ar-SA"/>
        </w:rPr>
        <w:t xml:space="preserve">successful </w:t>
      </w:r>
      <w:r w:rsidR="00853C2F" w:rsidRPr="001B589E">
        <w:rPr>
          <w:rFonts w:cs="Arial"/>
          <w:lang w:eastAsia="ar-SA"/>
        </w:rPr>
        <w:t xml:space="preserve">submission </w:t>
      </w:r>
      <w:r w:rsidRPr="001B589E">
        <w:rPr>
          <w:rFonts w:cs="Arial"/>
          <w:lang w:eastAsia="ar-SA"/>
        </w:rPr>
        <w:t xml:space="preserve">of each Qualification Application via email. </w:t>
      </w:r>
      <w:r w:rsidR="002E7D0C" w:rsidRPr="001B589E">
        <w:rPr>
          <w:rFonts w:cs="Arial"/>
          <w:lang w:eastAsia="ar-SA"/>
        </w:rPr>
        <w:t xml:space="preserve">If </w:t>
      </w:r>
      <w:r w:rsidR="005F1531">
        <w:rPr>
          <w:rFonts w:cs="Arial"/>
          <w:lang w:eastAsia="ar-SA"/>
        </w:rPr>
        <w:t>an</w:t>
      </w:r>
      <w:r w:rsidR="005F1531" w:rsidRPr="001B589E">
        <w:rPr>
          <w:rFonts w:cs="Arial"/>
          <w:lang w:eastAsia="ar-SA"/>
        </w:rPr>
        <w:t xml:space="preserve"> </w:t>
      </w:r>
      <w:r w:rsidR="00EC3C29" w:rsidRPr="001B589E">
        <w:rPr>
          <w:rFonts w:cs="Arial"/>
          <w:lang w:eastAsia="ar-SA"/>
        </w:rPr>
        <w:t xml:space="preserve">Applicant </w:t>
      </w:r>
      <w:r w:rsidR="002E7D0C" w:rsidRPr="001B589E">
        <w:rPr>
          <w:rFonts w:cs="Arial"/>
          <w:lang w:eastAsia="ar-SA"/>
        </w:rPr>
        <w:t>do</w:t>
      </w:r>
      <w:r w:rsidR="007272CF" w:rsidRPr="001B589E">
        <w:rPr>
          <w:rFonts w:cs="Arial"/>
          <w:lang w:eastAsia="ar-SA"/>
        </w:rPr>
        <w:t>es</w:t>
      </w:r>
      <w:r w:rsidR="002E7D0C" w:rsidRPr="001B589E">
        <w:rPr>
          <w:rFonts w:cs="Arial"/>
          <w:lang w:eastAsia="ar-SA"/>
        </w:rPr>
        <w:t xml:space="preserve"> not receive </w:t>
      </w:r>
      <w:r w:rsidR="005F1531">
        <w:rPr>
          <w:rFonts w:cs="Arial"/>
          <w:lang w:eastAsia="ar-SA"/>
        </w:rPr>
        <w:t>a same-day</w:t>
      </w:r>
      <w:r w:rsidR="005F1531" w:rsidRPr="001B589E">
        <w:rPr>
          <w:rFonts w:cs="Arial"/>
          <w:lang w:eastAsia="ar-SA"/>
        </w:rPr>
        <w:t xml:space="preserve"> </w:t>
      </w:r>
      <w:r w:rsidR="007272CF" w:rsidRPr="001B589E">
        <w:rPr>
          <w:rFonts w:cs="Arial"/>
          <w:lang w:eastAsia="ar-SA"/>
        </w:rPr>
        <w:t xml:space="preserve">email confirmation, </w:t>
      </w:r>
      <w:r w:rsidR="00776F80">
        <w:rPr>
          <w:rFonts w:cs="Arial"/>
          <w:lang w:eastAsia="ar-SA"/>
        </w:rPr>
        <w:t xml:space="preserve">it </w:t>
      </w:r>
      <w:r w:rsidR="00C701CA">
        <w:rPr>
          <w:rFonts w:cs="Arial"/>
          <w:lang w:eastAsia="ar-SA"/>
        </w:rPr>
        <w:t>should</w:t>
      </w:r>
      <w:r w:rsidR="00C701CA" w:rsidRPr="001B589E">
        <w:rPr>
          <w:rFonts w:cs="Arial"/>
          <w:lang w:eastAsia="ar-SA"/>
        </w:rPr>
        <w:t xml:space="preserve"> </w:t>
      </w:r>
      <w:r w:rsidR="00B316F6" w:rsidRPr="001B589E">
        <w:rPr>
          <w:rFonts w:cs="Arial"/>
          <w:lang w:eastAsia="ar-SA"/>
        </w:rPr>
        <w:t>contact</w:t>
      </w:r>
      <w:r w:rsidR="002E7D0C" w:rsidRPr="001B589E">
        <w:rPr>
          <w:rFonts w:cs="Arial"/>
          <w:lang w:eastAsia="ar-SA"/>
        </w:rPr>
        <w:t xml:space="preserve"> the </w:t>
      </w:r>
      <w:r w:rsidR="001569DE" w:rsidRPr="001B589E">
        <w:rPr>
          <w:rFonts w:cs="Arial"/>
          <w:lang w:eastAsia="ar-SA"/>
        </w:rPr>
        <w:t>Auction Manager</w:t>
      </w:r>
      <w:r w:rsidR="002E7D0C" w:rsidRPr="001B589E">
        <w:rPr>
          <w:rFonts w:cs="Arial"/>
          <w:lang w:eastAsia="ar-SA"/>
        </w:rPr>
        <w:t xml:space="preserve">. </w:t>
      </w:r>
    </w:p>
    <w:p w14:paraId="4978F266" w14:textId="3E4FA814"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 xml:space="preserve">Failure to provide any </w:t>
      </w:r>
      <w:r w:rsidR="00C701CA">
        <w:rPr>
          <w:rFonts w:cs="Arial"/>
          <w:lang w:eastAsia="ar-SA"/>
        </w:rPr>
        <w:t xml:space="preserve">of the </w:t>
      </w:r>
      <w:r w:rsidR="00F85B26" w:rsidRPr="001B589E">
        <w:rPr>
          <w:rFonts w:cs="Arial"/>
          <w:lang w:eastAsia="ar-SA"/>
        </w:rPr>
        <w:t xml:space="preserve">required </w:t>
      </w:r>
      <w:r w:rsidRPr="001B589E">
        <w:rPr>
          <w:rFonts w:cs="Arial"/>
          <w:lang w:eastAsia="ar-SA"/>
        </w:rPr>
        <w:t xml:space="preserve">information will result in the Qualification Application being deemed incomplete or otherwise deficient. </w:t>
      </w:r>
      <w:r w:rsidR="00C701CA">
        <w:rPr>
          <w:rFonts w:cs="Arial"/>
          <w:lang w:eastAsia="ar-SA"/>
        </w:rPr>
        <w:t>An</w:t>
      </w:r>
      <w:r w:rsidR="00C701CA" w:rsidRPr="001B589E">
        <w:rPr>
          <w:rFonts w:cs="Arial"/>
          <w:lang w:eastAsia="ar-SA"/>
        </w:rPr>
        <w:t xml:space="preserve"> </w:t>
      </w:r>
      <w:r w:rsidR="00537153">
        <w:rPr>
          <w:rFonts w:cs="Arial"/>
          <w:lang w:eastAsia="ar-SA"/>
        </w:rPr>
        <w:t>A</w:t>
      </w:r>
      <w:r w:rsidRPr="001B589E">
        <w:rPr>
          <w:rFonts w:cs="Arial"/>
          <w:lang w:eastAsia="ar-SA"/>
        </w:rPr>
        <w:t xml:space="preserve">pplicant will be notified via email </w:t>
      </w:r>
      <w:r w:rsidR="00C701CA">
        <w:rPr>
          <w:rFonts w:cs="Arial"/>
          <w:lang w:eastAsia="ar-SA"/>
        </w:rPr>
        <w:t>if</w:t>
      </w:r>
      <w:r w:rsidRPr="001B589E">
        <w:rPr>
          <w:rFonts w:cs="Arial"/>
          <w:lang w:eastAsia="ar-SA"/>
        </w:rPr>
        <w:t xml:space="preserve"> its Qualification Application has been deemed incomplete or </w:t>
      </w:r>
      <w:proofErr w:type="gramStart"/>
      <w:r w:rsidRPr="001B589E">
        <w:rPr>
          <w:rFonts w:cs="Arial"/>
          <w:lang w:eastAsia="ar-SA"/>
        </w:rPr>
        <w:t>deficient, and</w:t>
      </w:r>
      <w:proofErr w:type="gramEnd"/>
      <w:r w:rsidRPr="001B589E">
        <w:rPr>
          <w:rFonts w:cs="Arial"/>
          <w:lang w:eastAsia="ar-SA"/>
        </w:rPr>
        <w:t xml:space="preserve"> </w:t>
      </w:r>
      <w:r w:rsidR="00C701CA">
        <w:rPr>
          <w:rFonts w:cs="Arial"/>
          <w:lang w:eastAsia="ar-SA"/>
        </w:rPr>
        <w:t xml:space="preserve">will be provided with </w:t>
      </w:r>
      <w:r w:rsidRPr="001B589E">
        <w:rPr>
          <w:rFonts w:cs="Arial"/>
          <w:lang w:eastAsia="ar-SA"/>
        </w:rPr>
        <w:t>the reason(s) for the determination</w:t>
      </w:r>
      <w:r w:rsidR="00C701CA">
        <w:rPr>
          <w:rFonts w:cs="Arial"/>
          <w:lang w:eastAsia="ar-SA"/>
        </w:rPr>
        <w:t xml:space="preserve"> and an opportunity to remediate, in accordance with the Auction Schedule</w:t>
      </w:r>
      <w:r w:rsidRPr="001B589E">
        <w:rPr>
          <w:rFonts w:cs="Arial"/>
          <w:lang w:eastAsia="ar-SA"/>
        </w:rPr>
        <w:t>.</w:t>
      </w:r>
    </w:p>
    <w:p w14:paraId="3FF800C1" w14:textId="2ED1AF20" w:rsidR="001C03D0" w:rsidRPr="001B589E" w:rsidRDefault="00C701CA" w:rsidP="001A60F1">
      <w:pPr>
        <w:pStyle w:val="TextBullet"/>
        <w:numPr>
          <w:ilvl w:val="0"/>
          <w:numId w:val="6"/>
        </w:numPr>
        <w:tabs>
          <w:tab w:val="left" w:pos="720"/>
        </w:tabs>
        <w:rPr>
          <w:rFonts w:cs="Arial"/>
          <w:lang w:eastAsia="ar-SA"/>
        </w:rPr>
      </w:pPr>
      <w:r>
        <w:rPr>
          <w:rFonts w:cs="Arial"/>
          <w:lang w:eastAsia="ar-SA"/>
        </w:rPr>
        <w:t xml:space="preserve">When a Qualification Application is found to be incomplete or deficient, </w:t>
      </w:r>
      <w:proofErr w:type="gramStart"/>
      <w:r>
        <w:rPr>
          <w:rFonts w:cs="Arial"/>
          <w:lang w:eastAsia="ar-SA"/>
        </w:rPr>
        <w:t>in order to</w:t>
      </w:r>
      <w:proofErr w:type="gramEnd"/>
      <w:r>
        <w:rPr>
          <w:rFonts w:cs="Arial"/>
          <w:lang w:eastAsia="ar-SA"/>
        </w:rPr>
        <w:t xml:space="preserve"> participate in an Auction, the</w:t>
      </w:r>
      <w:r w:rsidR="001C03D0" w:rsidRPr="001B589E">
        <w:rPr>
          <w:rFonts w:cs="Arial"/>
          <w:lang w:eastAsia="ar-SA"/>
        </w:rPr>
        <w:t xml:space="preserve"> </w:t>
      </w:r>
      <w:r w:rsidR="0027556E">
        <w:rPr>
          <w:rFonts w:cs="Arial"/>
          <w:lang w:eastAsia="ar-SA"/>
        </w:rPr>
        <w:t>A</w:t>
      </w:r>
      <w:r w:rsidR="001C03D0" w:rsidRPr="001B589E">
        <w:rPr>
          <w:rFonts w:cs="Arial"/>
          <w:lang w:eastAsia="ar-SA"/>
        </w:rPr>
        <w:t xml:space="preserve">pplicant </w:t>
      </w:r>
      <w:r w:rsidR="00F85B26" w:rsidRPr="001B589E">
        <w:rPr>
          <w:rFonts w:cs="Arial"/>
          <w:lang w:eastAsia="ar-SA"/>
        </w:rPr>
        <w:t>must</w:t>
      </w:r>
      <w:r w:rsidR="001C03D0" w:rsidRPr="001B589E">
        <w:rPr>
          <w:rFonts w:cs="Arial"/>
          <w:lang w:eastAsia="ar-SA"/>
        </w:rPr>
        <w:t xml:space="preserve"> remediate the </w:t>
      </w:r>
      <w:r w:rsidR="003D231A">
        <w:rPr>
          <w:rFonts w:cs="Arial"/>
          <w:lang w:eastAsia="ar-SA"/>
        </w:rPr>
        <w:t>a</w:t>
      </w:r>
      <w:r w:rsidR="001C03D0" w:rsidRPr="001B589E">
        <w:rPr>
          <w:rFonts w:cs="Arial"/>
          <w:lang w:eastAsia="ar-SA"/>
        </w:rPr>
        <w:t>pplication, such as</w:t>
      </w:r>
      <w:r w:rsidR="001C03D0" w:rsidRPr="001B589E" w:rsidDel="004A18DA">
        <w:rPr>
          <w:rFonts w:cs="Arial"/>
          <w:lang w:eastAsia="ar-SA"/>
        </w:rPr>
        <w:t xml:space="preserve"> </w:t>
      </w:r>
      <w:r>
        <w:rPr>
          <w:rFonts w:cs="Arial"/>
          <w:lang w:eastAsia="ar-SA"/>
        </w:rPr>
        <w:t xml:space="preserve">by </w:t>
      </w:r>
      <w:r w:rsidR="001C03D0" w:rsidRPr="001B589E">
        <w:rPr>
          <w:rFonts w:cs="Arial"/>
          <w:lang w:eastAsia="ar-SA"/>
        </w:rPr>
        <w:t xml:space="preserve">providing additional information or </w:t>
      </w:r>
      <w:r>
        <w:rPr>
          <w:rFonts w:cs="Arial"/>
          <w:lang w:eastAsia="ar-SA"/>
        </w:rPr>
        <w:t xml:space="preserve">correcting </w:t>
      </w:r>
      <w:r w:rsidR="006717C4">
        <w:rPr>
          <w:rFonts w:cs="Arial"/>
          <w:lang w:eastAsia="ar-SA"/>
        </w:rPr>
        <w:t xml:space="preserve">inconsistencies between </w:t>
      </w:r>
      <w:r w:rsidR="001C03D0" w:rsidRPr="001B589E">
        <w:rPr>
          <w:rFonts w:cs="Arial"/>
          <w:lang w:eastAsia="ar-SA"/>
        </w:rPr>
        <w:t xml:space="preserve">associated </w:t>
      </w:r>
      <w:r w:rsidR="0027556E">
        <w:rPr>
          <w:rFonts w:cs="Arial"/>
          <w:lang w:eastAsia="ar-SA"/>
        </w:rPr>
        <w:t>A</w:t>
      </w:r>
      <w:r w:rsidR="001C03D0" w:rsidRPr="001B589E">
        <w:rPr>
          <w:rFonts w:cs="Arial"/>
          <w:lang w:eastAsia="ar-SA"/>
        </w:rPr>
        <w:t xml:space="preserve">pplicants. Failure to remediate the Qualification Application </w:t>
      </w:r>
      <w:r w:rsidR="003D231A">
        <w:rPr>
          <w:rFonts w:cs="Arial"/>
          <w:lang w:eastAsia="ar-SA"/>
        </w:rPr>
        <w:t xml:space="preserve">in the timeframe laid out in the Auction Schedule </w:t>
      </w:r>
      <w:r w:rsidR="001C03D0" w:rsidRPr="001B589E">
        <w:rPr>
          <w:rFonts w:cs="Arial"/>
          <w:lang w:eastAsia="ar-SA"/>
        </w:rPr>
        <w:t>may r</w:t>
      </w:r>
      <w:r w:rsidR="00EA22F2" w:rsidRPr="001B589E">
        <w:rPr>
          <w:rFonts w:cs="Arial"/>
          <w:lang w:eastAsia="ar-SA"/>
        </w:rPr>
        <w:t>esult in denial of</w:t>
      </w:r>
      <w:r w:rsidR="001C03D0" w:rsidRPr="001B589E">
        <w:rPr>
          <w:rFonts w:cs="Arial"/>
          <w:lang w:eastAsia="ar-SA"/>
        </w:rPr>
        <w:t xml:space="preserve"> </w:t>
      </w:r>
      <w:r w:rsidR="003D231A">
        <w:rPr>
          <w:rFonts w:cs="Arial"/>
          <w:lang w:eastAsia="ar-SA"/>
        </w:rPr>
        <w:t>the application</w:t>
      </w:r>
      <w:r w:rsidR="001C03D0" w:rsidRPr="001B589E">
        <w:rPr>
          <w:rFonts w:cs="Arial"/>
          <w:lang w:eastAsia="ar-SA"/>
        </w:rPr>
        <w:t>.</w:t>
      </w:r>
    </w:p>
    <w:p w14:paraId="2841D3D1" w14:textId="2C23B539"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lastRenderedPageBreak/>
        <w:t xml:space="preserve">Each Participating State will </w:t>
      </w:r>
      <w:proofErr w:type="gramStart"/>
      <w:r w:rsidRPr="001B589E">
        <w:rPr>
          <w:rFonts w:cs="Arial"/>
          <w:lang w:eastAsia="ar-SA"/>
        </w:rPr>
        <w:t>make a determination</w:t>
      </w:r>
      <w:proofErr w:type="gramEnd"/>
      <w:r w:rsidRPr="001B589E">
        <w:rPr>
          <w:rFonts w:cs="Arial"/>
          <w:lang w:eastAsia="ar-SA"/>
        </w:rPr>
        <w:t xml:space="preserve"> to grant or deny </w:t>
      </w:r>
      <w:r w:rsidR="003D231A">
        <w:rPr>
          <w:rFonts w:cs="Arial"/>
          <w:lang w:eastAsia="ar-SA"/>
        </w:rPr>
        <w:t xml:space="preserve">qualification to </w:t>
      </w:r>
      <w:r w:rsidRPr="001B589E">
        <w:rPr>
          <w:rFonts w:cs="Arial"/>
          <w:lang w:eastAsia="ar-SA"/>
        </w:rPr>
        <w:t xml:space="preserve">each </w:t>
      </w:r>
      <w:r w:rsidR="00181C57">
        <w:rPr>
          <w:rFonts w:cs="Arial"/>
          <w:lang w:eastAsia="ar-SA"/>
        </w:rPr>
        <w:t>Applicant</w:t>
      </w:r>
      <w:r w:rsidRPr="001B589E">
        <w:rPr>
          <w:rFonts w:cs="Arial"/>
          <w:lang w:eastAsia="ar-SA"/>
        </w:rPr>
        <w:t>.</w:t>
      </w:r>
    </w:p>
    <w:p w14:paraId="1EB88D17" w14:textId="3AFAB257" w:rsidR="00554BF2" w:rsidRPr="001B589E" w:rsidRDefault="00554BF2" w:rsidP="001A60F1">
      <w:pPr>
        <w:pStyle w:val="TextBullet"/>
        <w:numPr>
          <w:ilvl w:val="0"/>
          <w:numId w:val="6"/>
        </w:numPr>
        <w:spacing w:after="240"/>
        <w:rPr>
          <w:rFonts w:cs="Arial"/>
          <w:lang w:eastAsia="ar-SA"/>
        </w:rPr>
      </w:pPr>
      <w:r w:rsidRPr="001B589E">
        <w:rPr>
          <w:rFonts w:cs="Arial"/>
          <w:lang w:eastAsia="ar-SA"/>
        </w:rPr>
        <w:t xml:space="preserve">Each </w:t>
      </w:r>
      <w:r w:rsidR="0027556E">
        <w:rPr>
          <w:rFonts w:cs="Arial"/>
          <w:lang w:eastAsia="ar-SA"/>
        </w:rPr>
        <w:t>A</w:t>
      </w:r>
      <w:r w:rsidRPr="001B589E">
        <w:rPr>
          <w:rFonts w:cs="Arial"/>
          <w:lang w:eastAsia="ar-SA"/>
        </w:rPr>
        <w:t xml:space="preserve">pplicant will be notified via email </w:t>
      </w:r>
      <w:r w:rsidR="00F85B26" w:rsidRPr="001B589E">
        <w:rPr>
          <w:rFonts w:cs="Arial"/>
          <w:lang w:eastAsia="ar-SA"/>
        </w:rPr>
        <w:t xml:space="preserve">in accordance with the </w:t>
      </w:r>
      <w:r w:rsidR="001569DE" w:rsidRPr="001B589E">
        <w:rPr>
          <w:rFonts w:cs="Arial"/>
          <w:lang w:eastAsia="ar-SA"/>
        </w:rPr>
        <w:t>Auction Schedule</w:t>
      </w:r>
      <w:r w:rsidR="00F85B26" w:rsidRPr="001B589E">
        <w:rPr>
          <w:rFonts w:cs="Arial"/>
          <w:lang w:eastAsia="ar-SA"/>
        </w:rPr>
        <w:t xml:space="preserve">, </w:t>
      </w:r>
      <w:r w:rsidRPr="001B589E">
        <w:rPr>
          <w:rFonts w:cs="Arial"/>
          <w:lang w:eastAsia="ar-SA"/>
        </w:rPr>
        <w:t xml:space="preserve">as to whether its </w:t>
      </w:r>
      <w:r w:rsidR="00537153">
        <w:rPr>
          <w:rFonts w:cs="Arial"/>
          <w:lang w:eastAsia="ar-SA"/>
        </w:rPr>
        <w:t>Q</w:t>
      </w:r>
      <w:r w:rsidRPr="001B589E">
        <w:rPr>
          <w:rFonts w:cs="Arial"/>
          <w:lang w:eastAsia="ar-SA"/>
        </w:rPr>
        <w:t xml:space="preserve">ualification </w:t>
      </w:r>
      <w:r w:rsidR="00537153">
        <w:rPr>
          <w:rFonts w:cs="Arial"/>
          <w:lang w:eastAsia="ar-SA"/>
        </w:rPr>
        <w:t xml:space="preserve">Application </w:t>
      </w:r>
      <w:r w:rsidRPr="001B589E">
        <w:rPr>
          <w:rFonts w:cs="Arial"/>
          <w:lang w:eastAsia="ar-SA"/>
        </w:rPr>
        <w:t>has been granted or denied.</w:t>
      </w:r>
    </w:p>
    <w:p w14:paraId="5767C88D" w14:textId="022BA3B8" w:rsidR="001C03D0" w:rsidRPr="00B94143" w:rsidRDefault="001C03D0">
      <w:pPr>
        <w:pStyle w:val="Heading2"/>
        <w:tabs>
          <w:tab w:val="left" w:pos="720"/>
        </w:tabs>
        <w:rPr>
          <w:rFonts w:cs="Arial"/>
        </w:rPr>
      </w:pPr>
      <w:bookmarkStart w:id="49" w:name="_Toc217547011"/>
      <w:bookmarkStart w:id="50" w:name="_Toc217547012"/>
      <w:bookmarkStart w:id="51" w:name="_Ref532809749"/>
      <w:bookmarkStart w:id="52" w:name="_Ref532809777"/>
      <w:bookmarkStart w:id="53" w:name="_Ref532809829"/>
      <w:bookmarkStart w:id="54" w:name="_Toc60651207"/>
      <w:bookmarkEnd w:id="49"/>
      <w:bookmarkEnd w:id="50"/>
      <w:r w:rsidRPr="00011C56">
        <w:rPr>
          <w:rFonts w:cs="Arial"/>
        </w:rPr>
        <w:t>Intent to Bid</w:t>
      </w:r>
      <w:r w:rsidRPr="00B94143">
        <w:rPr>
          <w:rFonts w:cs="Arial"/>
        </w:rPr>
        <w:t xml:space="preserve"> Submittal and Review</w:t>
      </w:r>
      <w:bookmarkEnd w:id="51"/>
      <w:bookmarkEnd w:id="52"/>
      <w:bookmarkEnd w:id="53"/>
      <w:bookmarkEnd w:id="54"/>
    </w:p>
    <w:p w14:paraId="4385A8C2" w14:textId="70EC033A" w:rsidR="001C03D0" w:rsidRPr="001B589E" w:rsidRDefault="001C03D0">
      <w:pPr>
        <w:pStyle w:val="BodyText"/>
        <w:rPr>
          <w:rFonts w:cs="Arial"/>
        </w:rPr>
      </w:pPr>
      <w:r w:rsidRPr="001B589E">
        <w:rPr>
          <w:rFonts w:cs="Arial"/>
        </w:rPr>
        <w:t xml:space="preserve">To participate in </w:t>
      </w:r>
      <w:r w:rsidR="003D231A">
        <w:rPr>
          <w:rFonts w:cs="Arial"/>
          <w:lang w:val="en-US"/>
        </w:rPr>
        <w:t>an</w:t>
      </w:r>
      <w:r w:rsidR="003D231A" w:rsidRPr="001B589E">
        <w:rPr>
          <w:rFonts w:cs="Arial"/>
          <w:lang w:val="en-US"/>
        </w:rPr>
        <w:t xml:space="preserve"> </w:t>
      </w:r>
      <w:r w:rsidR="000E33C8" w:rsidRPr="001B589E">
        <w:rPr>
          <w:rFonts w:cs="Arial"/>
          <w:lang w:val="en-US"/>
        </w:rPr>
        <w:t>Auction</w:t>
      </w:r>
      <w:r w:rsidRPr="001B589E">
        <w:rPr>
          <w:rFonts w:cs="Arial"/>
        </w:rPr>
        <w:t xml:space="preserve">, each Applicant must submit </w:t>
      </w:r>
      <w:r w:rsidR="009A76DD" w:rsidRPr="001B589E">
        <w:rPr>
          <w:rFonts w:cs="Arial"/>
          <w:lang w:val="en-US"/>
        </w:rPr>
        <w:t>an</w:t>
      </w:r>
      <w:r w:rsidRPr="001B589E">
        <w:rPr>
          <w:rFonts w:cs="Arial"/>
        </w:rPr>
        <w:t xml:space="preserve"> Intent to Bid</w:t>
      </w:r>
      <w:r w:rsidR="004B1083" w:rsidRPr="001B589E">
        <w:rPr>
          <w:lang w:val="en-US"/>
        </w:rPr>
        <w:t xml:space="preserve"> </w:t>
      </w:r>
      <w:r w:rsidR="00F85B26" w:rsidRPr="001B589E">
        <w:rPr>
          <w:lang w:val="en-US"/>
        </w:rPr>
        <w:t xml:space="preserve">in accordance with the </w:t>
      </w:r>
      <w:r w:rsidR="001569DE" w:rsidRPr="001B589E">
        <w:rPr>
          <w:lang w:val="en-US"/>
        </w:rPr>
        <w:t>Auction Schedule</w:t>
      </w:r>
      <w:r w:rsidR="00F85B26" w:rsidRPr="001B589E">
        <w:rPr>
          <w:lang w:val="en-US"/>
        </w:rPr>
        <w:t xml:space="preserve"> and the</w:t>
      </w:r>
      <w:r w:rsidRPr="001B589E">
        <w:rPr>
          <w:rFonts w:cs="Arial"/>
          <w:szCs w:val="22"/>
        </w:rPr>
        <w:t xml:space="preserve"> instructions in the </w:t>
      </w:r>
      <w:r w:rsidR="004B1083" w:rsidRPr="001B589E">
        <w:rPr>
          <w:lang w:val="en-US"/>
        </w:rPr>
        <w:t>RGGI Portal</w:t>
      </w:r>
      <w:r w:rsidR="002C2123" w:rsidRPr="001B589E">
        <w:rPr>
          <w:lang w:val="en-US"/>
        </w:rPr>
        <w:t xml:space="preserve"> – Training and Support </w:t>
      </w:r>
      <w:r w:rsidR="00F85B26" w:rsidRPr="001B589E">
        <w:rPr>
          <w:lang w:val="en-US"/>
        </w:rPr>
        <w:t>T</w:t>
      </w:r>
      <w:r w:rsidR="00A53C25" w:rsidRPr="001B589E">
        <w:rPr>
          <w:lang w:val="en-US"/>
        </w:rPr>
        <w:t>utorial</w:t>
      </w:r>
      <w:r w:rsidR="00CE2BF5" w:rsidRPr="001B589E">
        <w:rPr>
          <w:lang w:val="en-US"/>
        </w:rPr>
        <w:t>.</w:t>
      </w:r>
    </w:p>
    <w:p w14:paraId="79A7E4A7" w14:textId="3DC98631" w:rsidR="001C03D0" w:rsidRPr="001B589E" w:rsidRDefault="001C03D0" w:rsidP="008A4629">
      <w:pPr>
        <w:pStyle w:val="BodyText"/>
        <w:spacing w:after="120"/>
        <w:rPr>
          <w:rFonts w:cs="Arial"/>
        </w:rPr>
      </w:pPr>
      <w:r w:rsidRPr="001B589E">
        <w:t>Each Participating State will determine the completeness</w:t>
      </w:r>
      <w:r w:rsidR="00F85B26" w:rsidRPr="001B589E">
        <w:rPr>
          <w:lang w:val="en-US"/>
        </w:rPr>
        <w:t xml:space="preserve"> and accuracy</w:t>
      </w:r>
      <w:r w:rsidRPr="001B589E">
        <w:t xml:space="preserve"> of each Intent to Bid </w:t>
      </w:r>
      <w:r w:rsidR="00191346" w:rsidRPr="001B589E">
        <w:t>as described below:</w:t>
      </w:r>
    </w:p>
    <w:p w14:paraId="38FBD421" w14:textId="0FF8FAFF" w:rsidR="00880D18" w:rsidRPr="001B589E" w:rsidRDefault="001C03D0" w:rsidP="008A4629">
      <w:pPr>
        <w:pStyle w:val="TextBullet"/>
        <w:numPr>
          <w:ilvl w:val="0"/>
          <w:numId w:val="2"/>
        </w:numPr>
        <w:tabs>
          <w:tab w:val="left" w:pos="720"/>
        </w:tabs>
        <w:rPr>
          <w:rFonts w:cs="Arial"/>
          <w:lang w:eastAsia="ar-SA"/>
        </w:rPr>
      </w:pPr>
      <w:r w:rsidRPr="001B589E">
        <w:rPr>
          <w:rFonts w:cs="Arial"/>
          <w:lang w:eastAsia="ar-SA"/>
        </w:rPr>
        <w:t xml:space="preserve">The </w:t>
      </w:r>
      <w:r w:rsidR="004B1083" w:rsidRPr="001B589E">
        <w:rPr>
          <w:rFonts w:cs="Arial"/>
          <w:lang w:eastAsia="ar-SA"/>
        </w:rPr>
        <w:t>RGGI Portal</w:t>
      </w:r>
      <w:r w:rsidR="00C3702C" w:rsidRPr="001B589E">
        <w:rPr>
          <w:rFonts w:cs="Arial"/>
          <w:lang w:eastAsia="ar-SA"/>
        </w:rPr>
        <w:t xml:space="preserve"> </w:t>
      </w:r>
      <w:r w:rsidRPr="001B589E">
        <w:rPr>
          <w:rFonts w:cs="Arial"/>
          <w:lang w:eastAsia="ar-SA"/>
        </w:rPr>
        <w:t xml:space="preserve">will </w:t>
      </w:r>
      <w:r w:rsidR="00C3702C" w:rsidRPr="001B589E">
        <w:rPr>
          <w:rFonts w:cs="Arial"/>
          <w:lang w:eastAsia="ar-SA"/>
        </w:rPr>
        <w:t xml:space="preserve">automatically </w:t>
      </w:r>
      <w:r w:rsidRPr="001B589E">
        <w:rPr>
          <w:rFonts w:cs="Arial"/>
          <w:lang w:eastAsia="ar-SA"/>
        </w:rPr>
        <w:t xml:space="preserve">confirm </w:t>
      </w:r>
      <w:r w:rsidR="00853C2F" w:rsidRPr="001B589E">
        <w:rPr>
          <w:rFonts w:cs="Arial"/>
          <w:lang w:eastAsia="ar-SA"/>
        </w:rPr>
        <w:t xml:space="preserve">submission </w:t>
      </w:r>
      <w:r w:rsidRPr="001B589E">
        <w:rPr>
          <w:rFonts w:cs="Arial"/>
          <w:lang w:eastAsia="ar-SA"/>
        </w:rPr>
        <w:t>of each Intent to Bid via email.</w:t>
      </w:r>
      <w:r w:rsidR="007272CF" w:rsidRPr="001B589E">
        <w:rPr>
          <w:rFonts w:cs="Arial"/>
          <w:lang w:eastAsia="ar-SA"/>
        </w:rPr>
        <w:t xml:space="preserve">  If </w:t>
      </w:r>
      <w:r w:rsidR="003D231A">
        <w:rPr>
          <w:rFonts w:cs="Arial"/>
          <w:lang w:eastAsia="ar-SA"/>
        </w:rPr>
        <w:t>an</w:t>
      </w:r>
      <w:r w:rsidR="003D231A" w:rsidRPr="001B589E">
        <w:rPr>
          <w:rFonts w:cs="Arial"/>
          <w:lang w:eastAsia="ar-SA"/>
        </w:rPr>
        <w:t xml:space="preserve"> </w:t>
      </w:r>
      <w:r w:rsidR="00EC3C29" w:rsidRPr="001B589E">
        <w:rPr>
          <w:rFonts w:cs="Arial"/>
          <w:lang w:eastAsia="ar-SA"/>
        </w:rPr>
        <w:t xml:space="preserve">Applicant </w:t>
      </w:r>
      <w:r w:rsidR="007272CF" w:rsidRPr="001B589E">
        <w:rPr>
          <w:rFonts w:cs="Arial"/>
          <w:lang w:eastAsia="ar-SA"/>
        </w:rPr>
        <w:t xml:space="preserve">does not receive an email confirmation that day, </w:t>
      </w:r>
      <w:r w:rsidR="00776F80">
        <w:rPr>
          <w:rFonts w:cs="Arial"/>
          <w:lang w:eastAsia="ar-SA"/>
        </w:rPr>
        <w:t>it</w:t>
      </w:r>
      <w:r w:rsidR="003D231A">
        <w:rPr>
          <w:rFonts w:cs="Arial"/>
          <w:lang w:eastAsia="ar-SA"/>
        </w:rPr>
        <w:t xml:space="preserve"> should</w:t>
      </w:r>
      <w:r w:rsidR="003D231A" w:rsidRPr="001B589E">
        <w:rPr>
          <w:rFonts w:cs="Arial"/>
          <w:lang w:eastAsia="ar-SA"/>
        </w:rPr>
        <w:t xml:space="preserve"> </w:t>
      </w:r>
      <w:r w:rsidR="00CE2BF5" w:rsidRPr="001B589E">
        <w:rPr>
          <w:rFonts w:cs="Arial"/>
          <w:lang w:eastAsia="ar-SA"/>
        </w:rPr>
        <w:t>contact</w:t>
      </w:r>
      <w:r w:rsidR="007272CF" w:rsidRPr="001B589E">
        <w:rPr>
          <w:rFonts w:cs="Arial"/>
          <w:lang w:eastAsia="ar-SA"/>
        </w:rPr>
        <w:t xml:space="preserve"> the </w:t>
      </w:r>
      <w:r w:rsidR="001569DE" w:rsidRPr="001B589E">
        <w:rPr>
          <w:rFonts w:cs="Arial"/>
          <w:lang w:eastAsia="ar-SA"/>
        </w:rPr>
        <w:t>Auction Manager</w:t>
      </w:r>
      <w:r w:rsidR="007272CF" w:rsidRPr="001B589E">
        <w:rPr>
          <w:rFonts w:cs="Arial"/>
          <w:lang w:eastAsia="ar-SA"/>
        </w:rPr>
        <w:t>.</w:t>
      </w:r>
    </w:p>
    <w:p w14:paraId="3005BA66" w14:textId="41DCA240" w:rsidR="00F1179D" w:rsidRPr="001B589E" w:rsidRDefault="001C03D0" w:rsidP="008A4629">
      <w:pPr>
        <w:pStyle w:val="TextBullet"/>
        <w:numPr>
          <w:ilvl w:val="0"/>
          <w:numId w:val="2"/>
        </w:numPr>
        <w:tabs>
          <w:tab w:val="left" w:pos="720"/>
        </w:tabs>
        <w:rPr>
          <w:rFonts w:cs="Arial"/>
          <w:lang w:eastAsia="ar-SA"/>
        </w:rPr>
      </w:pPr>
      <w:r w:rsidRPr="001B589E">
        <w:rPr>
          <w:rFonts w:cs="Arial"/>
          <w:lang w:eastAsia="ar-SA"/>
        </w:rPr>
        <w:t xml:space="preserve">Failure to provide any </w:t>
      </w:r>
      <w:r w:rsidR="003D231A">
        <w:rPr>
          <w:rFonts w:cs="Arial"/>
          <w:lang w:eastAsia="ar-SA"/>
        </w:rPr>
        <w:t xml:space="preserve">of the </w:t>
      </w:r>
      <w:r w:rsidR="00F85B26" w:rsidRPr="001B589E">
        <w:rPr>
          <w:rFonts w:cs="Arial"/>
          <w:lang w:eastAsia="ar-SA"/>
        </w:rPr>
        <w:t xml:space="preserve">required </w:t>
      </w:r>
      <w:r w:rsidRPr="001B589E">
        <w:rPr>
          <w:rFonts w:cs="Arial"/>
          <w:lang w:eastAsia="ar-SA"/>
        </w:rPr>
        <w:t>information will result in the Intent to Bid</w:t>
      </w:r>
      <w:r w:rsidR="00F85B26" w:rsidRPr="001B589E">
        <w:rPr>
          <w:rStyle w:val="FootnoteReference"/>
          <w:rFonts w:cs="Arial"/>
          <w:lang w:eastAsia="ar-SA"/>
        </w:rPr>
        <w:footnoteReference w:id="8"/>
      </w:r>
      <w:r w:rsidRPr="001B589E">
        <w:rPr>
          <w:rFonts w:cs="Arial"/>
          <w:lang w:eastAsia="ar-SA"/>
        </w:rPr>
        <w:t xml:space="preserve"> being declared incomplete. </w:t>
      </w:r>
      <w:r w:rsidR="00745336" w:rsidRPr="001B589E">
        <w:rPr>
          <w:rFonts w:cs="Arial"/>
          <w:lang w:eastAsia="ar-SA"/>
        </w:rPr>
        <w:t xml:space="preserve">Failure </w:t>
      </w:r>
      <w:r w:rsidR="003D231A">
        <w:rPr>
          <w:rFonts w:cs="Arial"/>
          <w:lang w:eastAsia="ar-SA"/>
        </w:rPr>
        <w:t xml:space="preserve">of an Applicant </w:t>
      </w:r>
      <w:r w:rsidR="00745336" w:rsidRPr="001B589E">
        <w:rPr>
          <w:rFonts w:cs="Arial"/>
          <w:lang w:eastAsia="ar-SA"/>
        </w:rPr>
        <w:t xml:space="preserve">to submit a Qualification Application </w:t>
      </w:r>
      <w:r w:rsidR="003D231A">
        <w:rPr>
          <w:rFonts w:cs="Arial"/>
          <w:lang w:eastAsia="ar-SA"/>
        </w:rPr>
        <w:t xml:space="preserve">that is required </w:t>
      </w:r>
      <w:proofErr w:type="gramStart"/>
      <w:r w:rsidR="003D231A">
        <w:rPr>
          <w:rFonts w:cs="Arial"/>
          <w:lang w:eastAsia="ar-SA"/>
        </w:rPr>
        <w:t>as a result of</w:t>
      </w:r>
      <w:proofErr w:type="gramEnd"/>
      <w:r w:rsidR="00745336" w:rsidRPr="001B589E">
        <w:rPr>
          <w:rFonts w:cs="Arial"/>
          <w:lang w:eastAsia="ar-SA"/>
        </w:rPr>
        <w:t xml:space="preserve"> a material change will result in the </w:t>
      </w:r>
      <w:r w:rsidR="003D231A">
        <w:rPr>
          <w:rFonts w:cs="Arial"/>
          <w:lang w:eastAsia="ar-SA"/>
        </w:rPr>
        <w:t xml:space="preserve">Applicant’s </w:t>
      </w:r>
      <w:r w:rsidR="00745336" w:rsidRPr="001B589E">
        <w:rPr>
          <w:rFonts w:cs="Arial"/>
          <w:lang w:eastAsia="ar-SA"/>
        </w:rPr>
        <w:t xml:space="preserve">Intent to Bid being deemed incomplete or otherwise deficient. </w:t>
      </w:r>
      <w:r w:rsidR="003D231A">
        <w:rPr>
          <w:rFonts w:cs="Arial"/>
          <w:lang w:eastAsia="ar-SA"/>
        </w:rPr>
        <w:t>An</w:t>
      </w:r>
      <w:r w:rsidR="003D231A" w:rsidRPr="001B589E">
        <w:rPr>
          <w:rFonts w:cs="Arial"/>
          <w:lang w:eastAsia="ar-SA"/>
        </w:rPr>
        <w:t xml:space="preserve"> </w:t>
      </w:r>
      <w:r w:rsidRPr="001B589E">
        <w:rPr>
          <w:rFonts w:cs="Arial"/>
          <w:lang w:eastAsia="ar-SA"/>
        </w:rPr>
        <w:t>Applicant will be notified via</w:t>
      </w:r>
      <w:r w:rsidRPr="001B589E">
        <w:rPr>
          <w:lang w:eastAsia="ar-SA"/>
        </w:rPr>
        <w:t xml:space="preserve"> email </w:t>
      </w:r>
      <w:r w:rsidR="003D231A">
        <w:rPr>
          <w:rFonts w:cs="Arial"/>
          <w:lang w:eastAsia="ar-SA"/>
        </w:rPr>
        <w:t>if</w:t>
      </w:r>
      <w:r w:rsidRPr="001B589E">
        <w:rPr>
          <w:rFonts w:cs="Arial"/>
          <w:lang w:eastAsia="ar-SA"/>
        </w:rPr>
        <w:t xml:space="preserve"> its Intent to Bid has been deemed </w:t>
      </w:r>
      <w:r w:rsidR="00745336" w:rsidRPr="001B589E">
        <w:rPr>
          <w:rFonts w:cs="Arial"/>
          <w:lang w:eastAsia="ar-SA"/>
        </w:rPr>
        <w:t>in</w:t>
      </w:r>
      <w:r w:rsidRPr="001B589E">
        <w:rPr>
          <w:rFonts w:cs="Arial"/>
          <w:lang w:eastAsia="ar-SA"/>
        </w:rPr>
        <w:t>complete</w:t>
      </w:r>
      <w:r w:rsidR="00745336" w:rsidRPr="001B589E">
        <w:rPr>
          <w:rFonts w:cs="Arial"/>
          <w:lang w:eastAsia="ar-SA"/>
        </w:rPr>
        <w:t xml:space="preserve"> or otherwise </w:t>
      </w:r>
      <w:proofErr w:type="gramStart"/>
      <w:r w:rsidR="00745336" w:rsidRPr="001B589E">
        <w:rPr>
          <w:rFonts w:cs="Arial"/>
          <w:lang w:eastAsia="ar-SA"/>
        </w:rPr>
        <w:t>deficient</w:t>
      </w:r>
      <w:r w:rsidR="003D231A">
        <w:rPr>
          <w:rFonts w:cs="Arial"/>
          <w:lang w:eastAsia="ar-SA"/>
        </w:rPr>
        <w:t>,</w:t>
      </w:r>
      <w:r w:rsidR="00811746" w:rsidRPr="001B589E">
        <w:rPr>
          <w:rFonts w:cs="Arial"/>
          <w:lang w:eastAsia="ar-SA"/>
        </w:rPr>
        <w:t xml:space="preserve"> </w:t>
      </w:r>
      <w:r w:rsidRPr="001B589E">
        <w:rPr>
          <w:rFonts w:cs="Arial"/>
          <w:lang w:eastAsia="ar-SA"/>
        </w:rPr>
        <w:t>and</w:t>
      </w:r>
      <w:proofErr w:type="gramEnd"/>
      <w:r w:rsidR="003D231A">
        <w:rPr>
          <w:rFonts w:cs="Arial"/>
          <w:lang w:eastAsia="ar-SA"/>
        </w:rPr>
        <w:t xml:space="preserve"> will be provided with</w:t>
      </w:r>
      <w:r w:rsidRPr="001B589E">
        <w:rPr>
          <w:rFonts w:cs="Arial"/>
          <w:lang w:eastAsia="ar-SA"/>
        </w:rPr>
        <w:t xml:space="preserve"> the reason(s) for the determination</w:t>
      </w:r>
      <w:r w:rsidR="003D231A">
        <w:rPr>
          <w:rFonts w:cs="Arial"/>
          <w:lang w:eastAsia="ar-SA"/>
        </w:rPr>
        <w:t xml:space="preserve"> and an opportunity to remediate, in accordance with the Auction Schedule</w:t>
      </w:r>
      <w:r w:rsidRPr="001B589E">
        <w:rPr>
          <w:rFonts w:cs="Arial"/>
          <w:lang w:eastAsia="ar-SA"/>
        </w:rPr>
        <w:t>.</w:t>
      </w:r>
      <w:r w:rsidR="002E7D0C" w:rsidRPr="001B589E">
        <w:rPr>
          <w:rFonts w:cs="Arial"/>
          <w:lang w:eastAsia="ar-SA"/>
        </w:rPr>
        <w:t xml:space="preserve"> </w:t>
      </w:r>
    </w:p>
    <w:p w14:paraId="66CCAEAC" w14:textId="165B5179" w:rsidR="005948FB" w:rsidRPr="001B589E" w:rsidRDefault="000E33C8" w:rsidP="008A4629">
      <w:pPr>
        <w:pStyle w:val="TextBullet"/>
        <w:numPr>
          <w:ilvl w:val="0"/>
          <w:numId w:val="2"/>
        </w:numPr>
        <w:tabs>
          <w:tab w:val="left" w:pos="720"/>
        </w:tabs>
        <w:rPr>
          <w:rFonts w:cs="Arial"/>
          <w:lang w:eastAsia="ar-SA"/>
        </w:rPr>
      </w:pPr>
      <w:r w:rsidRPr="001B589E">
        <w:rPr>
          <w:rFonts w:cs="Arial"/>
          <w:lang w:eastAsia="ar-SA"/>
        </w:rPr>
        <w:t>I</w:t>
      </w:r>
      <w:r w:rsidR="003253CF" w:rsidRPr="001B589E">
        <w:rPr>
          <w:rFonts w:cs="Arial"/>
          <w:lang w:eastAsia="ar-SA"/>
        </w:rPr>
        <w:t xml:space="preserve">n </w:t>
      </w:r>
      <w:r w:rsidR="003D231A">
        <w:rPr>
          <w:rFonts w:cs="Arial"/>
          <w:lang w:eastAsia="ar-SA"/>
        </w:rPr>
        <w:t xml:space="preserve">the case of a deficient Intent to Bid, in </w:t>
      </w:r>
      <w:r w:rsidR="003253CF" w:rsidRPr="001B589E">
        <w:rPr>
          <w:rFonts w:cs="Arial"/>
          <w:lang w:eastAsia="ar-SA"/>
        </w:rPr>
        <w:t xml:space="preserve">accordance with the </w:t>
      </w:r>
      <w:r w:rsidR="001569DE" w:rsidRPr="001B589E">
        <w:rPr>
          <w:rFonts w:cs="Arial"/>
          <w:lang w:eastAsia="ar-SA"/>
        </w:rPr>
        <w:t>Auction Schedule</w:t>
      </w:r>
      <w:r w:rsidR="003253CF" w:rsidRPr="001B589E">
        <w:rPr>
          <w:rFonts w:cs="Arial"/>
          <w:lang w:eastAsia="ar-SA"/>
        </w:rPr>
        <w:t>, t</w:t>
      </w:r>
      <w:r w:rsidR="001C03D0" w:rsidRPr="001B589E">
        <w:rPr>
          <w:rFonts w:cs="Arial"/>
          <w:lang w:eastAsia="ar-SA"/>
        </w:rPr>
        <w:t>he Applicant</w:t>
      </w:r>
      <w:r w:rsidR="003253CF" w:rsidRPr="001B589E">
        <w:rPr>
          <w:rFonts w:cs="Arial"/>
          <w:lang w:eastAsia="ar-SA"/>
        </w:rPr>
        <w:t xml:space="preserve"> must</w:t>
      </w:r>
      <w:r w:rsidR="005948FB" w:rsidRPr="001B589E">
        <w:rPr>
          <w:rFonts w:cs="Arial"/>
          <w:lang w:eastAsia="ar-SA"/>
        </w:rPr>
        <w:t>:</w:t>
      </w:r>
    </w:p>
    <w:p w14:paraId="5555F199" w14:textId="5578A7DB" w:rsidR="003E1BD6" w:rsidRPr="001B589E" w:rsidRDefault="00273DD9" w:rsidP="001A60F1">
      <w:pPr>
        <w:pStyle w:val="TextBullet"/>
        <w:numPr>
          <w:ilvl w:val="0"/>
          <w:numId w:val="13"/>
        </w:numPr>
        <w:tabs>
          <w:tab w:val="clear" w:pos="720"/>
          <w:tab w:val="left" w:pos="0"/>
        </w:tabs>
        <w:rPr>
          <w:szCs w:val="22"/>
          <w:lang w:eastAsia="ar-SA"/>
        </w:rPr>
      </w:pPr>
      <w:r w:rsidRPr="001B589E">
        <w:rPr>
          <w:szCs w:val="22"/>
          <w:lang w:eastAsia="ar-SA"/>
        </w:rPr>
        <w:t>R</w:t>
      </w:r>
      <w:r w:rsidR="005948FB" w:rsidRPr="001B589E">
        <w:rPr>
          <w:szCs w:val="22"/>
          <w:lang w:eastAsia="ar-SA"/>
        </w:rPr>
        <w:t xml:space="preserve">emediate the Intent to Bid, such as </w:t>
      </w:r>
      <w:r w:rsidR="003D231A">
        <w:rPr>
          <w:szCs w:val="22"/>
          <w:lang w:eastAsia="ar-SA"/>
        </w:rPr>
        <w:t xml:space="preserve">by </w:t>
      </w:r>
      <w:r w:rsidR="005948FB" w:rsidRPr="001B589E">
        <w:rPr>
          <w:szCs w:val="22"/>
          <w:lang w:eastAsia="ar-SA"/>
        </w:rPr>
        <w:t>providing additional or complete information</w:t>
      </w:r>
      <w:r w:rsidR="00BF1C81" w:rsidRPr="001B589E">
        <w:rPr>
          <w:szCs w:val="22"/>
          <w:lang w:eastAsia="ar-SA"/>
        </w:rPr>
        <w:t>.</w:t>
      </w:r>
    </w:p>
    <w:p w14:paraId="5D2250C0" w14:textId="082D28BF" w:rsidR="005948FB" w:rsidRPr="001B589E" w:rsidRDefault="00811746" w:rsidP="5238EEA8">
      <w:pPr>
        <w:pStyle w:val="TextBullet"/>
        <w:numPr>
          <w:ilvl w:val="0"/>
          <w:numId w:val="13"/>
        </w:numPr>
        <w:tabs>
          <w:tab w:val="clear" w:pos="720"/>
        </w:tabs>
        <w:rPr>
          <w:lang w:eastAsia="ar-SA"/>
        </w:rPr>
      </w:pPr>
      <w:r w:rsidRPr="5238EEA8">
        <w:rPr>
          <w:lang w:eastAsia="ar-SA"/>
        </w:rPr>
        <w:t>R</w:t>
      </w:r>
      <w:r w:rsidR="005948FB" w:rsidRPr="5238EEA8">
        <w:rPr>
          <w:lang w:eastAsia="ar-SA"/>
        </w:rPr>
        <w:t>emediate the Intent to Bid and/or submit a</w:t>
      </w:r>
      <w:r w:rsidR="00AF6C7D" w:rsidRPr="5238EEA8">
        <w:rPr>
          <w:lang w:eastAsia="ar-SA"/>
        </w:rPr>
        <w:t xml:space="preserve"> </w:t>
      </w:r>
      <w:r w:rsidR="005948FB" w:rsidRPr="5238EEA8">
        <w:rPr>
          <w:lang w:eastAsia="ar-SA"/>
        </w:rPr>
        <w:t xml:space="preserve">new Qualification Application, </w:t>
      </w:r>
      <w:r w:rsidR="00DF2B35" w:rsidRPr="5238EEA8">
        <w:rPr>
          <w:lang w:eastAsia="ar-SA"/>
        </w:rPr>
        <w:t xml:space="preserve">such as </w:t>
      </w:r>
      <w:r w:rsidR="003D231A" w:rsidRPr="5238EEA8">
        <w:rPr>
          <w:lang w:eastAsia="ar-SA"/>
        </w:rPr>
        <w:t xml:space="preserve">by </w:t>
      </w:r>
      <w:r w:rsidR="005948FB" w:rsidRPr="5238EEA8">
        <w:rPr>
          <w:lang w:eastAsia="ar-SA"/>
        </w:rPr>
        <w:t xml:space="preserve">providing additional information or </w:t>
      </w:r>
      <w:r w:rsidR="003D231A" w:rsidRPr="5238EEA8">
        <w:rPr>
          <w:lang w:eastAsia="ar-SA"/>
        </w:rPr>
        <w:t xml:space="preserve">correcting </w:t>
      </w:r>
      <w:r w:rsidR="005948FB" w:rsidRPr="5238EEA8">
        <w:rPr>
          <w:lang w:eastAsia="ar-SA"/>
        </w:rPr>
        <w:t>inconsistencies between applications</w:t>
      </w:r>
      <w:r w:rsidR="004D3C85" w:rsidRPr="5238EEA8">
        <w:rPr>
          <w:lang w:eastAsia="ar-SA"/>
        </w:rPr>
        <w:t xml:space="preserve"> from associated </w:t>
      </w:r>
      <w:r w:rsidR="200D54D4" w:rsidRPr="5238EEA8">
        <w:rPr>
          <w:lang w:eastAsia="ar-SA"/>
        </w:rPr>
        <w:t>A</w:t>
      </w:r>
      <w:r w:rsidR="004D3C85" w:rsidRPr="5238EEA8">
        <w:rPr>
          <w:lang w:eastAsia="ar-SA"/>
        </w:rPr>
        <w:t>pplicants</w:t>
      </w:r>
      <w:r w:rsidR="00735EEC" w:rsidRPr="5238EEA8">
        <w:rPr>
          <w:lang w:eastAsia="ar-SA"/>
        </w:rPr>
        <w:t xml:space="preserve">. </w:t>
      </w:r>
      <w:r w:rsidR="005948FB" w:rsidRPr="5238EEA8">
        <w:rPr>
          <w:lang w:eastAsia="ar-SA"/>
        </w:rPr>
        <w:t xml:space="preserve">Failure to remediate </w:t>
      </w:r>
      <w:r w:rsidR="00FB7A00" w:rsidRPr="5238EEA8">
        <w:rPr>
          <w:rFonts w:cs="Arial"/>
          <w:lang w:eastAsia="ar-SA"/>
        </w:rPr>
        <w:t xml:space="preserve">in the timeframe laid out in the Auction Schedule </w:t>
      </w:r>
      <w:r w:rsidR="005948FB" w:rsidRPr="5238EEA8">
        <w:rPr>
          <w:lang w:eastAsia="ar-SA"/>
        </w:rPr>
        <w:t>may result in the Applicant’s Intent to Bid being deemed incomplete</w:t>
      </w:r>
      <w:r w:rsidR="00FB7A00" w:rsidRPr="5238EEA8">
        <w:rPr>
          <w:lang w:eastAsia="ar-SA"/>
        </w:rPr>
        <w:t>, and the Applicant being ineligible to participate in the Auction</w:t>
      </w:r>
      <w:r w:rsidR="00735EEC" w:rsidRPr="5238EEA8">
        <w:rPr>
          <w:lang w:eastAsia="ar-SA"/>
        </w:rPr>
        <w:t>.</w:t>
      </w:r>
    </w:p>
    <w:p w14:paraId="0880AB3F" w14:textId="5999D818" w:rsidR="001C03D0" w:rsidRPr="001B589E" w:rsidRDefault="001C03D0" w:rsidP="008A4629">
      <w:pPr>
        <w:pStyle w:val="TextBullet"/>
        <w:numPr>
          <w:ilvl w:val="0"/>
          <w:numId w:val="2"/>
        </w:numPr>
        <w:tabs>
          <w:tab w:val="left" w:pos="720"/>
        </w:tabs>
        <w:rPr>
          <w:rFonts w:cs="Arial"/>
          <w:lang w:eastAsia="ar-SA"/>
        </w:rPr>
      </w:pPr>
      <w:r w:rsidRPr="001B589E">
        <w:rPr>
          <w:rFonts w:cs="Arial"/>
          <w:lang w:eastAsia="ar-SA"/>
        </w:rPr>
        <w:t xml:space="preserve">Each Participating State will </w:t>
      </w:r>
      <w:proofErr w:type="gramStart"/>
      <w:r w:rsidRPr="001B589E">
        <w:rPr>
          <w:rFonts w:cs="Arial"/>
          <w:lang w:eastAsia="ar-SA"/>
        </w:rPr>
        <w:t>make a determination</w:t>
      </w:r>
      <w:proofErr w:type="gramEnd"/>
      <w:r w:rsidRPr="001B589E">
        <w:rPr>
          <w:rFonts w:cs="Arial"/>
          <w:lang w:eastAsia="ar-SA"/>
        </w:rPr>
        <w:t xml:space="preserve"> </w:t>
      </w:r>
      <w:r w:rsidR="004D3C85" w:rsidRPr="001B589E">
        <w:rPr>
          <w:rFonts w:cs="Arial"/>
          <w:lang w:eastAsia="ar-SA"/>
        </w:rPr>
        <w:t xml:space="preserve">as </w:t>
      </w:r>
      <w:r w:rsidRPr="001B589E">
        <w:rPr>
          <w:rFonts w:cs="Arial"/>
          <w:lang w:eastAsia="ar-SA"/>
        </w:rPr>
        <w:t>to the completeness of each Applicant’s Intent to Bid.</w:t>
      </w:r>
    </w:p>
    <w:p w14:paraId="4B364D07" w14:textId="2E4F65F8" w:rsidR="001C03D0" w:rsidRPr="001B589E" w:rsidRDefault="001C03D0" w:rsidP="008A4629">
      <w:pPr>
        <w:pStyle w:val="TextBullet"/>
        <w:numPr>
          <w:ilvl w:val="0"/>
          <w:numId w:val="2"/>
        </w:numPr>
        <w:tabs>
          <w:tab w:val="left" w:pos="720"/>
        </w:tabs>
        <w:spacing w:after="240"/>
        <w:rPr>
          <w:lang w:eastAsia="ar-SA"/>
        </w:rPr>
      </w:pPr>
      <w:r w:rsidRPr="001B589E">
        <w:rPr>
          <w:rFonts w:cs="Arial"/>
          <w:lang w:eastAsia="ar-SA"/>
        </w:rPr>
        <w:t xml:space="preserve">Each </w:t>
      </w:r>
      <w:r w:rsidRPr="001B589E" w:rsidDel="00787C72">
        <w:rPr>
          <w:rFonts w:cs="Arial"/>
          <w:lang w:eastAsia="ar-SA"/>
        </w:rPr>
        <w:t>A</w:t>
      </w:r>
      <w:r w:rsidRPr="001B589E">
        <w:rPr>
          <w:rFonts w:cs="Arial"/>
          <w:lang w:eastAsia="ar-SA"/>
        </w:rPr>
        <w:t xml:space="preserve">pplicant will be notified via email </w:t>
      </w:r>
      <w:r w:rsidR="003253CF" w:rsidRPr="001B589E">
        <w:rPr>
          <w:rFonts w:cs="Arial"/>
          <w:lang w:eastAsia="ar-SA"/>
        </w:rPr>
        <w:t xml:space="preserve">in accordance with the </w:t>
      </w:r>
      <w:r w:rsidR="001569DE" w:rsidRPr="001B589E">
        <w:rPr>
          <w:rFonts w:cs="Arial"/>
          <w:lang w:eastAsia="ar-SA"/>
        </w:rPr>
        <w:t>Auction Schedule</w:t>
      </w:r>
      <w:r w:rsidR="003253CF" w:rsidRPr="001B589E">
        <w:rPr>
          <w:rFonts w:cs="Arial"/>
          <w:lang w:eastAsia="ar-SA"/>
        </w:rPr>
        <w:t xml:space="preserve">, </w:t>
      </w:r>
      <w:r w:rsidRPr="001B589E">
        <w:rPr>
          <w:lang w:eastAsia="ar-SA"/>
        </w:rPr>
        <w:t xml:space="preserve">as to whether its Intent to Bid is </w:t>
      </w:r>
      <w:r w:rsidR="003253CF" w:rsidRPr="001B589E">
        <w:rPr>
          <w:lang w:eastAsia="ar-SA"/>
        </w:rPr>
        <w:t>approved</w:t>
      </w:r>
      <w:r w:rsidR="00735EEC" w:rsidRPr="001B589E">
        <w:rPr>
          <w:lang w:eastAsia="ar-SA"/>
        </w:rPr>
        <w:t xml:space="preserve">. </w:t>
      </w:r>
    </w:p>
    <w:p w14:paraId="7D35E7C5" w14:textId="77777777" w:rsidR="001C03D0" w:rsidRPr="00B94143" w:rsidRDefault="001C03D0" w:rsidP="001C03D0">
      <w:pPr>
        <w:pStyle w:val="Heading2"/>
        <w:tabs>
          <w:tab w:val="left" w:pos="720"/>
        </w:tabs>
        <w:rPr>
          <w:rFonts w:cs="Arial"/>
          <w:lang w:eastAsia="ar-SA"/>
        </w:rPr>
      </w:pPr>
      <w:bookmarkStart w:id="55" w:name="_Toc60651208"/>
      <w:r w:rsidRPr="00B94143">
        <w:t>Potential Bidder</w:t>
      </w:r>
      <w:bookmarkEnd w:id="55"/>
    </w:p>
    <w:p w14:paraId="180975CB" w14:textId="025F0817" w:rsidR="001C03D0" w:rsidRPr="00B94143" w:rsidRDefault="001C03D0" w:rsidP="001C03D0">
      <w:pPr>
        <w:pStyle w:val="BodyText"/>
        <w:rPr>
          <w:rFonts w:cs="Arial"/>
          <w:lang w:eastAsia="ar-SA"/>
        </w:rPr>
      </w:pPr>
      <w:r w:rsidRPr="00B94143">
        <w:t xml:space="preserve">Each Applicant </w:t>
      </w:r>
      <w:r w:rsidR="000E33C8">
        <w:rPr>
          <w:lang w:val="en-US"/>
        </w:rPr>
        <w:t>whose</w:t>
      </w:r>
      <w:r w:rsidRPr="00B94143">
        <w:t xml:space="preserve"> </w:t>
      </w:r>
      <w:r w:rsidRPr="001B589E">
        <w:t xml:space="preserve">Intent to Bid </w:t>
      </w:r>
      <w:r w:rsidR="000E33C8" w:rsidRPr="001B589E">
        <w:rPr>
          <w:lang w:val="en-US"/>
        </w:rPr>
        <w:t>has be</w:t>
      </w:r>
      <w:r w:rsidR="000E33C8">
        <w:rPr>
          <w:lang w:val="en-US"/>
        </w:rPr>
        <w:t xml:space="preserve">en </w:t>
      </w:r>
      <w:r w:rsidR="003253CF">
        <w:rPr>
          <w:lang w:val="en-US"/>
        </w:rPr>
        <w:t xml:space="preserve">approved </w:t>
      </w:r>
      <w:r w:rsidRPr="00B94143">
        <w:t>is referred to as a “Potential Bidder.”</w:t>
      </w:r>
    </w:p>
    <w:p w14:paraId="3DF89EB9" w14:textId="35906D90" w:rsidR="001C03D0" w:rsidRPr="00B94143" w:rsidRDefault="001C03D0">
      <w:pPr>
        <w:pStyle w:val="Heading2"/>
        <w:tabs>
          <w:tab w:val="left" w:pos="720"/>
        </w:tabs>
        <w:rPr>
          <w:rFonts w:cs="Arial"/>
          <w:lang w:eastAsia="ar-SA"/>
        </w:rPr>
      </w:pPr>
      <w:bookmarkStart w:id="56" w:name="_Ref532809761"/>
      <w:bookmarkStart w:id="57" w:name="_Ref532809783"/>
      <w:bookmarkStart w:id="58" w:name="_Ref532809841"/>
      <w:bookmarkStart w:id="59" w:name="_Ref532810202"/>
      <w:bookmarkStart w:id="60" w:name="_Toc60651209"/>
      <w:r w:rsidRPr="00B94143">
        <w:rPr>
          <w:rFonts w:cs="Arial"/>
          <w:lang w:eastAsia="ar-SA"/>
        </w:rPr>
        <w:lastRenderedPageBreak/>
        <w:t>Financial Security</w:t>
      </w:r>
      <w:bookmarkEnd w:id="56"/>
      <w:bookmarkEnd w:id="57"/>
      <w:bookmarkEnd w:id="58"/>
      <w:bookmarkEnd w:id="59"/>
      <w:bookmarkEnd w:id="60"/>
    </w:p>
    <w:p w14:paraId="05EDFEF8" w14:textId="47B90EAF" w:rsidR="001C03D0" w:rsidRPr="002061D9" w:rsidRDefault="001C03D0">
      <w:pPr>
        <w:pStyle w:val="BodyText"/>
        <w:rPr>
          <w:lang w:val="en-US"/>
        </w:rPr>
      </w:pPr>
      <w:r w:rsidRPr="00B94143">
        <w:rPr>
          <w:rFonts w:cs="Arial"/>
        </w:rPr>
        <w:t xml:space="preserve">To participate in </w:t>
      </w:r>
      <w:r w:rsidR="003E0C26">
        <w:rPr>
          <w:rFonts w:cs="Arial"/>
          <w:lang w:val="en-US"/>
        </w:rPr>
        <w:t>the Auction</w:t>
      </w:r>
      <w:r w:rsidRPr="00B94143">
        <w:rPr>
          <w:rFonts w:cs="Arial"/>
        </w:rPr>
        <w:t xml:space="preserve">, financial security, in United States dollars (USD), must be received </w:t>
      </w:r>
      <w:r w:rsidR="003253CF">
        <w:rPr>
          <w:rFonts w:cs="Arial"/>
          <w:lang w:val="en-US"/>
        </w:rPr>
        <w:t xml:space="preserve">in accordance with the </w:t>
      </w:r>
      <w:r w:rsidR="001569DE" w:rsidRPr="001B589E">
        <w:rPr>
          <w:rFonts w:cs="Arial"/>
          <w:lang w:val="en-US"/>
        </w:rPr>
        <w:t>Auction Schedule</w:t>
      </w:r>
      <w:r w:rsidRPr="001B589E">
        <w:rPr>
          <w:rFonts w:cs="Arial"/>
        </w:rPr>
        <w:t>.</w:t>
      </w:r>
      <w:r w:rsidRPr="00B94143">
        <w:rPr>
          <w:rFonts w:cs="Arial"/>
        </w:rPr>
        <w:t xml:space="preserve"> The amount of financial security </w:t>
      </w:r>
      <w:r w:rsidR="00875A80" w:rsidRPr="00B94143">
        <w:rPr>
          <w:rFonts w:cs="Arial"/>
          <w:lang w:val="en-US"/>
        </w:rPr>
        <w:t xml:space="preserve">provided for </w:t>
      </w:r>
      <w:r w:rsidR="003E0C26">
        <w:rPr>
          <w:rFonts w:cs="Arial"/>
          <w:lang w:val="en-US"/>
        </w:rPr>
        <w:t>the Auction</w:t>
      </w:r>
      <w:r w:rsidR="002C2123" w:rsidRPr="00B94143">
        <w:rPr>
          <w:rFonts w:cs="Arial"/>
        </w:rPr>
        <w:t xml:space="preserve"> </w:t>
      </w:r>
      <w:r w:rsidRPr="00B94143">
        <w:rPr>
          <w:rFonts w:cs="Arial"/>
        </w:rPr>
        <w:t>will be used to set bidding limitations</w:t>
      </w:r>
      <w:r w:rsidR="003253CF">
        <w:rPr>
          <w:rFonts w:cs="Arial"/>
          <w:lang w:val="en-US"/>
        </w:rPr>
        <w:t>, as further explained in</w:t>
      </w:r>
      <w:r w:rsidRPr="00B94143">
        <w:t xml:space="preserve"> Section </w:t>
      </w:r>
      <w:r w:rsidR="00F159BD">
        <w:fldChar w:fldCharType="begin"/>
      </w:r>
      <w:r w:rsidR="00F159BD">
        <w:instrText xml:space="preserve"> REF _Ref532810113 \r \h </w:instrText>
      </w:r>
      <w:r w:rsidR="00F159BD">
        <w:fldChar w:fldCharType="separate"/>
      </w:r>
      <w:r w:rsidR="005B11F7">
        <w:t>6.2.2</w:t>
      </w:r>
      <w:r w:rsidR="00F159BD">
        <w:fldChar w:fldCharType="end"/>
      </w:r>
      <w:r w:rsidRPr="00B94143">
        <w:t>.</w:t>
      </w:r>
      <w:r w:rsidR="002061D9">
        <w:rPr>
          <w:lang w:val="en-US"/>
        </w:rPr>
        <w:t xml:space="preserve">  </w:t>
      </w:r>
    </w:p>
    <w:p w14:paraId="165B28D1" w14:textId="5C7A7DD2" w:rsidR="001C03D0" w:rsidRPr="002061D9" w:rsidRDefault="001C03D0" w:rsidP="008A4629">
      <w:pPr>
        <w:pStyle w:val="BodyText"/>
        <w:rPr>
          <w:rFonts w:cs="Arial"/>
          <w:lang w:val="en-US"/>
        </w:rPr>
      </w:pPr>
      <w:r w:rsidRPr="00B94143">
        <w:rPr>
          <w:rFonts w:cs="Arial"/>
        </w:rPr>
        <w:t xml:space="preserve">Only three forms of financial security are acceptable: (1) a bond issued by a </w:t>
      </w:r>
      <w:r w:rsidR="008A7E47" w:rsidRPr="00B94143">
        <w:rPr>
          <w:rFonts w:cs="Arial"/>
        </w:rPr>
        <w:t xml:space="preserve">United States </w:t>
      </w:r>
      <w:r w:rsidRPr="00B94143">
        <w:rPr>
          <w:rFonts w:cs="Arial"/>
        </w:rPr>
        <w:t>financial institution, (2) cash in the form of a wire transfer or certified funds, such as a certified bank check or cashier’s check, or (3) an irrevocable letter of credit (ILOC) issued by a financial institution with a United States banking license. Potential Bidders may combine any of these forms of financial security.</w:t>
      </w:r>
      <w:r w:rsidR="002061D9">
        <w:rPr>
          <w:rFonts w:cs="Arial"/>
          <w:lang w:val="en-US"/>
        </w:rPr>
        <w:t xml:space="preserve"> </w:t>
      </w:r>
      <w:r w:rsidR="006C45A1" w:rsidRPr="006C45A1">
        <w:rPr>
          <w:rFonts w:cs="Arial"/>
          <w:lang w:val="en-US"/>
        </w:rPr>
        <w:t xml:space="preserve">Each Potential Bidder must provide information regarding </w:t>
      </w:r>
      <w:r w:rsidR="00865BE1">
        <w:rPr>
          <w:rFonts w:cs="Arial"/>
          <w:lang w:val="en-US"/>
        </w:rPr>
        <w:t>its</w:t>
      </w:r>
      <w:r w:rsidR="006C45A1" w:rsidRPr="006C45A1">
        <w:rPr>
          <w:rFonts w:cs="Arial"/>
          <w:lang w:val="en-US"/>
        </w:rPr>
        <w:t xml:space="preserve"> financial security through the RGGI Portal.</w:t>
      </w:r>
      <w:r w:rsidR="006C45A1">
        <w:rPr>
          <w:rFonts w:cs="Arial"/>
          <w:lang w:val="en-US"/>
        </w:rPr>
        <w:t xml:space="preserve"> </w:t>
      </w:r>
      <w:r w:rsidR="002061D9" w:rsidRPr="002061D9">
        <w:rPr>
          <w:rFonts w:cs="Arial"/>
          <w:lang w:val="en-US"/>
        </w:rPr>
        <w:t>Please refer to the RGGI Portal – Training and Support Tutorial for information on how to submit the financial security information.</w:t>
      </w:r>
    </w:p>
    <w:p w14:paraId="4239A0A9" w14:textId="1249187E" w:rsidR="001C03D0" w:rsidRPr="00B94143" w:rsidRDefault="001C03D0">
      <w:pPr>
        <w:pStyle w:val="BodyText"/>
        <w:rPr>
          <w:rFonts w:cs="Arial"/>
        </w:rPr>
      </w:pPr>
      <w:r w:rsidRPr="00B94143">
        <w:rPr>
          <w:rFonts w:cs="Arial"/>
        </w:rPr>
        <w:t xml:space="preserve">Interest will not be paid on any financial security. Each Potential Bidder should allow sufficient time for the delivery </w:t>
      </w:r>
      <w:r w:rsidR="00881A3B" w:rsidRPr="00B94143">
        <w:rPr>
          <w:rFonts w:cs="Arial"/>
        </w:rPr>
        <w:t xml:space="preserve">of </w:t>
      </w:r>
      <w:r w:rsidRPr="00B94143">
        <w:rPr>
          <w:rFonts w:cs="Arial"/>
        </w:rPr>
        <w:t>financial security</w:t>
      </w:r>
      <w:r w:rsidR="009E3D99">
        <w:rPr>
          <w:rFonts w:cs="Arial"/>
          <w:lang w:val="en-US"/>
        </w:rPr>
        <w:t xml:space="preserve"> by the deadline in the Auction Schedule</w:t>
      </w:r>
      <w:r w:rsidRPr="00B94143">
        <w:rPr>
          <w:rFonts w:cs="Arial"/>
        </w:rPr>
        <w:t>.</w:t>
      </w:r>
      <w:r w:rsidR="00C0301B" w:rsidRPr="00B94143">
        <w:rPr>
          <w:rFonts w:cs="Arial"/>
        </w:rPr>
        <w:t xml:space="preserve"> </w:t>
      </w:r>
    </w:p>
    <w:p w14:paraId="37D538DB" w14:textId="7857B8F4" w:rsidR="00322437" w:rsidRPr="001B589E" w:rsidRDefault="00322437" w:rsidP="00322437">
      <w:pPr>
        <w:pStyle w:val="BodyText"/>
        <w:rPr>
          <w:rFonts w:cs="Arial"/>
        </w:rPr>
      </w:pPr>
      <w:r w:rsidRPr="00B94143">
        <w:rPr>
          <w:rFonts w:cs="Arial"/>
        </w:rPr>
        <w:t xml:space="preserve">RGGI, Inc. acts as agent for the </w:t>
      </w:r>
      <w:r w:rsidRPr="001B589E">
        <w:rPr>
          <w:rFonts w:cs="Arial"/>
        </w:rPr>
        <w:t xml:space="preserve">Participating States for financial settlement </w:t>
      </w:r>
      <w:r w:rsidR="0098525E">
        <w:rPr>
          <w:rFonts w:cs="Arial"/>
          <w:lang w:val="en-US"/>
        </w:rPr>
        <w:t>of</w:t>
      </w:r>
      <w:r w:rsidRPr="001B589E">
        <w:rPr>
          <w:rFonts w:cs="Arial"/>
        </w:rPr>
        <w:t xml:space="preserve"> RGGI </w:t>
      </w:r>
      <w:r w:rsidRPr="001B589E">
        <w:rPr>
          <w:rFonts w:cs="Arial"/>
          <w:lang w:eastAsia="ar-SA"/>
        </w:rPr>
        <w:t>CO</w:t>
      </w:r>
      <w:r w:rsidRPr="001B589E">
        <w:rPr>
          <w:rFonts w:cs="Arial"/>
          <w:vertAlign w:val="subscript"/>
          <w:lang w:eastAsia="ar-SA"/>
        </w:rPr>
        <w:t>2</w:t>
      </w:r>
      <w:r w:rsidRPr="001B589E">
        <w:rPr>
          <w:rFonts w:cs="Arial"/>
          <w:lang w:eastAsia="ar-SA"/>
        </w:rPr>
        <w:t xml:space="preserve"> </w:t>
      </w:r>
      <w:r w:rsidR="00C41974">
        <w:rPr>
          <w:rFonts w:cs="Arial"/>
          <w:lang w:val="en-US"/>
        </w:rPr>
        <w:t>Allowance</w:t>
      </w:r>
      <w:r w:rsidRPr="001B589E">
        <w:rPr>
          <w:rFonts w:cs="Arial"/>
        </w:rPr>
        <w:t xml:space="preserve"> </w:t>
      </w:r>
      <w:r w:rsidR="00C41974">
        <w:rPr>
          <w:rFonts w:cs="Arial"/>
          <w:lang w:val="en-US"/>
        </w:rPr>
        <w:t>Auctions</w:t>
      </w:r>
      <w:r w:rsidRPr="001B589E">
        <w:rPr>
          <w:rFonts w:cs="Arial"/>
        </w:rPr>
        <w:t xml:space="preserve">. All cash financial security </w:t>
      </w:r>
      <w:r w:rsidR="00C0301B" w:rsidRPr="001B589E">
        <w:rPr>
          <w:rFonts w:cs="Arial"/>
        </w:rPr>
        <w:t xml:space="preserve">is </w:t>
      </w:r>
      <w:r w:rsidRPr="001B589E">
        <w:rPr>
          <w:rFonts w:cs="Arial"/>
        </w:rPr>
        <w:t xml:space="preserve">held in an account at </w:t>
      </w:r>
      <w:r w:rsidR="00407995" w:rsidRPr="001B589E">
        <w:rPr>
          <w:rFonts w:cs="Arial"/>
        </w:rPr>
        <w:t xml:space="preserve">The Bank of New York Mellon </w:t>
      </w:r>
      <w:r w:rsidRPr="001B589E">
        <w:rPr>
          <w:rFonts w:cs="Arial"/>
        </w:rPr>
        <w:t xml:space="preserve">controlled by RGGI, Inc., as agent for </w:t>
      </w:r>
      <w:r w:rsidR="003253CF" w:rsidRPr="001B589E">
        <w:rPr>
          <w:rFonts w:cs="Arial"/>
          <w:lang w:val="en-US"/>
        </w:rPr>
        <w:t xml:space="preserve">each Participating State </w:t>
      </w:r>
      <w:r w:rsidRPr="001B589E">
        <w:rPr>
          <w:rFonts w:cs="Arial"/>
        </w:rPr>
        <w:t xml:space="preserve">and subject to the terms in the </w:t>
      </w:r>
      <w:r w:rsidR="004B1083" w:rsidRPr="001B589E">
        <w:rPr>
          <w:rFonts w:cs="Arial"/>
        </w:rPr>
        <w:t>Auction Notice</w:t>
      </w:r>
      <w:r w:rsidRPr="001B589E">
        <w:rPr>
          <w:rFonts w:cs="Arial"/>
        </w:rPr>
        <w:t xml:space="preserve">. As part of the financial settlement of each </w:t>
      </w:r>
      <w:r w:rsidR="00C41974">
        <w:rPr>
          <w:rFonts w:cs="Arial"/>
          <w:lang w:val="en-US"/>
        </w:rPr>
        <w:t>Auction</w:t>
      </w:r>
      <w:r w:rsidRPr="001B589E">
        <w:rPr>
          <w:rFonts w:cs="Arial"/>
        </w:rPr>
        <w:t xml:space="preserve">, excess cash financial security will be promptly returned to bidders. </w:t>
      </w:r>
    </w:p>
    <w:p w14:paraId="09F2EBA6" w14:textId="608733E2" w:rsidR="00322437" w:rsidRPr="001B589E" w:rsidRDefault="006717C4" w:rsidP="00322437">
      <w:pPr>
        <w:pStyle w:val="BodyText"/>
        <w:rPr>
          <w:rFonts w:cs="Arial"/>
        </w:rPr>
      </w:pPr>
      <w:r>
        <w:rPr>
          <w:rFonts w:cs="Arial"/>
          <w:lang w:val="en-US"/>
        </w:rPr>
        <w:t xml:space="preserve">The </w:t>
      </w:r>
      <w:r w:rsidR="001569DE" w:rsidRPr="001B589E">
        <w:rPr>
          <w:rFonts w:cs="Arial"/>
        </w:rPr>
        <w:t>Auction Manager</w:t>
      </w:r>
      <w:r w:rsidR="00322437" w:rsidRPr="001B589E">
        <w:rPr>
          <w:rFonts w:cs="Arial"/>
        </w:rPr>
        <w:t xml:space="preserve"> receive</w:t>
      </w:r>
      <w:r w:rsidR="00C0301B" w:rsidRPr="001B589E">
        <w:rPr>
          <w:rFonts w:cs="Arial"/>
        </w:rPr>
        <w:t>s</w:t>
      </w:r>
      <w:r w:rsidR="00322437" w:rsidRPr="001B589E">
        <w:rPr>
          <w:rFonts w:cs="Arial"/>
        </w:rPr>
        <w:t xml:space="preserve"> and maintain</w:t>
      </w:r>
      <w:r w:rsidR="00C0301B" w:rsidRPr="001B589E">
        <w:rPr>
          <w:rFonts w:cs="Arial"/>
        </w:rPr>
        <w:t>s</w:t>
      </w:r>
      <w:r w:rsidR="00322437" w:rsidRPr="001B589E">
        <w:rPr>
          <w:rFonts w:cs="Arial"/>
        </w:rPr>
        <w:t xml:space="preserve"> any </w:t>
      </w:r>
      <w:proofErr w:type="gramStart"/>
      <w:r w:rsidR="00322437" w:rsidRPr="001B589E">
        <w:rPr>
          <w:rFonts w:cs="Arial"/>
        </w:rPr>
        <w:t>ILOCs</w:t>
      </w:r>
      <w:proofErr w:type="gramEnd"/>
      <w:r w:rsidR="00322437" w:rsidRPr="001B589E">
        <w:rPr>
          <w:rFonts w:cs="Arial"/>
        </w:rPr>
        <w:t xml:space="preserve"> and bonds submitted as financial security</w:t>
      </w:r>
      <w:r w:rsidR="0046751C">
        <w:rPr>
          <w:rFonts w:cs="Arial"/>
          <w:lang w:val="en-US"/>
        </w:rPr>
        <w:t>,</w:t>
      </w:r>
      <w:r w:rsidR="0058132B" w:rsidRPr="001B589E">
        <w:rPr>
          <w:rFonts w:cs="Arial"/>
        </w:rPr>
        <w:t xml:space="preserve"> </w:t>
      </w:r>
      <w:r>
        <w:rPr>
          <w:rFonts w:cs="Arial"/>
          <w:lang w:val="en-US"/>
        </w:rPr>
        <w:t xml:space="preserve">on </w:t>
      </w:r>
      <w:r w:rsidR="0058132B" w:rsidRPr="001B589E">
        <w:rPr>
          <w:rFonts w:cs="Arial"/>
        </w:rPr>
        <w:t>behalf of RGGI, Inc</w:t>
      </w:r>
      <w:r w:rsidR="00322437" w:rsidRPr="001B589E">
        <w:rPr>
          <w:rFonts w:cs="Arial"/>
        </w:rPr>
        <w:t xml:space="preserve">. As part of the financial settlement of </w:t>
      </w:r>
      <w:r w:rsidR="007412C6">
        <w:rPr>
          <w:rFonts w:cs="Arial"/>
          <w:lang w:val="en-US"/>
        </w:rPr>
        <w:t>Auction 53</w:t>
      </w:r>
      <w:r w:rsidR="00322437" w:rsidRPr="001B589E">
        <w:rPr>
          <w:rFonts w:cs="Arial"/>
        </w:rPr>
        <w:t>, ILOC</w:t>
      </w:r>
      <w:r w:rsidR="009E3D99">
        <w:rPr>
          <w:rFonts w:cs="Arial"/>
          <w:lang w:val="en-US"/>
        </w:rPr>
        <w:t>s</w:t>
      </w:r>
      <w:r w:rsidR="00322437" w:rsidRPr="001B589E">
        <w:rPr>
          <w:rFonts w:cs="Arial"/>
        </w:rPr>
        <w:t xml:space="preserve"> and bond</w:t>
      </w:r>
      <w:r w:rsidR="000421AC" w:rsidRPr="001B589E">
        <w:rPr>
          <w:rFonts w:cs="Arial"/>
          <w:lang w:val="en-US"/>
        </w:rPr>
        <w:t>s</w:t>
      </w:r>
      <w:r w:rsidR="00322437" w:rsidRPr="001B589E">
        <w:rPr>
          <w:rFonts w:cs="Arial"/>
        </w:rPr>
        <w:t xml:space="preserve"> will be cancelled </w:t>
      </w:r>
      <w:r w:rsidR="005A4A9A" w:rsidRPr="005A4A9A">
        <w:rPr>
          <w:rFonts w:cs="Arial"/>
          <w:lang w:val="en-US"/>
        </w:rPr>
        <w:t xml:space="preserve">no later than </w:t>
      </w:r>
      <w:r w:rsidR="0046751C">
        <w:rPr>
          <w:rFonts w:cs="Arial"/>
          <w:lang w:val="en-US"/>
        </w:rPr>
        <w:t xml:space="preserve">the </w:t>
      </w:r>
      <w:r w:rsidR="005A4A9A">
        <w:rPr>
          <w:rFonts w:cs="Arial"/>
          <w:lang w:val="en-US"/>
        </w:rPr>
        <w:t>e</w:t>
      </w:r>
      <w:r w:rsidR="005A4A9A" w:rsidRPr="005A4A9A">
        <w:rPr>
          <w:rFonts w:cs="Arial"/>
          <w:lang w:val="en-US"/>
        </w:rPr>
        <w:t xml:space="preserve">xpiration </w:t>
      </w:r>
      <w:r w:rsidR="005A4A9A">
        <w:rPr>
          <w:rFonts w:cs="Arial"/>
          <w:lang w:val="en-US"/>
        </w:rPr>
        <w:t>d</w:t>
      </w:r>
      <w:r w:rsidR="005A4A9A" w:rsidRPr="005A4A9A">
        <w:rPr>
          <w:rFonts w:cs="Arial"/>
          <w:lang w:val="en-US"/>
        </w:rPr>
        <w:t>ate</w:t>
      </w:r>
      <w:r w:rsidR="00D91BF9">
        <w:rPr>
          <w:rFonts w:cs="Arial"/>
          <w:lang w:val="en-US"/>
        </w:rPr>
        <w:t xml:space="preserve"> in the Auction Schedule</w:t>
      </w:r>
      <w:r w:rsidR="005A4A9A">
        <w:rPr>
          <w:rFonts w:cs="Arial"/>
          <w:lang w:val="en-US"/>
        </w:rPr>
        <w:t xml:space="preserve">.  </w:t>
      </w:r>
    </w:p>
    <w:p w14:paraId="4746FAB9" w14:textId="419B2FE0" w:rsidR="001C03D0" w:rsidRPr="00B94143" w:rsidRDefault="001C03D0">
      <w:pPr>
        <w:pStyle w:val="Heading3"/>
        <w:tabs>
          <w:tab w:val="num" w:pos="720"/>
        </w:tabs>
      </w:pPr>
      <w:bookmarkStart w:id="61" w:name="_Ref532810470"/>
      <w:bookmarkStart w:id="62" w:name="_Ref532810510"/>
      <w:bookmarkStart w:id="63" w:name="_Toc60651210"/>
      <w:r w:rsidRPr="00B94143">
        <w:t>Financial Security by Bond</w:t>
      </w:r>
      <w:bookmarkEnd w:id="61"/>
      <w:bookmarkEnd w:id="62"/>
      <w:bookmarkEnd w:id="63"/>
    </w:p>
    <w:p w14:paraId="176100AA" w14:textId="5CFBFB2D" w:rsidR="003214B5" w:rsidRDefault="003214B5" w:rsidP="003214B5">
      <w:pPr>
        <w:pStyle w:val="BodyText"/>
        <w:rPr>
          <w:rFonts w:cs="Arial"/>
        </w:rPr>
      </w:pPr>
      <w:r w:rsidRPr="00B94143">
        <w:rPr>
          <w:rFonts w:cs="Arial"/>
        </w:rPr>
        <w:t xml:space="preserve">The form of bond is provided in Appendix A and on the </w:t>
      </w:r>
      <w:r w:rsidRPr="001B589E">
        <w:rPr>
          <w:rFonts w:cs="Arial"/>
        </w:rPr>
        <w:t xml:space="preserve">Auction Website as a Microsoft Word document. </w:t>
      </w:r>
      <w:r w:rsidRPr="001B589E">
        <w:t xml:space="preserve">To the extent </w:t>
      </w:r>
      <w:r>
        <w:rPr>
          <w:lang w:val="en-US"/>
        </w:rPr>
        <w:t>a</w:t>
      </w:r>
      <w:r w:rsidRPr="001B589E">
        <w:t xml:space="preserve"> bond differs from the form provided in the Auction Notice, the Potential </w:t>
      </w:r>
      <w:r w:rsidRPr="001B589E">
        <w:rPr>
          <w:rFonts w:cs="Arial"/>
        </w:rPr>
        <w:t xml:space="preserve">Bidder </w:t>
      </w:r>
      <w:r w:rsidRPr="001B589E">
        <w:t xml:space="preserve">assumes the risk that the bond may be rejected. The party named as “Principal” in the bond must be identical to the </w:t>
      </w:r>
      <w:r w:rsidR="00604F6E">
        <w:rPr>
          <w:lang w:val="en-US"/>
        </w:rPr>
        <w:t xml:space="preserve">entity named in the </w:t>
      </w:r>
      <w:r w:rsidRPr="001B589E">
        <w:t xml:space="preserve">Applicant’s Qualification Application and Intent to Bid. </w:t>
      </w:r>
      <w:r w:rsidRPr="001B589E">
        <w:rPr>
          <w:rFonts w:cs="Arial"/>
          <w:u w:val="single"/>
        </w:rPr>
        <w:t xml:space="preserve">The bond must </w:t>
      </w:r>
      <w:r w:rsidRPr="001B589E">
        <w:rPr>
          <w:rFonts w:cs="Arial"/>
          <w:u w:val="single"/>
          <w:lang w:val="en-US"/>
        </w:rPr>
        <w:t>comply with</w:t>
      </w:r>
      <w:r w:rsidRPr="001B589E">
        <w:rPr>
          <w:rFonts w:cs="Arial"/>
          <w:u w:val="single"/>
        </w:rPr>
        <w:t xml:space="preserve"> </w:t>
      </w:r>
      <w:r w:rsidRPr="001B589E">
        <w:rPr>
          <w:rFonts w:cs="Arial"/>
          <w:u w:val="single"/>
          <w:lang w:val="en-US"/>
        </w:rPr>
        <w:t>the Bond Expiration Date</w:t>
      </w:r>
      <w:r w:rsidRPr="001B589E">
        <w:rPr>
          <w:rFonts w:cs="Arial"/>
          <w:u w:val="single"/>
        </w:rPr>
        <w:t>.</w:t>
      </w:r>
      <w:r w:rsidRPr="001B589E">
        <w:rPr>
          <w:rFonts w:cs="Arial"/>
        </w:rPr>
        <w:t xml:space="preserve"> </w:t>
      </w:r>
    </w:p>
    <w:p w14:paraId="49DFE77B" w14:textId="63CE4AD0" w:rsidR="00642FFE" w:rsidRPr="009D1DF5" w:rsidRDefault="00642FFE" w:rsidP="003214B5">
      <w:pPr>
        <w:pStyle w:val="BodyText"/>
        <w:numPr>
          <w:ilvl w:val="0"/>
          <w:numId w:val="22"/>
        </w:numPr>
        <w:spacing w:after="120"/>
        <w:rPr>
          <w:rFonts w:cs="Arial"/>
          <w:lang w:val="en-US"/>
        </w:rPr>
      </w:pPr>
      <w:r w:rsidRPr="001B589E">
        <w:rPr>
          <w:rFonts w:cs="Arial"/>
          <w:lang w:val="en-US"/>
        </w:rPr>
        <w:t xml:space="preserve">Bond Expiration Date: </w:t>
      </w:r>
      <w:r>
        <w:rPr>
          <w:rFonts w:cs="Arial"/>
          <w:lang w:val="en-US"/>
        </w:rPr>
        <w:t>N</w:t>
      </w:r>
      <w:r w:rsidRPr="001B589E">
        <w:rPr>
          <w:rFonts w:cs="Arial"/>
          <w:lang w:val="en-US"/>
        </w:rPr>
        <w:t xml:space="preserve">o earlier than Thursday, </w:t>
      </w:r>
      <w:r w:rsidR="0008059C">
        <w:rPr>
          <w:rFonts w:cs="Arial"/>
          <w:lang w:val="en-US"/>
        </w:rPr>
        <w:t>September</w:t>
      </w:r>
      <w:r w:rsidR="00C41974">
        <w:rPr>
          <w:rFonts w:cs="Arial"/>
          <w:lang w:val="en-US"/>
        </w:rPr>
        <w:t xml:space="preserve"> </w:t>
      </w:r>
      <w:r w:rsidR="0008059C">
        <w:rPr>
          <w:rFonts w:cs="Arial"/>
          <w:lang w:val="en-US"/>
        </w:rPr>
        <w:t>23</w:t>
      </w:r>
      <w:r w:rsidRPr="001B589E">
        <w:rPr>
          <w:rFonts w:cs="Arial"/>
          <w:lang w:val="en-US"/>
        </w:rPr>
        <w:t>, 202</w:t>
      </w:r>
      <w:r>
        <w:rPr>
          <w:rFonts w:cs="Arial"/>
          <w:lang w:val="en-US"/>
        </w:rPr>
        <w:t>1</w:t>
      </w:r>
      <w:r w:rsidRPr="001B589E">
        <w:rPr>
          <w:rFonts w:cs="Arial"/>
          <w:lang w:val="en-US"/>
        </w:rPr>
        <w:t>.</w:t>
      </w:r>
    </w:p>
    <w:p w14:paraId="51D82E4E" w14:textId="547F85F9" w:rsidR="004C4039" w:rsidRDefault="004423CB" w:rsidP="009D1DF5">
      <w:pPr>
        <w:pStyle w:val="BodyText"/>
        <w:spacing w:before="240"/>
        <w:rPr>
          <w:rFonts w:cs="Arial"/>
          <w:lang w:val="en-US"/>
        </w:rPr>
      </w:pPr>
      <w:r w:rsidRPr="00B94143">
        <w:rPr>
          <w:rFonts w:cs="Arial"/>
        </w:rPr>
        <w:t xml:space="preserve">The </w:t>
      </w:r>
      <w:r w:rsidR="00322437" w:rsidRPr="00B94143">
        <w:rPr>
          <w:rFonts w:cs="Arial"/>
        </w:rPr>
        <w:t xml:space="preserve">executable </w:t>
      </w:r>
      <w:r w:rsidR="005E2B1E" w:rsidRPr="00B94143">
        <w:rPr>
          <w:rFonts w:cs="Arial"/>
        </w:rPr>
        <w:t>b</w:t>
      </w:r>
      <w:r w:rsidR="001C03D0" w:rsidRPr="00B94143">
        <w:rPr>
          <w:rFonts w:cs="Arial"/>
        </w:rPr>
        <w:t>ond</w:t>
      </w:r>
      <w:r w:rsidR="00322437" w:rsidRPr="00B94143">
        <w:rPr>
          <w:rFonts w:cs="Arial"/>
        </w:rPr>
        <w:t xml:space="preserve">, issued by </w:t>
      </w:r>
      <w:r w:rsidR="00604F6E">
        <w:rPr>
          <w:rFonts w:cs="Arial"/>
          <w:lang w:val="en-US"/>
        </w:rPr>
        <w:t xml:space="preserve">a United States </w:t>
      </w:r>
      <w:r w:rsidR="00322437" w:rsidRPr="00B94143">
        <w:rPr>
          <w:rFonts w:cs="Arial"/>
        </w:rPr>
        <w:t>financial institution</w:t>
      </w:r>
      <w:r w:rsidR="00604F6E">
        <w:rPr>
          <w:rFonts w:cs="Arial"/>
          <w:lang w:val="en-US"/>
        </w:rPr>
        <w:t xml:space="preserve"> as indicated above</w:t>
      </w:r>
      <w:r w:rsidR="00322437" w:rsidRPr="00B94143">
        <w:rPr>
          <w:rFonts w:cs="Arial"/>
        </w:rPr>
        <w:t>,</w:t>
      </w:r>
      <w:r w:rsidR="001C03D0" w:rsidRPr="00B94143">
        <w:rPr>
          <w:rFonts w:cs="Arial"/>
        </w:rPr>
        <w:t xml:space="preserve"> must be received by the </w:t>
      </w:r>
      <w:r w:rsidR="001569DE" w:rsidRPr="001B589E">
        <w:rPr>
          <w:rFonts w:cs="Arial"/>
        </w:rPr>
        <w:t>Auction Manager</w:t>
      </w:r>
      <w:r w:rsidR="001C03D0" w:rsidRPr="001B589E">
        <w:rPr>
          <w:rFonts w:cs="Arial"/>
        </w:rPr>
        <w:t xml:space="preserve"> </w:t>
      </w:r>
      <w:r w:rsidR="0058132B" w:rsidRPr="001B589E">
        <w:rPr>
          <w:rFonts w:cs="Arial"/>
          <w:lang w:val="en-US"/>
        </w:rPr>
        <w:t xml:space="preserve">in accordance with the </w:t>
      </w:r>
      <w:r w:rsidR="001569DE" w:rsidRPr="001B589E">
        <w:rPr>
          <w:rFonts w:cs="Arial"/>
          <w:lang w:val="en-US"/>
        </w:rPr>
        <w:t>Auction Schedule</w:t>
      </w:r>
      <w:r w:rsidR="00F802A0">
        <w:rPr>
          <w:rFonts w:cs="Arial"/>
          <w:lang w:val="en-US"/>
        </w:rPr>
        <w:t xml:space="preserve">. The financial </w:t>
      </w:r>
      <w:r w:rsidR="0013147A">
        <w:rPr>
          <w:rFonts w:cs="Arial"/>
          <w:lang w:val="en-US"/>
        </w:rPr>
        <w:t>institution</w:t>
      </w:r>
      <w:r w:rsidR="00F802A0">
        <w:rPr>
          <w:rFonts w:cs="Arial"/>
          <w:lang w:val="en-US"/>
        </w:rPr>
        <w:t xml:space="preserve"> </w:t>
      </w:r>
      <w:r w:rsidR="00F802A0" w:rsidRPr="00F802A0">
        <w:rPr>
          <w:rFonts w:cs="Arial"/>
          <w:lang w:val="en-US"/>
        </w:rPr>
        <w:t xml:space="preserve">must submit it </w:t>
      </w:r>
      <w:r w:rsidR="008661BD">
        <w:rPr>
          <w:rFonts w:cs="Arial"/>
          <w:lang w:val="en-US"/>
        </w:rPr>
        <w:t xml:space="preserve">either (1) </w:t>
      </w:r>
      <w:r w:rsidR="00F802A0" w:rsidRPr="00F802A0">
        <w:rPr>
          <w:rFonts w:cs="Arial"/>
          <w:lang w:val="en-US"/>
        </w:rPr>
        <w:t xml:space="preserve">electronically </w:t>
      </w:r>
      <w:r w:rsidR="00604F6E">
        <w:rPr>
          <w:rFonts w:cs="Arial"/>
          <w:lang w:val="en-US"/>
        </w:rPr>
        <w:t>as a</w:t>
      </w:r>
      <w:r w:rsidR="00F802A0" w:rsidRPr="00F802A0">
        <w:rPr>
          <w:rFonts w:cs="Arial"/>
          <w:lang w:val="en-US"/>
        </w:rPr>
        <w:t xml:space="preserve"> PDF</w:t>
      </w:r>
      <w:r w:rsidR="00604F6E">
        <w:rPr>
          <w:rFonts w:cs="Arial"/>
          <w:lang w:val="en-US"/>
        </w:rPr>
        <w:t xml:space="preserve"> document</w:t>
      </w:r>
      <w:r w:rsidR="00F802A0" w:rsidRPr="00F802A0">
        <w:rPr>
          <w:rFonts w:cs="Arial"/>
          <w:lang w:val="en-US"/>
        </w:rPr>
        <w:t xml:space="preserve">, which is the preferred delivery </w:t>
      </w:r>
      <w:r w:rsidR="00707A4F">
        <w:rPr>
          <w:rFonts w:cs="Arial"/>
          <w:lang w:val="en-US"/>
        </w:rPr>
        <w:t>format</w:t>
      </w:r>
      <w:r w:rsidR="00F802A0" w:rsidRPr="00F802A0">
        <w:rPr>
          <w:rFonts w:cs="Arial"/>
          <w:lang w:val="en-US"/>
        </w:rPr>
        <w:t xml:space="preserve">, or </w:t>
      </w:r>
      <w:r w:rsidR="008661BD">
        <w:rPr>
          <w:rFonts w:cs="Arial"/>
          <w:lang w:val="en-US"/>
        </w:rPr>
        <w:t xml:space="preserve">(2) </w:t>
      </w:r>
      <w:r w:rsidR="00F802A0" w:rsidRPr="00F802A0">
        <w:rPr>
          <w:rFonts w:cs="Arial"/>
          <w:lang w:val="en-US"/>
        </w:rPr>
        <w:t xml:space="preserve">in hardcopy. </w:t>
      </w:r>
    </w:p>
    <w:p w14:paraId="4EEB5743" w14:textId="2B3224AE" w:rsidR="00F802A0" w:rsidRPr="00F802A0" w:rsidRDefault="00914C42" w:rsidP="00F802A0">
      <w:pPr>
        <w:pStyle w:val="BodyText"/>
        <w:rPr>
          <w:rFonts w:cs="Arial"/>
          <w:lang w:val="en-US"/>
        </w:rPr>
      </w:pPr>
      <w:r w:rsidRPr="00F802A0">
        <w:rPr>
          <w:rFonts w:cs="Arial"/>
          <w:lang w:val="en-US"/>
        </w:rPr>
        <w:t xml:space="preserve">If selected, </w:t>
      </w:r>
      <w:r w:rsidR="00604F6E">
        <w:rPr>
          <w:rFonts w:cs="Arial"/>
          <w:lang w:val="en-US"/>
        </w:rPr>
        <w:t xml:space="preserve">the </w:t>
      </w:r>
      <w:r w:rsidR="006E0E0D" w:rsidRPr="009563BD">
        <w:rPr>
          <w:rFonts w:cs="Arial"/>
          <w:szCs w:val="22"/>
          <w:lang w:eastAsia="ar-SA"/>
        </w:rPr>
        <w:t xml:space="preserve">electronic </w:t>
      </w:r>
      <w:r w:rsidR="00707A4F">
        <w:rPr>
          <w:rFonts w:cs="Arial"/>
          <w:szCs w:val="22"/>
          <w:lang w:val="en-US" w:eastAsia="ar-SA"/>
        </w:rPr>
        <w:t>form</w:t>
      </w:r>
      <w:r w:rsidR="006E0E0D" w:rsidRPr="009563BD">
        <w:rPr>
          <w:rFonts w:cs="Arial"/>
          <w:szCs w:val="22"/>
          <w:lang w:eastAsia="ar-SA"/>
        </w:rPr>
        <w:t xml:space="preserve"> of </w:t>
      </w:r>
      <w:r w:rsidR="006E0E0D">
        <w:rPr>
          <w:rFonts w:cs="Arial"/>
          <w:szCs w:val="22"/>
          <w:lang w:val="en-US" w:eastAsia="ar-SA"/>
        </w:rPr>
        <w:t xml:space="preserve">a bond </w:t>
      </w:r>
      <w:r w:rsidR="006E0E0D" w:rsidRPr="009563BD">
        <w:rPr>
          <w:rFonts w:cs="Arial"/>
          <w:szCs w:val="22"/>
          <w:lang w:eastAsia="ar-SA"/>
        </w:rPr>
        <w:t xml:space="preserve">shall serve as the operative instrument and will not </w:t>
      </w:r>
      <w:r w:rsidR="00D43CB9">
        <w:rPr>
          <w:rFonts w:cs="Arial"/>
          <w:szCs w:val="22"/>
          <w:lang w:val="en-US" w:eastAsia="ar-SA"/>
        </w:rPr>
        <w:t xml:space="preserve">need to </w:t>
      </w:r>
      <w:r w:rsidR="006E0E0D" w:rsidRPr="009563BD">
        <w:rPr>
          <w:rFonts w:cs="Arial"/>
          <w:szCs w:val="22"/>
          <w:lang w:eastAsia="ar-SA"/>
        </w:rPr>
        <w:t>be followed by a hard copy.</w:t>
      </w:r>
      <w:r w:rsidR="006E0E0D">
        <w:rPr>
          <w:rFonts w:cs="Arial"/>
          <w:szCs w:val="22"/>
          <w:lang w:val="en-US" w:eastAsia="ar-SA"/>
        </w:rPr>
        <w:t xml:space="preserve"> </w:t>
      </w:r>
      <w:r w:rsidR="00707A4F">
        <w:rPr>
          <w:rFonts w:cs="Arial"/>
          <w:lang w:val="en-US"/>
        </w:rPr>
        <w:t>A</w:t>
      </w:r>
      <w:r w:rsidR="0013147A">
        <w:rPr>
          <w:rFonts w:cs="Arial"/>
          <w:lang w:val="en-US"/>
        </w:rPr>
        <w:t xml:space="preserve"> </w:t>
      </w:r>
      <w:r w:rsidR="00664519">
        <w:rPr>
          <w:rFonts w:cs="Arial"/>
          <w:lang w:val="en-US"/>
        </w:rPr>
        <w:t xml:space="preserve">color </w:t>
      </w:r>
      <w:r w:rsidR="0013147A">
        <w:rPr>
          <w:rFonts w:cs="Arial"/>
          <w:lang w:val="en-US"/>
        </w:rPr>
        <w:t xml:space="preserve">PDF of the </w:t>
      </w:r>
      <w:r w:rsidR="00F802A0" w:rsidRPr="00F802A0">
        <w:rPr>
          <w:rFonts w:cs="Arial"/>
          <w:lang w:val="en-US"/>
        </w:rPr>
        <w:t>bond must be sent to:</w:t>
      </w:r>
    </w:p>
    <w:p w14:paraId="357F77B0" w14:textId="77777777" w:rsidR="00F802A0" w:rsidRPr="00F802A0" w:rsidRDefault="00F802A0" w:rsidP="0013147A">
      <w:pPr>
        <w:pStyle w:val="BodyText"/>
        <w:spacing w:after="0"/>
        <w:ind w:left="720"/>
        <w:rPr>
          <w:rFonts w:cs="Arial"/>
          <w:lang w:val="en-US"/>
        </w:rPr>
      </w:pPr>
      <w:r w:rsidRPr="00F802A0">
        <w:rPr>
          <w:rFonts w:cs="Arial"/>
          <w:lang w:val="en-US"/>
        </w:rPr>
        <w:t>RGGI CO</w:t>
      </w:r>
      <w:r w:rsidRPr="00230A54">
        <w:rPr>
          <w:rFonts w:cs="Arial"/>
          <w:vertAlign w:val="subscript"/>
          <w:lang w:val="en-US"/>
        </w:rPr>
        <w:t>2</w:t>
      </w:r>
      <w:r w:rsidRPr="00F802A0">
        <w:rPr>
          <w:rFonts w:cs="Arial"/>
          <w:lang w:val="en-US"/>
        </w:rPr>
        <w:t xml:space="preserve"> Budget Trading Programs Auction Manager </w:t>
      </w:r>
    </w:p>
    <w:p w14:paraId="2DA500ED" w14:textId="6AD5B1F4" w:rsidR="00F802A0" w:rsidRPr="00F802A0" w:rsidRDefault="00F802A0" w:rsidP="0013147A">
      <w:pPr>
        <w:pStyle w:val="BodyText"/>
        <w:ind w:left="720"/>
        <w:rPr>
          <w:rFonts w:cs="Arial"/>
          <w:lang w:val="en-US"/>
        </w:rPr>
      </w:pPr>
      <w:r w:rsidRPr="00F802A0">
        <w:rPr>
          <w:rFonts w:cs="Arial"/>
          <w:lang w:val="en-US"/>
        </w:rPr>
        <w:t xml:space="preserve">Email: </w:t>
      </w:r>
      <w:hyperlink r:id="rId25" w:history="1">
        <w:r w:rsidRPr="00230A54">
          <w:rPr>
            <w:rStyle w:val="Hyperlink"/>
            <w:rFonts w:cs="Arial"/>
            <w:lang w:val="en-US"/>
          </w:rPr>
          <w:t>auctionmanager.enelxnorthamerica@enel.com</w:t>
        </w:r>
      </w:hyperlink>
    </w:p>
    <w:p w14:paraId="090D66A0" w14:textId="3DB5F91C" w:rsidR="001C03D0" w:rsidRPr="001B589E" w:rsidRDefault="00707A4F" w:rsidP="00F802A0">
      <w:pPr>
        <w:pStyle w:val="BodyText"/>
        <w:rPr>
          <w:rFonts w:cs="Arial"/>
        </w:rPr>
      </w:pPr>
      <w:r>
        <w:rPr>
          <w:rFonts w:cs="Arial"/>
          <w:lang w:val="en-US"/>
        </w:rPr>
        <w:t>Alternatively, i</w:t>
      </w:r>
      <w:r w:rsidR="00F802A0" w:rsidRPr="00F802A0">
        <w:rPr>
          <w:rFonts w:cs="Arial"/>
          <w:lang w:val="en-US"/>
        </w:rPr>
        <w:t xml:space="preserve">f selected, the </w:t>
      </w:r>
      <w:r>
        <w:rPr>
          <w:rFonts w:cs="Arial"/>
          <w:lang w:val="en-US"/>
        </w:rPr>
        <w:t xml:space="preserve">hard copy of </w:t>
      </w:r>
      <w:r w:rsidR="00604F6E">
        <w:rPr>
          <w:rFonts w:cs="Arial"/>
          <w:lang w:val="en-US"/>
        </w:rPr>
        <w:t xml:space="preserve">a </w:t>
      </w:r>
      <w:r w:rsidR="00F802A0" w:rsidRPr="00F802A0">
        <w:rPr>
          <w:rFonts w:cs="Arial"/>
          <w:lang w:val="en-US"/>
        </w:rPr>
        <w:t>bond must be sent to:</w:t>
      </w:r>
    </w:p>
    <w:p w14:paraId="6226AC50" w14:textId="1E86947C" w:rsidR="001C03D0" w:rsidRPr="001B589E" w:rsidRDefault="001C03D0">
      <w:pPr>
        <w:ind w:firstLine="720"/>
        <w:rPr>
          <w:rFonts w:cs="Arial"/>
          <w:lang w:eastAsia="ar-SA"/>
        </w:rPr>
      </w:pPr>
      <w:r w:rsidRPr="001B589E">
        <w:rPr>
          <w:rFonts w:cs="Arial"/>
          <w:lang w:eastAsia="ar-SA"/>
        </w:rPr>
        <w:t>RGGI CO</w:t>
      </w:r>
      <w:r w:rsidRPr="001B589E">
        <w:rPr>
          <w:rFonts w:cs="Arial"/>
          <w:vertAlign w:val="subscript"/>
          <w:lang w:eastAsia="ar-SA"/>
        </w:rPr>
        <w:t>2</w:t>
      </w:r>
      <w:r w:rsidRPr="001B589E">
        <w:rPr>
          <w:rFonts w:cs="Arial"/>
          <w:lang w:eastAsia="ar-SA"/>
        </w:rPr>
        <w:t xml:space="preserve"> Budget Trading Programs </w:t>
      </w:r>
      <w:r w:rsidR="001569DE" w:rsidRPr="001B589E">
        <w:rPr>
          <w:rFonts w:cs="Arial"/>
          <w:lang w:eastAsia="ar-SA"/>
        </w:rPr>
        <w:t>Auction Manager</w:t>
      </w:r>
      <w:r w:rsidRPr="001B589E">
        <w:rPr>
          <w:rFonts w:cs="Arial"/>
          <w:lang w:eastAsia="ar-SA"/>
        </w:rPr>
        <w:t xml:space="preserve"> </w:t>
      </w:r>
    </w:p>
    <w:p w14:paraId="00AD6F01" w14:textId="0C02C8FA"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F82B65">
        <w:rPr>
          <w:rFonts w:cs="Arial"/>
          <w:lang w:eastAsia="ar-SA"/>
        </w:rPr>
        <w:t>l X</w:t>
      </w:r>
      <w:r w:rsidR="00C545EA">
        <w:rPr>
          <w:rFonts w:cs="Arial"/>
          <w:lang w:eastAsia="ar-SA"/>
        </w:rPr>
        <w:t xml:space="preserve"> North America</w:t>
      </w:r>
      <w:r w:rsidR="00F53909">
        <w:rPr>
          <w:rFonts w:cs="Arial"/>
          <w:lang w:eastAsia="ar-SA"/>
        </w:rPr>
        <w:t>, Inc.</w:t>
      </w:r>
    </w:p>
    <w:p w14:paraId="2E8FBFEA" w14:textId="41A4A985" w:rsidR="00C545EA" w:rsidRPr="00C545EA" w:rsidRDefault="00C545EA" w:rsidP="00C545EA">
      <w:pPr>
        <w:ind w:left="720"/>
        <w:rPr>
          <w:rFonts w:cs="Arial"/>
          <w:lang w:eastAsia="ar-SA"/>
        </w:rPr>
      </w:pPr>
      <w:r w:rsidRPr="00C545EA">
        <w:rPr>
          <w:rFonts w:cs="Arial"/>
          <w:lang w:eastAsia="ar-SA"/>
        </w:rPr>
        <w:lastRenderedPageBreak/>
        <w:t>One Marina Park Drive, Suite 400</w:t>
      </w:r>
    </w:p>
    <w:p w14:paraId="3A9D4C3F" w14:textId="485FC433" w:rsidR="001C03D0" w:rsidRPr="00B94143" w:rsidRDefault="00C545EA" w:rsidP="001C03D0">
      <w:pPr>
        <w:ind w:left="720"/>
        <w:rPr>
          <w:rFonts w:cs="Arial"/>
          <w:lang w:eastAsia="ar-SA"/>
        </w:rPr>
      </w:pPr>
      <w:r w:rsidRPr="00C545EA">
        <w:rPr>
          <w:rFonts w:cs="Arial"/>
          <w:lang w:eastAsia="ar-SA"/>
        </w:rPr>
        <w:t>Boston, MA 02210</w:t>
      </w:r>
    </w:p>
    <w:p w14:paraId="3F82D9A7" w14:textId="1F4D669D" w:rsidR="001C03D0" w:rsidRPr="00C545EA" w:rsidRDefault="001C03D0" w:rsidP="001C03D0">
      <w:pPr>
        <w:pStyle w:val="BodyText"/>
        <w:ind w:left="720"/>
        <w:rPr>
          <w:lang w:val="en-US"/>
        </w:rPr>
      </w:pPr>
      <w:r w:rsidRPr="00B94143">
        <w:rPr>
          <w:lang w:eastAsia="ar-SA"/>
        </w:rPr>
        <w:t xml:space="preserve">Phone: </w:t>
      </w:r>
      <w:r w:rsidR="009C5929">
        <w:rPr>
          <w:lang w:val="en-US" w:eastAsia="ar-SA"/>
        </w:rPr>
        <w:t>703.795.8927</w:t>
      </w:r>
    </w:p>
    <w:p w14:paraId="72E996CB" w14:textId="0C9EA139" w:rsidR="001C03D0" w:rsidRDefault="001C03D0">
      <w:pPr>
        <w:pStyle w:val="BodyText"/>
        <w:rPr>
          <w:rFonts w:cs="Arial"/>
        </w:rPr>
      </w:pPr>
      <w:r w:rsidRPr="005A4A9A">
        <w:rPr>
          <w:rFonts w:cs="Arial"/>
        </w:rPr>
        <w:t>Bonds</w:t>
      </w:r>
      <w:r w:rsidR="004C4039" w:rsidRPr="005A4A9A">
        <w:rPr>
          <w:rFonts w:cs="Arial"/>
          <w:lang w:val="en-US"/>
        </w:rPr>
        <w:t xml:space="preserve">, </w:t>
      </w:r>
      <w:r w:rsidR="00914C42" w:rsidRPr="005A4A9A">
        <w:rPr>
          <w:rFonts w:cs="Arial"/>
          <w:lang w:val="en-US"/>
        </w:rPr>
        <w:t xml:space="preserve">whether </w:t>
      </w:r>
      <w:r w:rsidR="002F48DA">
        <w:rPr>
          <w:rFonts w:cs="Arial"/>
          <w:lang w:val="en-US"/>
        </w:rPr>
        <w:t>in</w:t>
      </w:r>
      <w:r w:rsidR="00914C42" w:rsidRPr="005A4A9A">
        <w:rPr>
          <w:rFonts w:cs="Arial"/>
          <w:lang w:val="en-US"/>
        </w:rPr>
        <w:t xml:space="preserve"> electronic or hardcopy</w:t>
      </w:r>
      <w:r w:rsidR="002F48DA">
        <w:rPr>
          <w:rFonts w:cs="Arial"/>
          <w:lang w:val="en-US"/>
        </w:rPr>
        <w:t xml:space="preserve"> format</w:t>
      </w:r>
      <w:r w:rsidR="00914C42" w:rsidRPr="005A4A9A">
        <w:rPr>
          <w:rFonts w:cs="Arial"/>
          <w:lang w:val="en-US"/>
        </w:rPr>
        <w:t>,</w:t>
      </w:r>
      <w:r w:rsidRPr="005A4A9A">
        <w:rPr>
          <w:rFonts w:cs="Arial"/>
        </w:rPr>
        <w:t xml:space="preserve"> will be returned </w:t>
      </w:r>
      <w:r w:rsidR="005A4A9A">
        <w:rPr>
          <w:rFonts w:cs="Arial"/>
          <w:lang w:val="en-US"/>
        </w:rPr>
        <w:t>no later than the Bond Expiration Date</w:t>
      </w:r>
      <w:r w:rsidRPr="005A4A9A">
        <w:rPr>
          <w:rFonts w:cs="Arial"/>
        </w:rPr>
        <w:t xml:space="preserve">. </w:t>
      </w:r>
      <w:r w:rsidR="002F48DA">
        <w:rPr>
          <w:rFonts w:cs="Arial"/>
          <w:lang w:val="en-US"/>
        </w:rPr>
        <w:t>Bonds</w:t>
      </w:r>
      <w:r w:rsidRPr="001B589E">
        <w:rPr>
          <w:rFonts w:cs="Arial"/>
        </w:rPr>
        <w:t xml:space="preserve"> with an expiration date extending beyond </w:t>
      </w:r>
      <w:r w:rsidR="006413D9" w:rsidRPr="001B589E">
        <w:rPr>
          <w:rFonts w:cs="Arial"/>
          <w:lang w:val="en-US"/>
        </w:rPr>
        <w:t>the Bond Expiration Date</w:t>
      </w:r>
      <w:r w:rsidR="00322437" w:rsidRPr="001B589E">
        <w:rPr>
          <w:rFonts w:cs="Arial"/>
        </w:rPr>
        <w:t xml:space="preserve"> </w:t>
      </w:r>
      <w:r w:rsidRPr="001B589E">
        <w:rPr>
          <w:rFonts w:cs="Arial"/>
        </w:rPr>
        <w:t>will continue to be held by RGGI, Inc. as valid financial security for any future CO</w:t>
      </w:r>
      <w:r w:rsidRPr="001B589E">
        <w:rPr>
          <w:rFonts w:cs="Arial"/>
          <w:vertAlign w:val="subscript"/>
        </w:rPr>
        <w:t>2</w:t>
      </w:r>
      <w:r w:rsidRPr="001B589E">
        <w:t xml:space="preserve"> </w:t>
      </w:r>
      <w:r w:rsidRPr="001B589E">
        <w:rPr>
          <w:rFonts w:cs="Arial"/>
        </w:rPr>
        <w:t>Allowance Auctio</w:t>
      </w:r>
      <w:r w:rsidRPr="00B94143">
        <w:rPr>
          <w:rFonts w:cs="Arial"/>
        </w:rPr>
        <w:t>n</w:t>
      </w:r>
      <w:r w:rsidR="00B34F9E">
        <w:rPr>
          <w:rFonts w:cs="Arial"/>
          <w:lang w:val="en-US"/>
        </w:rPr>
        <w:t xml:space="preserve"> up to the bond’s expiration date</w:t>
      </w:r>
      <w:r w:rsidR="002F48DA">
        <w:rPr>
          <w:rFonts w:cs="Arial"/>
          <w:lang w:val="en-US"/>
        </w:rPr>
        <w:t>, unless otherwise requested</w:t>
      </w:r>
      <w:r w:rsidRPr="00B94143">
        <w:rPr>
          <w:rFonts w:cs="Arial"/>
        </w:rPr>
        <w:t>.</w:t>
      </w:r>
      <w:r w:rsidRPr="00B94143">
        <w:rPr>
          <w:rStyle w:val="FootnoteReference"/>
          <w:rFonts w:cs="Arial"/>
        </w:rPr>
        <w:footnoteReference w:id="9"/>
      </w:r>
    </w:p>
    <w:p w14:paraId="064ADCC4" w14:textId="3B437587" w:rsidR="001C03D0" w:rsidRPr="002061D9" w:rsidRDefault="001C03D0" w:rsidP="00D91BF9">
      <w:pPr>
        <w:pStyle w:val="Heading3"/>
      </w:pPr>
      <w:bookmarkStart w:id="64" w:name="_Ref532810519"/>
      <w:bookmarkStart w:id="65" w:name="_Toc60651211"/>
      <w:r w:rsidRPr="002061D9">
        <w:t>Financial Security by Cash (Wire Transfer)</w:t>
      </w:r>
      <w:bookmarkEnd w:id="64"/>
      <w:bookmarkEnd w:id="65"/>
      <w:r w:rsidRPr="002061D9">
        <w:t xml:space="preserve"> </w:t>
      </w:r>
    </w:p>
    <w:p w14:paraId="0103F7CA" w14:textId="524ABBD3" w:rsidR="001C03D0" w:rsidRPr="001B589E" w:rsidRDefault="0058132B">
      <w:pPr>
        <w:pStyle w:val="BodyText"/>
        <w:rPr>
          <w:rFonts w:cs="Arial"/>
        </w:rPr>
      </w:pPr>
      <w:r w:rsidRPr="00B94143">
        <w:rPr>
          <w:rFonts w:cs="Arial"/>
        </w:rPr>
        <w:t xml:space="preserve">All </w:t>
      </w:r>
      <w:r w:rsidR="00C41974">
        <w:rPr>
          <w:rFonts w:cs="Arial"/>
          <w:lang w:val="en-US"/>
        </w:rPr>
        <w:t>Potential</w:t>
      </w:r>
      <w:r w:rsidRPr="00B94143">
        <w:rPr>
          <w:rFonts w:cs="Arial"/>
        </w:rPr>
        <w:t xml:space="preserve"> </w:t>
      </w:r>
      <w:r w:rsidR="00C41974">
        <w:rPr>
          <w:rFonts w:cs="Arial"/>
          <w:lang w:val="en-US"/>
        </w:rPr>
        <w:t xml:space="preserve">Bidders </w:t>
      </w:r>
      <w:r w:rsidRPr="00B94143">
        <w:rPr>
          <w:rFonts w:cs="Arial"/>
        </w:rPr>
        <w:t xml:space="preserve">will </w:t>
      </w:r>
      <w:r w:rsidR="00B34F9E">
        <w:rPr>
          <w:rFonts w:cs="Arial"/>
          <w:lang w:val="en-US"/>
        </w:rPr>
        <w:t>receive an email with</w:t>
      </w:r>
      <w:r w:rsidRPr="00B94143">
        <w:rPr>
          <w:rFonts w:cs="Arial"/>
        </w:rPr>
        <w:t xml:space="preserve"> details for submitting cash by wire transfer</w:t>
      </w:r>
      <w:r w:rsidR="003B287F">
        <w:rPr>
          <w:lang w:val="en-US"/>
        </w:rPr>
        <w:t>,</w:t>
      </w:r>
      <w:r w:rsidR="00EC31EC" w:rsidRPr="001B589E">
        <w:t xml:space="preserve"> </w:t>
      </w:r>
      <w:r w:rsidR="00556C70" w:rsidRPr="001B589E">
        <w:t>includ</w:t>
      </w:r>
      <w:r w:rsidR="003B287F">
        <w:rPr>
          <w:lang w:val="en-US"/>
        </w:rPr>
        <w:t>ing</w:t>
      </w:r>
      <w:r w:rsidR="00CA6CDC" w:rsidRPr="001B589E">
        <w:t xml:space="preserve"> the </w:t>
      </w:r>
      <w:r w:rsidR="0092093D" w:rsidRPr="001B589E">
        <w:t>Receiving Bank</w:t>
      </w:r>
      <w:r w:rsidR="00B34F9E">
        <w:rPr>
          <w:lang w:val="en-US"/>
        </w:rPr>
        <w:t>’s</w:t>
      </w:r>
      <w:r w:rsidR="0092093D" w:rsidRPr="001B589E">
        <w:t xml:space="preserve"> address, </w:t>
      </w:r>
      <w:r w:rsidR="00CA6CDC" w:rsidRPr="001B589E">
        <w:t>Originating Bank Information, Beneficiary name and accoun</w:t>
      </w:r>
      <w:r w:rsidR="00530DB2" w:rsidRPr="001B589E">
        <w:t>t number</w:t>
      </w:r>
      <w:r w:rsidR="000421AC" w:rsidRPr="001B589E">
        <w:rPr>
          <w:lang w:val="en-US"/>
        </w:rPr>
        <w:t>,</w:t>
      </w:r>
      <w:r w:rsidR="00530DB2" w:rsidRPr="001B589E">
        <w:t xml:space="preserve"> and ABA routing number.</w:t>
      </w:r>
      <w:r w:rsidR="00530DB2" w:rsidRPr="001B589E" w:rsidDel="00530DB2">
        <w:t xml:space="preserve"> </w:t>
      </w:r>
      <w:r w:rsidR="001C03D0" w:rsidRPr="001B589E">
        <w:rPr>
          <w:rFonts w:cs="Arial"/>
        </w:rPr>
        <w:t xml:space="preserve">The Potential Bidder is responsible for obtaining confirmation from its financial institution that </w:t>
      </w:r>
      <w:r w:rsidR="00E650D7" w:rsidRPr="001B589E">
        <w:rPr>
          <w:rFonts w:cs="Arial"/>
        </w:rPr>
        <w:t>The Bank of New York Mellon</w:t>
      </w:r>
      <w:r w:rsidR="00E650D7" w:rsidRPr="001B589E" w:rsidDel="00201805">
        <w:rPr>
          <w:rFonts w:cs="Arial"/>
        </w:rPr>
        <w:t xml:space="preserve"> </w:t>
      </w:r>
      <w:r w:rsidR="001C03D0" w:rsidRPr="001B589E">
        <w:rPr>
          <w:rFonts w:cs="Arial"/>
        </w:rPr>
        <w:t>has received the financial security and deposited it in the proper account.</w:t>
      </w:r>
    </w:p>
    <w:p w14:paraId="47AA0A62" w14:textId="1808104C" w:rsidR="00CB44AC" w:rsidRPr="001B589E" w:rsidRDefault="00713C05" w:rsidP="00362C1F">
      <w:pPr>
        <w:pStyle w:val="BodyText1"/>
        <w:rPr>
          <w:rFonts w:cs="Arial"/>
          <w:lang w:val="en-US"/>
        </w:rPr>
      </w:pPr>
      <w:r w:rsidRPr="001B589E">
        <w:rPr>
          <w:lang w:val="en-US"/>
        </w:rPr>
        <w:t xml:space="preserve">Unused </w:t>
      </w:r>
      <w:r w:rsidR="001C03D0" w:rsidRPr="001B589E">
        <w:rPr>
          <w:rFonts w:cs="Arial"/>
        </w:rPr>
        <w:t xml:space="preserve">wire transfer balances will be returned via Automated Clearing House (ACH) credit </w:t>
      </w:r>
      <w:r w:rsidR="006413D9" w:rsidRPr="001B589E">
        <w:rPr>
          <w:lang w:val="en-US"/>
        </w:rPr>
        <w:t xml:space="preserve">in accordance with the </w:t>
      </w:r>
      <w:r w:rsidR="001569DE" w:rsidRPr="001B589E">
        <w:rPr>
          <w:lang w:val="en-US"/>
        </w:rPr>
        <w:t>Auction Schedule</w:t>
      </w:r>
      <w:r w:rsidR="001C03D0" w:rsidRPr="001B589E">
        <w:rPr>
          <w:rFonts w:cs="Arial"/>
        </w:rPr>
        <w:t>.</w:t>
      </w:r>
    </w:p>
    <w:p w14:paraId="1E0499CC" w14:textId="381CCC0E" w:rsidR="001C03D0" w:rsidRPr="001B589E" w:rsidRDefault="001C03D0" w:rsidP="001C03D0">
      <w:pPr>
        <w:pStyle w:val="BodyText"/>
        <w:rPr>
          <w:rFonts w:cs="Arial"/>
          <w:lang w:eastAsia="ar-SA"/>
        </w:rPr>
      </w:pPr>
      <w:r w:rsidRPr="001B589E">
        <w:rPr>
          <w:rFonts w:cs="Arial"/>
          <w:lang w:eastAsia="ar-SA"/>
        </w:rPr>
        <w:t xml:space="preserve">Each Potential Bidder should check with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financial institution to determine whether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account can receive an ACH credit. Accurate and complete ACH information is necessary to ensure the transaction is completed on a timely basis. If an ACH transaction fails, the </w:t>
      </w:r>
      <w:r w:rsidR="001569DE" w:rsidRPr="001B589E">
        <w:rPr>
          <w:rFonts w:cs="Arial"/>
          <w:lang w:eastAsia="ar-SA"/>
        </w:rPr>
        <w:t>Auction Manager</w:t>
      </w:r>
      <w:r w:rsidRPr="001B589E">
        <w:rPr>
          <w:rFonts w:cs="Arial"/>
          <w:lang w:eastAsia="ar-SA"/>
        </w:rPr>
        <w:t xml:space="preserve"> will contact the bidder t</w:t>
      </w:r>
      <w:r w:rsidR="006A6130" w:rsidRPr="001B589E">
        <w:rPr>
          <w:rFonts w:cs="Arial"/>
          <w:lang w:eastAsia="ar-SA"/>
        </w:rPr>
        <w:t>o resolve the issue</w:t>
      </w:r>
      <w:r w:rsidR="003B287F">
        <w:rPr>
          <w:rFonts w:cs="Arial"/>
          <w:lang w:val="en-US" w:eastAsia="ar-SA"/>
        </w:rPr>
        <w:t>, and resubmit the</w:t>
      </w:r>
      <w:r w:rsidR="006A6130" w:rsidRPr="001B589E">
        <w:rPr>
          <w:rFonts w:cs="Arial"/>
          <w:lang w:eastAsia="ar-SA"/>
        </w:rPr>
        <w:t xml:space="preserve"> </w:t>
      </w:r>
      <w:r w:rsidRPr="001B589E">
        <w:rPr>
          <w:rFonts w:cs="Arial"/>
          <w:lang w:eastAsia="ar-SA"/>
        </w:rPr>
        <w:t>ACH transaction</w:t>
      </w:r>
      <w:r w:rsidR="00383F6F" w:rsidRPr="001B589E">
        <w:rPr>
          <w:rFonts w:cs="Arial"/>
          <w:lang w:eastAsia="ar-SA"/>
        </w:rPr>
        <w:t xml:space="preserve"> no fewer than </w:t>
      </w:r>
      <w:r w:rsidR="00383F6F" w:rsidRPr="001B589E">
        <w:rPr>
          <w:rFonts w:cs="Arial"/>
          <w:lang w:val="en-US" w:eastAsia="ar-SA"/>
        </w:rPr>
        <w:t>ten</w:t>
      </w:r>
      <w:r w:rsidR="00383F6F" w:rsidRPr="001B589E">
        <w:rPr>
          <w:rFonts w:cs="Arial"/>
          <w:lang w:eastAsia="ar-SA"/>
        </w:rPr>
        <w:t xml:space="preserve"> (</w:t>
      </w:r>
      <w:r w:rsidR="00383F6F" w:rsidRPr="001B589E">
        <w:rPr>
          <w:rFonts w:cs="Arial"/>
          <w:lang w:val="en-US" w:eastAsia="ar-SA"/>
        </w:rPr>
        <w:t>10</w:t>
      </w:r>
      <w:r w:rsidRPr="001B589E">
        <w:rPr>
          <w:rFonts w:cs="Arial"/>
          <w:lang w:eastAsia="ar-SA"/>
        </w:rPr>
        <w:t xml:space="preserve">) business days after the first ACH transaction. </w:t>
      </w:r>
    </w:p>
    <w:p w14:paraId="318CDCE9" w14:textId="49358C3D" w:rsidR="001C03D0" w:rsidRPr="00B94143" w:rsidRDefault="001C03D0">
      <w:pPr>
        <w:pStyle w:val="Heading3"/>
        <w:tabs>
          <w:tab w:val="num" w:pos="720"/>
        </w:tabs>
      </w:pPr>
      <w:bookmarkStart w:id="66" w:name="_Ref532810529"/>
      <w:bookmarkStart w:id="67" w:name="_Toc60651212"/>
      <w:r w:rsidRPr="00B94143">
        <w:t>Financial Security by Cash (Certified Funds)</w:t>
      </w:r>
      <w:bookmarkEnd w:id="66"/>
      <w:bookmarkEnd w:id="67"/>
    </w:p>
    <w:p w14:paraId="04039A29" w14:textId="0BB11EC2" w:rsidR="001C03D0" w:rsidRPr="001B589E" w:rsidRDefault="001C03D0" w:rsidP="003F4E45">
      <w:pPr>
        <w:pStyle w:val="BodyText"/>
        <w:rPr>
          <w:lang w:val="en-US"/>
        </w:rPr>
      </w:pPr>
      <w:r w:rsidRPr="001B589E">
        <w:t>Certified funds in the form of a certified bank check or cashier’s check must be received by</w:t>
      </w:r>
      <w:r w:rsidR="00DE3356" w:rsidRPr="001B589E">
        <w:t xml:space="preserve"> the </w:t>
      </w:r>
      <w:r w:rsidR="001569DE" w:rsidRPr="001B589E">
        <w:t>Auction Manager</w:t>
      </w:r>
      <w:r w:rsidRPr="001B589E" w:rsidDel="00787C72">
        <w:t xml:space="preserve"> </w:t>
      </w:r>
      <w:r w:rsidR="00575A65" w:rsidRPr="001B589E">
        <w:rPr>
          <w:rFonts w:cs="Arial"/>
          <w:lang w:val="en-US"/>
        </w:rPr>
        <w:t xml:space="preserve">in accordance with the </w:t>
      </w:r>
      <w:r w:rsidR="00B34299" w:rsidRPr="001B589E">
        <w:rPr>
          <w:rFonts w:cs="Arial"/>
          <w:lang w:val="en-US"/>
        </w:rPr>
        <w:t>Financial Security Deadline</w:t>
      </w:r>
      <w:r w:rsidR="00A53C25" w:rsidRPr="001B589E">
        <w:rPr>
          <w:rFonts w:cs="Arial"/>
          <w:lang w:val="en-US"/>
        </w:rPr>
        <w:t xml:space="preserve"> </w:t>
      </w:r>
      <w:r w:rsidRPr="001B589E" w:rsidDel="00787C72">
        <w:t>at the following address</w:t>
      </w:r>
      <w:r w:rsidRPr="001B589E">
        <w:t>:</w:t>
      </w:r>
    </w:p>
    <w:p w14:paraId="193DBD43" w14:textId="24F5A01E" w:rsidR="00AA7FE6" w:rsidRPr="001B589E" w:rsidRDefault="00AA7FE6" w:rsidP="00AA7FE6">
      <w:pPr>
        <w:ind w:firstLine="720"/>
        <w:rPr>
          <w:rFonts w:cs="Arial"/>
          <w:lang w:eastAsia="ar-SA"/>
        </w:rPr>
      </w:pPr>
      <w:r w:rsidRPr="001B589E">
        <w:rPr>
          <w:rFonts w:cs="Arial"/>
          <w:lang w:eastAsia="ar-SA"/>
        </w:rPr>
        <w:t>RGGI CO</w:t>
      </w:r>
      <w:r w:rsidRPr="001B589E">
        <w:rPr>
          <w:rFonts w:cs="Arial"/>
          <w:vertAlign w:val="subscript"/>
          <w:lang w:eastAsia="ar-SA"/>
        </w:rPr>
        <w:t>2</w:t>
      </w:r>
      <w:r w:rsidRPr="001B589E">
        <w:rPr>
          <w:rFonts w:cs="Arial"/>
          <w:lang w:eastAsia="ar-SA"/>
        </w:rPr>
        <w:t xml:space="preserve"> Budget Trading Programs </w:t>
      </w:r>
      <w:r w:rsidR="001569DE" w:rsidRPr="001B589E">
        <w:rPr>
          <w:rFonts w:cs="Arial"/>
          <w:lang w:eastAsia="ar-SA"/>
        </w:rPr>
        <w:t>Auction Manager</w:t>
      </w:r>
    </w:p>
    <w:p w14:paraId="709266D0" w14:textId="0F01BD5F" w:rsidR="00AA7FE6" w:rsidRPr="001B589E" w:rsidRDefault="00AA7FE6" w:rsidP="00AA7FE6">
      <w:pPr>
        <w:ind w:left="720"/>
        <w:rPr>
          <w:rFonts w:cs="Arial"/>
          <w:lang w:eastAsia="ar-SA"/>
        </w:rPr>
      </w:pPr>
      <w:r w:rsidRPr="001B589E">
        <w:rPr>
          <w:rFonts w:cs="Arial"/>
          <w:lang w:eastAsia="ar-SA"/>
        </w:rPr>
        <w:t xml:space="preserve">c/o </w:t>
      </w:r>
      <w:r w:rsidR="004079BF" w:rsidRPr="001B589E">
        <w:rPr>
          <w:rFonts w:cs="Arial"/>
          <w:lang w:eastAsia="ar-SA"/>
        </w:rPr>
        <w:t>Ene</w:t>
      </w:r>
      <w:r w:rsidR="00F82B65" w:rsidRPr="001B589E">
        <w:rPr>
          <w:rFonts w:cs="Arial"/>
          <w:lang w:eastAsia="ar-SA"/>
        </w:rPr>
        <w:t>l X</w:t>
      </w:r>
      <w:r w:rsidR="00C545EA" w:rsidRPr="001B589E">
        <w:rPr>
          <w:rFonts w:cs="Arial"/>
          <w:lang w:eastAsia="ar-SA"/>
        </w:rPr>
        <w:t xml:space="preserve"> North America</w:t>
      </w:r>
      <w:r w:rsidR="00F53909" w:rsidRPr="001B589E">
        <w:rPr>
          <w:rFonts w:cs="Arial"/>
          <w:lang w:eastAsia="ar-SA"/>
        </w:rPr>
        <w:t>, Inc.</w:t>
      </w:r>
    </w:p>
    <w:p w14:paraId="0C5E31A5" w14:textId="77777777" w:rsidR="00C545EA" w:rsidRPr="001B589E" w:rsidRDefault="00C545EA" w:rsidP="00C545EA">
      <w:pPr>
        <w:ind w:left="720"/>
        <w:rPr>
          <w:rFonts w:cs="Arial"/>
          <w:lang w:eastAsia="ar-SA"/>
        </w:rPr>
      </w:pPr>
      <w:r w:rsidRPr="001B589E">
        <w:rPr>
          <w:rFonts w:cs="Arial"/>
          <w:lang w:eastAsia="ar-SA"/>
        </w:rPr>
        <w:t>One Marina Park Drive, Suite 400</w:t>
      </w:r>
    </w:p>
    <w:p w14:paraId="199E9420" w14:textId="6875AFDC" w:rsidR="00AA7FE6" w:rsidRPr="001B589E" w:rsidRDefault="00C545EA" w:rsidP="00AA7FE6">
      <w:pPr>
        <w:ind w:left="720"/>
        <w:rPr>
          <w:rFonts w:cs="Arial"/>
          <w:lang w:eastAsia="ar-SA"/>
        </w:rPr>
      </w:pPr>
      <w:r w:rsidRPr="001B589E">
        <w:rPr>
          <w:rFonts w:cs="Arial"/>
          <w:lang w:eastAsia="ar-SA"/>
        </w:rPr>
        <w:t>Boston, MA 02210</w:t>
      </w:r>
    </w:p>
    <w:p w14:paraId="73A5456C" w14:textId="5B27B3B6" w:rsidR="00AA7FE6" w:rsidRPr="001B589E" w:rsidRDefault="00AA7FE6" w:rsidP="003F4E45">
      <w:pPr>
        <w:pStyle w:val="BodyText"/>
        <w:ind w:left="720"/>
        <w:rPr>
          <w:lang w:eastAsia="ar-SA"/>
        </w:rPr>
      </w:pPr>
      <w:r w:rsidRPr="001B589E">
        <w:rPr>
          <w:lang w:eastAsia="ar-SA"/>
        </w:rPr>
        <w:t xml:space="preserve">Phone: </w:t>
      </w:r>
      <w:r w:rsidR="009C5929" w:rsidRPr="001B589E">
        <w:rPr>
          <w:lang w:val="en-US" w:eastAsia="ar-SA"/>
        </w:rPr>
        <w:t>703.795.8927</w:t>
      </w:r>
    </w:p>
    <w:p w14:paraId="2C506967" w14:textId="23D29312" w:rsidR="00C724DD" w:rsidRPr="001B589E" w:rsidRDefault="001C03D0">
      <w:pPr>
        <w:pStyle w:val="BodyText"/>
      </w:pPr>
      <w:r w:rsidRPr="001B589E">
        <w:t xml:space="preserve">All checks </w:t>
      </w:r>
      <w:r w:rsidR="00CE2AC7" w:rsidRPr="001B589E">
        <w:t>must be made out to “Regional Greenhouse Gas Initiative, Inc. As Agent”</w:t>
      </w:r>
      <w:r w:rsidR="000C72E0" w:rsidRPr="001B589E">
        <w:t xml:space="preserve"> and </w:t>
      </w:r>
      <w:r w:rsidRPr="001B589E">
        <w:t>will be deposited into RGGI, Inc.’s account at</w:t>
      </w:r>
      <w:r w:rsidR="009C4C17" w:rsidRPr="001B589E">
        <w:t xml:space="preserve"> </w:t>
      </w:r>
      <w:r w:rsidR="00581EA7" w:rsidRPr="001B589E">
        <w:rPr>
          <w:rFonts w:cs="Arial"/>
        </w:rPr>
        <w:t>The Bank of New York Mellon</w:t>
      </w:r>
      <w:r w:rsidRPr="001B589E">
        <w:t>. The financial security will be credited at the time the check clears.</w:t>
      </w:r>
      <w:r w:rsidR="0000288B" w:rsidRPr="001B589E">
        <w:t xml:space="preserve"> </w:t>
      </w:r>
    </w:p>
    <w:p w14:paraId="26652A1C" w14:textId="43CD0B07" w:rsidR="001C03D0" w:rsidRPr="001B589E" w:rsidRDefault="00C724DD">
      <w:pPr>
        <w:pStyle w:val="BodyText"/>
      </w:pPr>
      <w:r w:rsidRPr="001B589E">
        <w:rPr>
          <w:rFonts w:cs="Arial"/>
          <w:lang w:eastAsia="ar-SA"/>
        </w:rPr>
        <w:t xml:space="preserve">Each Potential Bidder submitting cash by </w:t>
      </w:r>
      <w:r w:rsidRPr="001B589E">
        <w:rPr>
          <w:rFonts w:cs="Arial"/>
        </w:rPr>
        <w:t xml:space="preserve">certified bank check or cashier’s check </w:t>
      </w:r>
      <w:r w:rsidRPr="001B589E">
        <w:rPr>
          <w:rFonts w:cs="Arial"/>
          <w:lang w:eastAsia="ar-SA"/>
        </w:rPr>
        <w:t xml:space="preserve">must </w:t>
      </w:r>
      <w:r w:rsidR="00362C1F" w:rsidRPr="001B589E">
        <w:rPr>
          <w:rFonts w:cs="Arial"/>
          <w:lang w:val="en-US"/>
        </w:rPr>
        <w:t xml:space="preserve">provide information regarding </w:t>
      </w:r>
      <w:r w:rsidR="00865BE1">
        <w:rPr>
          <w:rFonts w:cs="Arial"/>
          <w:lang w:val="en-US"/>
        </w:rPr>
        <w:t>its</w:t>
      </w:r>
      <w:r w:rsidR="00865BE1" w:rsidRPr="001B589E">
        <w:rPr>
          <w:rFonts w:cs="Arial"/>
          <w:lang w:val="en-US"/>
        </w:rPr>
        <w:t xml:space="preserve"> </w:t>
      </w:r>
      <w:r w:rsidR="00362C1F" w:rsidRPr="001B589E">
        <w:rPr>
          <w:rFonts w:cs="Arial"/>
          <w:lang w:val="en-US"/>
        </w:rPr>
        <w:t xml:space="preserve">financial security through the </w:t>
      </w:r>
      <w:r w:rsidR="004B1083" w:rsidRPr="001B589E">
        <w:rPr>
          <w:rFonts w:cs="Arial"/>
          <w:lang w:val="en-US"/>
        </w:rPr>
        <w:t>RGGI Portal</w:t>
      </w:r>
      <w:r w:rsidR="00362C1F" w:rsidRPr="001B589E">
        <w:rPr>
          <w:rFonts w:cs="Arial"/>
          <w:lang w:val="en-US" w:eastAsia="ar-SA"/>
        </w:rPr>
        <w:t xml:space="preserve">. </w:t>
      </w:r>
      <w:r w:rsidR="00362C1F" w:rsidRPr="001B589E">
        <w:rPr>
          <w:rStyle w:val="Hyperlink"/>
          <w:color w:val="auto"/>
          <w:u w:val="none"/>
          <w:lang w:val="en-US"/>
        </w:rPr>
        <w:t xml:space="preserve">Please refer to the </w:t>
      </w:r>
      <w:r w:rsidR="004B1083" w:rsidRPr="001B589E">
        <w:rPr>
          <w:lang w:val="en-US"/>
        </w:rPr>
        <w:t>RGGI Portal</w:t>
      </w:r>
      <w:r w:rsidR="00362C1F" w:rsidRPr="001B589E">
        <w:rPr>
          <w:lang w:val="en-US"/>
        </w:rPr>
        <w:t xml:space="preserve"> – Training and Support </w:t>
      </w:r>
      <w:r w:rsidR="007B502A" w:rsidRPr="001B589E">
        <w:rPr>
          <w:lang w:val="en-US"/>
        </w:rPr>
        <w:t xml:space="preserve">Tutorial </w:t>
      </w:r>
      <w:r w:rsidR="00362C1F" w:rsidRPr="001B589E">
        <w:rPr>
          <w:lang w:val="en-US"/>
        </w:rPr>
        <w:t>for information on how to submit the financial security information.</w:t>
      </w:r>
      <w:r w:rsidRPr="001B589E">
        <w:rPr>
          <w:rFonts w:cs="Arial"/>
          <w:lang w:val="en-US" w:eastAsia="ar-SA"/>
        </w:rPr>
        <w:t xml:space="preserve"> </w:t>
      </w:r>
      <w:r w:rsidRPr="001B589E">
        <w:rPr>
          <w:rFonts w:cs="Arial"/>
          <w:lang w:val="en-US"/>
        </w:rPr>
        <w:t xml:space="preserve">This </w:t>
      </w:r>
      <w:r w:rsidRPr="001B589E">
        <w:rPr>
          <w:lang w:val="en-US" w:eastAsia="ar-SA"/>
        </w:rPr>
        <w:t xml:space="preserve">information must be submitted </w:t>
      </w:r>
      <w:r w:rsidR="00382C0D" w:rsidRPr="001B589E">
        <w:rPr>
          <w:lang w:eastAsia="ar-SA"/>
        </w:rPr>
        <w:t>on or before the day</w:t>
      </w:r>
      <w:r w:rsidR="001C03D0" w:rsidRPr="001B589E">
        <w:rPr>
          <w:lang w:eastAsia="ar-SA"/>
        </w:rPr>
        <w:t xml:space="preserve"> the certified bank check or cashier’s check is mailed to </w:t>
      </w:r>
      <w:r w:rsidRPr="001B589E">
        <w:rPr>
          <w:lang w:val="en-US" w:eastAsia="ar-SA"/>
        </w:rPr>
        <w:t xml:space="preserve">the </w:t>
      </w:r>
      <w:r w:rsidR="001569DE" w:rsidRPr="001B589E">
        <w:rPr>
          <w:lang w:val="en-US" w:eastAsia="ar-SA"/>
        </w:rPr>
        <w:t>Auction Manager</w:t>
      </w:r>
      <w:r w:rsidR="001C03D0" w:rsidRPr="001B589E">
        <w:rPr>
          <w:lang w:eastAsia="ar-SA"/>
        </w:rPr>
        <w:t xml:space="preserve"> </w:t>
      </w:r>
      <w:r w:rsidR="00CC7632" w:rsidRPr="001B589E">
        <w:rPr>
          <w:lang w:eastAsia="ar-SA"/>
        </w:rPr>
        <w:t xml:space="preserve">and no later than 5:00 PM </w:t>
      </w:r>
      <w:r w:rsidR="002B6079" w:rsidRPr="001B589E">
        <w:rPr>
          <w:lang w:eastAsia="ar-SA"/>
        </w:rPr>
        <w:t xml:space="preserve">ET </w:t>
      </w:r>
      <w:r w:rsidR="00456037" w:rsidRPr="001B589E">
        <w:rPr>
          <w:lang w:eastAsia="ar-SA"/>
        </w:rPr>
        <w:t xml:space="preserve">on </w:t>
      </w:r>
      <w:r w:rsidR="007146C7" w:rsidRPr="001B589E">
        <w:rPr>
          <w:rFonts w:cs="Arial"/>
          <w:lang w:val="en-US"/>
        </w:rPr>
        <w:t xml:space="preserve">the Financial Security Deadline </w:t>
      </w:r>
      <w:r w:rsidR="001C03D0" w:rsidRPr="001B589E">
        <w:rPr>
          <w:lang w:eastAsia="ar-SA"/>
        </w:rPr>
        <w:t xml:space="preserve">to ensure that </w:t>
      </w:r>
      <w:r w:rsidR="001C03D0" w:rsidRPr="001B589E">
        <w:rPr>
          <w:rFonts w:cs="Arial"/>
          <w:lang w:eastAsia="ar-SA"/>
        </w:rPr>
        <w:t>the financial security is credited to the appropriate Potential Bidder</w:t>
      </w:r>
      <w:r w:rsidR="00BA0B79">
        <w:rPr>
          <w:lang w:val="en-US"/>
        </w:rPr>
        <w:t>.</w:t>
      </w:r>
      <w:r w:rsidR="00BA0B79" w:rsidRPr="001B589E">
        <w:t xml:space="preserve"> </w:t>
      </w:r>
    </w:p>
    <w:p w14:paraId="47FC9661" w14:textId="09F9A6EC" w:rsidR="001C03D0" w:rsidRPr="001B589E" w:rsidRDefault="00325943">
      <w:pPr>
        <w:pStyle w:val="BodyText"/>
        <w:rPr>
          <w:rFonts w:cs="Arial"/>
        </w:rPr>
      </w:pPr>
      <w:r w:rsidRPr="001B589E">
        <w:rPr>
          <w:rFonts w:cs="Arial"/>
        </w:rPr>
        <w:lastRenderedPageBreak/>
        <w:t xml:space="preserve">Unused </w:t>
      </w:r>
      <w:r w:rsidR="001C03D0" w:rsidRPr="001B589E">
        <w:rPr>
          <w:rFonts w:cs="Arial"/>
        </w:rPr>
        <w:t xml:space="preserve">cash balances will be returned via ACH credit </w:t>
      </w:r>
      <w:r w:rsidR="00575A65" w:rsidRPr="001B589E">
        <w:rPr>
          <w:lang w:val="en-US"/>
        </w:rPr>
        <w:t xml:space="preserve">in accordance with the </w:t>
      </w:r>
      <w:r w:rsidR="001569DE" w:rsidRPr="001B589E">
        <w:rPr>
          <w:lang w:val="en-US"/>
        </w:rPr>
        <w:t>Auction Schedule</w:t>
      </w:r>
      <w:r w:rsidR="001C03D0" w:rsidRPr="001B589E">
        <w:rPr>
          <w:rFonts w:cs="Arial"/>
        </w:rPr>
        <w:t xml:space="preserve">. </w:t>
      </w:r>
    </w:p>
    <w:p w14:paraId="4021D1F1" w14:textId="2C2CF27F" w:rsidR="00CF273D" w:rsidRPr="001B589E" w:rsidRDefault="00782B45">
      <w:pPr>
        <w:pStyle w:val="BodyText"/>
      </w:pPr>
      <w:r w:rsidRPr="001B589E">
        <w:t xml:space="preserve">The </w:t>
      </w:r>
      <w:r w:rsidR="001569DE" w:rsidRPr="001B589E">
        <w:t>Auction Manager</w:t>
      </w:r>
      <w:r w:rsidRPr="001B589E">
        <w:t xml:space="preserve"> may request that a newly qualified </w:t>
      </w:r>
      <w:r w:rsidR="00FF60AE" w:rsidRPr="001B589E">
        <w:t xml:space="preserve">potential </w:t>
      </w:r>
      <w:r w:rsidRPr="001B589E">
        <w:t xml:space="preserve">bidder submit </w:t>
      </w:r>
      <w:r w:rsidR="006C45A1">
        <w:rPr>
          <w:lang w:val="en-US"/>
        </w:rPr>
        <w:t>its</w:t>
      </w:r>
      <w:r w:rsidR="006C45A1" w:rsidRPr="001B589E">
        <w:t xml:space="preserve"> </w:t>
      </w:r>
      <w:r w:rsidR="00362C1F" w:rsidRPr="001B589E">
        <w:rPr>
          <w:lang w:val="en-US"/>
        </w:rPr>
        <w:t xml:space="preserve">bank account </w:t>
      </w:r>
      <w:r w:rsidR="00BA0B79">
        <w:rPr>
          <w:lang w:val="en-US"/>
        </w:rPr>
        <w:t xml:space="preserve">number </w:t>
      </w:r>
      <w:r w:rsidR="00362C1F" w:rsidRPr="001B589E">
        <w:rPr>
          <w:lang w:val="en-US"/>
        </w:rPr>
        <w:t xml:space="preserve">and ABA routing number </w:t>
      </w:r>
      <w:r w:rsidR="0031319D" w:rsidRPr="001B589E">
        <w:rPr>
          <w:lang w:val="en-US"/>
        </w:rPr>
        <w:t xml:space="preserve">through the </w:t>
      </w:r>
      <w:r w:rsidR="004B1083" w:rsidRPr="001B589E">
        <w:rPr>
          <w:lang w:val="en-US"/>
        </w:rPr>
        <w:t>RGGI Portal</w:t>
      </w:r>
      <w:r w:rsidR="00362C1F" w:rsidRPr="001B589E">
        <w:rPr>
          <w:lang w:val="en-US"/>
        </w:rPr>
        <w:t xml:space="preserve"> </w:t>
      </w:r>
      <w:r w:rsidRPr="001B589E">
        <w:t>prior</w:t>
      </w:r>
      <w:r w:rsidR="006A4BB3" w:rsidRPr="001B589E">
        <w:t xml:space="preserve"> to </w:t>
      </w:r>
      <w:r w:rsidR="00575A65" w:rsidRPr="001B589E">
        <w:rPr>
          <w:rFonts w:cs="Arial"/>
          <w:lang w:val="en-US"/>
        </w:rPr>
        <w:t>the Financial Security Deadline</w:t>
      </w:r>
      <w:r w:rsidR="00735EEC" w:rsidRPr="001B589E">
        <w:t xml:space="preserve">. </w:t>
      </w:r>
      <w:r w:rsidR="00A0301C" w:rsidRPr="001B589E">
        <w:t xml:space="preserve">Any such request will be </w:t>
      </w:r>
      <w:r w:rsidR="00575A65" w:rsidRPr="001B589E">
        <w:rPr>
          <w:lang w:val="en-US"/>
        </w:rPr>
        <w:t>communicated to the Applicant via email</w:t>
      </w:r>
      <w:r w:rsidR="00A0301C" w:rsidRPr="001B589E">
        <w:t>.</w:t>
      </w:r>
    </w:p>
    <w:p w14:paraId="6C7FE80F" w14:textId="1AAE63B0" w:rsidR="001C03D0" w:rsidRPr="001B589E" w:rsidRDefault="001C03D0">
      <w:pPr>
        <w:pStyle w:val="BodyText"/>
      </w:pPr>
      <w:r w:rsidRPr="001B589E">
        <w:rPr>
          <w:rFonts w:cs="Arial"/>
          <w:lang w:eastAsia="ar-SA"/>
        </w:rPr>
        <w:t xml:space="preserve">Each Potential Bidder should check with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financial institution to determine whether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account can receive an ACH credit. Accurate and complete ACH information is necessary to ensure the transaction is completed on a timely basis. If an ACH transaction fails, the </w:t>
      </w:r>
      <w:r w:rsidR="001569DE" w:rsidRPr="001B589E">
        <w:rPr>
          <w:rFonts w:cs="Arial"/>
          <w:lang w:eastAsia="ar-SA"/>
        </w:rPr>
        <w:t>Auction Manager</w:t>
      </w:r>
      <w:r w:rsidRPr="001B589E">
        <w:rPr>
          <w:rFonts w:cs="Arial"/>
          <w:lang w:eastAsia="ar-SA"/>
        </w:rPr>
        <w:t xml:space="preserve"> will contact the bidde</w:t>
      </w:r>
      <w:r w:rsidR="00DE3356" w:rsidRPr="001B589E">
        <w:rPr>
          <w:rFonts w:cs="Arial"/>
          <w:lang w:eastAsia="ar-SA"/>
        </w:rPr>
        <w:t xml:space="preserve">r to resolve the issue. </w:t>
      </w:r>
    </w:p>
    <w:p w14:paraId="01F67BAB" w14:textId="05168065" w:rsidR="001C03D0" w:rsidRPr="00B94143" w:rsidRDefault="001C03D0">
      <w:pPr>
        <w:pStyle w:val="Heading3"/>
        <w:tabs>
          <w:tab w:val="num" w:pos="720"/>
        </w:tabs>
        <w:rPr>
          <w:rFonts w:cs="Arial"/>
        </w:rPr>
      </w:pPr>
      <w:bookmarkStart w:id="68" w:name="_Ref532810479"/>
      <w:bookmarkStart w:id="69" w:name="_Ref532810539"/>
      <w:bookmarkStart w:id="70" w:name="_Toc60651213"/>
      <w:r w:rsidRPr="00B94143">
        <w:rPr>
          <w:rFonts w:cs="Arial"/>
        </w:rPr>
        <w:t>Financial Security by Irrevocable Letter of Credit</w:t>
      </w:r>
      <w:bookmarkEnd w:id="68"/>
      <w:bookmarkEnd w:id="69"/>
      <w:bookmarkEnd w:id="70"/>
    </w:p>
    <w:p w14:paraId="50179D7D" w14:textId="54EC1AB2" w:rsidR="002F48DA" w:rsidRDefault="00BA0B79" w:rsidP="002F48DA">
      <w:pPr>
        <w:pStyle w:val="BodyText"/>
        <w:rPr>
          <w:rFonts w:cs="Arial"/>
          <w:lang w:val="en-US"/>
        </w:rPr>
      </w:pPr>
      <w:r>
        <w:rPr>
          <w:rFonts w:cs="Arial"/>
          <w:lang w:val="en-US"/>
        </w:rPr>
        <w:t>An</w:t>
      </w:r>
      <w:r w:rsidRPr="00B94143">
        <w:rPr>
          <w:rFonts w:cs="Arial"/>
        </w:rPr>
        <w:t xml:space="preserve"> </w:t>
      </w:r>
      <w:r w:rsidR="00691BC6" w:rsidRPr="00B94143">
        <w:rPr>
          <w:rFonts w:cs="Arial"/>
        </w:rPr>
        <w:t xml:space="preserve">executable </w:t>
      </w:r>
      <w:r w:rsidR="001C03D0" w:rsidRPr="00B94143">
        <w:rPr>
          <w:rFonts w:cs="Arial"/>
        </w:rPr>
        <w:t>ILOC</w:t>
      </w:r>
      <w:r w:rsidR="00691BC6" w:rsidRPr="00B94143">
        <w:rPr>
          <w:rFonts w:cs="Arial"/>
        </w:rPr>
        <w:t xml:space="preserve">, issued by the </w:t>
      </w:r>
      <w:r>
        <w:rPr>
          <w:rFonts w:cs="Arial"/>
          <w:lang w:val="en-US"/>
        </w:rPr>
        <w:t xml:space="preserve">Potential Bidder’s </w:t>
      </w:r>
      <w:r w:rsidR="00691BC6" w:rsidRPr="00B94143">
        <w:rPr>
          <w:rFonts w:cs="Arial"/>
        </w:rPr>
        <w:t>financial institution,</w:t>
      </w:r>
      <w:r w:rsidR="001C03D0" w:rsidRPr="00B94143">
        <w:rPr>
          <w:rFonts w:cs="Arial"/>
        </w:rPr>
        <w:t xml:space="preserve"> must be received by the </w:t>
      </w:r>
      <w:r w:rsidR="001569DE" w:rsidRPr="001B589E">
        <w:rPr>
          <w:rFonts w:cs="Arial"/>
        </w:rPr>
        <w:t>Auction Manager</w:t>
      </w:r>
      <w:r w:rsidR="001C03D0" w:rsidRPr="001B589E">
        <w:rPr>
          <w:rFonts w:cs="Arial"/>
        </w:rPr>
        <w:t xml:space="preserve"> </w:t>
      </w:r>
      <w:r w:rsidR="0058132B" w:rsidRPr="001B589E">
        <w:rPr>
          <w:rFonts w:cs="Arial"/>
          <w:lang w:val="en-US"/>
        </w:rPr>
        <w:t xml:space="preserve">in accordance with the </w:t>
      </w:r>
      <w:r w:rsidR="001569DE" w:rsidRPr="001B589E">
        <w:rPr>
          <w:rFonts w:cs="Arial"/>
          <w:lang w:val="en-US"/>
        </w:rPr>
        <w:t>Auction Schedule</w:t>
      </w:r>
      <w:r w:rsidR="002F48DA">
        <w:rPr>
          <w:rFonts w:cs="Arial"/>
          <w:lang w:val="en-US"/>
        </w:rPr>
        <w:t xml:space="preserve">. The financial institution </w:t>
      </w:r>
      <w:r w:rsidR="002F48DA" w:rsidRPr="00F802A0">
        <w:rPr>
          <w:rFonts w:cs="Arial"/>
          <w:lang w:val="en-US"/>
        </w:rPr>
        <w:t xml:space="preserve">must submit it </w:t>
      </w:r>
      <w:r w:rsidR="002F48DA">
        <w:rPr>
          <w:rFonts w:cs="Arial"/>
          <w:lang w:val="en-US"/>
        </w:rPr>
        <w:t xml:space="preserve">either (1) </w:t>
      </w:r>
      <w:r w:rsidR="002F48DA" w:rsidRPr="00F802A0">
        <w:rPr>
          <w:rFonts w:cs="Arial"/>
          <w:lang w:val="en-US"/>
        </w:rPr>
        <w:t xml:space="preserve">electronically </w:t>
      </w:r>
      <w:r>
        <w:rPr>
          <w:rFonts w:cs="Arial"/>
          <w:lang w:val="en-US"/>
        </w:rPr>
        <w:t xml:space="preserve">as a </w:t>
      </w:r>
      <w:r w:rsidR="002F48DA" w:rsidRPr="00F802A0">
        <w:rPr>
          <w:rFonts w:cs="Arial"/>
          <w:lang w:val="en-US"/>
        </w:rPr>
        <w:t xml:space="preserve">PDF, which is the preferred delivery </w:t>
      </w:r>
      <w:r w:rsidR="002F48DA">
        <w:rPr>
          <w:rFonts w:cs="Arial"/>
          <w:lang w:val="en-US"/>
        </w:rPr>
        <w:t>format</w:t>
      </w:r>
      <w:r w:rsidR="002F48DA" w:rsidRPr="00F802A0">
        <w:rPr>
          <w:rFonts w:cs="Arial"/>
          <w:lang w:val="en-US"/>
        </w:rPr>
        <w:t xml:space="preserve">, or </w:t>
      </w:r>
      <w:r w:rsidR="002F48DA">
        <w:rPr>
          <w:rFonts w:cs="Arial"/>
          <w:lang w:val="en-US"/>
        </w:rPr>
        <w:t xml:space="preserve">(2) </w:t>
      </w:r>
      <w:r w:rsidR="002F48DA" w:rsidRPr="00F802A0">
        <w:rPr>
          <w:rFonts w:cs="Arial"/>
          <w:lang w:val="en-US"/>
        </w:rPr>
        <w:t xml:space="preserve">in hardcopy. </w:t>
      </w:r>
    </w:p>
    <w:p w14:paraId="3501AE49" w14:textId="4DF56169" w:rsidR="002F48DA" w:rsidRPr="00F802A0" w:rsidRDefault="002F48DA" w:rsidP="002F48DA">
      <w:pPr>
        <w:pStyle w:val="BodyText"/>
        <w:rPr>
          <w:rFonts w:cs="Arial"/>
          <w:lang w:val="en-US"/>
        </w:rPr>
      </w:pPr>
      <w:r w:rsidRPr="00F802A0">
        <w:rPr>
          <w:rFonts w:cs="Arial"/>
          <w:lang w:val="en-US"/>
        </w:rPr>
        <w:t xml:space="preserve">If selected, </w:t>
      </w:r>
      <w:r w:rsidRPr="009563BD">
        <w:rPr>
          <w:rFonts w:cs="Arial"/>
          <w:szCs w:val="22"/>
          <w:lang w:eastAsia="ar-SA"/>
        </w:rPr>
        <w:t xml:space="preserve">electronic </w:t>
      </w:r>
      <w:r>
        <w:rPr>
          <w:rFonts w:cs="Arial"/>
          <w:szCs w:val="22"/>
          <w:lang w:val="en-US" w:eastAsia="ar-SA"/>
        </w:rPr>
        <w:t>format</w:t>
      </w:r>
      <w:r w:rsidRPr="009563BD">
        <w:rPr>
          <w:rFonts w:cs="Arial"/>
          <w:szCs w:val="22"/>
          <w:lang w:eastAsia="ar-SA"/>
        </w:rPr>
        <w:t xml:space="preserve"> of </w:t>
      </w:r>
      <w:r>
        <w:rPr>
          <w:rFonts w:cs="Arial"/>
          <w:szCs w:val="22"/>
          <w:lang w:val="en-US" w:eastAsia="ar-SA"/>
        </w:rPr>
        <w:t xml:space="preserve">an ILOC </w:t>
      </w:r>
      <w:r w:rsidRPr="009563BD">
        <w:rPr>
          <w:rFonts w:cs="Arial"/>
          <w:szCs w:val="22"/>
          <w:lang w:eastAsia="ar-SA"/>
        </w:rPr>
        <w:t xml:space="preserve">shall serve as the operative instrument and will not </w:t>
      </w:r>
      <w:r w:rsidR="00D43CB9">
        <w:rPr>
          <w:rFonts w:cs="Arial"/>
          <w:szCs w:val="22"/>
          <w:lang w:val="en-US" w:eastAsia="ar-SA"/>
        </w:rPr>
        <w:t xml:space="preserve">need to </w:t>
      </w:r>
      <w:r w:rsidRPr="009563BD">
        <w:rPr>
          <w:rFonts w:cs="Arial"/>
          <w:szCs w:val="22"/>
          <w:lang w:eastAsia="ar-SA"/>
        </w:rPr>
        <w:t>be followed by a hard copy.</w:t>
      </w:r>
      <w:r>
        <w:rPr>
          <w:rFonts w:cs="Arial"/>
          <w:szCs w:val="22"/>
          <w:lang w:val="en-US" w:eastAsia="ar-SA"/>
        </w:rPr>
        <w:t xml:space="preserve"> </w:t>
      </w:r>
      <w:r>
        <w:rPr>
          <w:rFonts w:cs="Arial"/>
          <w:lang w:val="en-US"/>
        </w:rPr>
        <w:t xml:space="preserve">A </w:t>
      </w:r>
      <w:r w:rsidR="00D4550A">
        <w:rPr>
          <w:rFonts w:cs="Arial"/>
          <w:lang w:val="en-US"/>
        </w:rPr>
        <w:t xml:space="preserve">color </w:t>
      </w:r>
      <w:r>
        <w:rPr>
          <w:rFonts w:cs="Arial"/>
          <w:lang w:val="en-US"/>
        </w:rPr>
        <w:t xml:space="preserve">PDF of the </w:t>
      </w:r>
      <w:r w:rsidR="00C04815">
        <w:rPr>
          <w:rFonts w:cs="Arial"/>
          <w:lang w:val="en-US"/>
        </w:rPr>
        <w:t>ILOC</w:t>
      </w:r>
      <w:r w:rsidRPr="00F802A0">
        <w:rPr>
          <w:rFonts w:cs="Arial"/>
          <w:lang w:val="en-US"/>
        </w:rPr>
        <w:t xml:space="preserve"> must be sent to:</w:t>
      </w:r>
    </w:p>
    <w:p w14:paraId="1C87F340" w14:textId="77777777" w:rsidR="002F48DA" w:rsidRPr="00F802A0" w:rsidRDefault="002F48DA" w:rsidP="002F48DA">
      <w:pPr>
        <w:pStyle w:val="BodyText"/>
        <w:spacing w:after="0"/>
        <w:ind w:left="720"/>
        <w:rPr>
          <w:rFonts w:cs="Arial"/>
          <w:lang w:val="en-US"/>
        </w:rPr>
      </w:pPr>
      <w:r w:rsidRPr="00F802A0">
        <w:rPr>
          <w:rFonts w:cs="Arial"/>
          <w:lang w:val="en-US"/>
        </w:rPr>
        <w:t>RGGI CO</w:t>
      </w:r>
      <w:r w:rsidRPr="00230A54">
        <w:rPr>
          <w:rFonts w:cs="Arial"/>
          <w:vertAlign w:val="subscript"/>
          <w:lang w:val="en-US"/>
        </w:rPr>
        <w:t>2</w:t>
      </w:r>
      <w:r w:rsidRPr="00F802A0">
        <w:rPr>
          <w:rFonts w:cs="Arial"/>
          <w:lang w:val="en-US"/>
        </w:rPr>
        <w:t xml:space="preserve"> Budget Trading Programs Auction Manager </w:t>
      </w:r>
    </w:p>
    <w:p w14:paraId="268B91BA" w14:textId="2318C7BE" w:rsidR="002F48DA" w:rsidRPr="00F802A0" w:rsidRDefault="002F48DA" w:rsidP="002F48DA">
      <w:pPr>
        <w:pStyle w:val="BodyText"/>
        <w:ind w:left="720"/>
        <w:rPr>
          <w:rFonts w:cs="Arial"/>
          <w:lang w:val="en-US"/>
        </w:rPr>
      </w:pPr>
      <w:r w:rsidRPr="00F802A0">
        <w:rPr>
          <w:rFonts w:cs="Arial"/>
          <w:lang w:val="en-US"/>
        </w:rPr>
        <w:t xml:space="preserve">Email: </w:t>
      </w:r>
      <w:hyperlink r:id="rId26" w:history="1">
        <w:r w:rsidRPr="00230A54">
          <w:rPr>
            <w:rStyle w:val="Hyperlink"/>
            <w:rFonts w:cs="Arial"/>
            <w:lang w:val="en-US"/>
          </w:rPr>
          <w:t>auctionmanager.enelxnorthamerica@enel.com</w:t>
        </w:r>
      </w:hyperlink>
    </w:p>
    <w:p w14:paraId="53625E3E" w14:textId="31C445BE" w:rsidR="002F48DA" w:rsidRPr="001B589E" w:rsidRDefault="002F48DA" w:rsidP="002F48DA">
      <w:pPr>
        <w:pStyle w:val="BodyText"/>
        <w:rPr>
          <w:rFonts w:cs="Arial"/>
        </w:rPr>
      </w:pPr>
      <w:r>
        <w:rPr>
          <w:rFonts w:cs="Arial"/>
          <w:lang w:val="en-US"/>
        </w:rPr>
        <w:t>Alternatively, i</w:t>
      </w:r>
      <w:r w:rsidRPr="00F802A0">
        <w:rPr>
          <w:rFonts w:cs="Arial"/>
          <w:lang w:val="en-US"/>
        </w:rPr>
        <w:t xml:space="preserve">f selected, the </w:t>
      </w:r>
      <w:r>
        <w:rPr>
          <w:rFonts w:cs="Arial"/>
          <w:lang w:val="en-US"/>
        </w:rPr>
        <w:t xml:space="preserve">hard copy of the </w:t>
      </w:r>
      <w:r w:rsidR="00C04815">
        <w:rPr>
          <w:rFonts w:cs="Arial"/>
          <w:lang w:val="en-US"/>
        </w:rPr>
        <w:t>ILOC</w:t>
      </w:r>
      <w:r w:rsidRPr="00F802A0">
        <w:rPr>
          <w:rFonts w:cs="Arial"/>
          <w:lang w:val="en-US"/>
        </w:rPr>
        <w:t xml:space="preserve"> must be sent to:</w:t>
      </w:r>
    </w:p>
    <w:p w14:paraId="6F250B5C" w14:textId="54C72DA6" w:rsidR="001C03D0" w:rsidRPr="00B94143" w:rsidRDefault="001C03D0" w:rsidP="005A4A9A">
      <w:pPr>
        <w:keepNext/>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w:t>
      </w:r>
      <w:r w:rsidR="001569DE" w:rsidRPr="008A4629">
        <w:rPr>
          <w:rFonts w:cs="Arial"/>
          <w:lang w:eastAsia="ar-SA"/>
        </w:rPr>
        <w:t>Auction Manager</w:t>
      </w:r>
      <w:r w:rsidRPr="00B94143">
        <w:rPr>
          <w:rFonts w:cs="Arial"/>
          <w:lang w:eastAsia="ar-SA"/>
        </w:rPr>
        <w:t xml:space="preserve"> </w:t>
      </w:r>
    </w:p>
    <w:p w14:paraId="7B31BA4F" w14:textId="77777777" w:rsidR="001C03D0" w:rsidRPr="005372B0" w:rsidRDefault="001C03D0" w:rsidP="001C03D0">
      <w:pPr>
        <w:ind w:left="720"/>
        <w:rPr>
          <w:rFonts w:cs="Arial"/>
          <w:lang w:val="pt-BR" w:eastAsia="ar-SA"/>
        </w:rPr>
      </w:pPr>
      <w:r w:rsidRPr="005372B0">
        <w:rPr>
          <w:rFonts w:cs="Arial"/>
          <w:lang w:val="pt-BR" w:eastAsia="ar-SA"/>
        </w:rPr>
        <w:t xml:space="preserve">c/o </w:t>
      </w:r>
      <w:r w:rsidR="004079BF" w:rsidRPr="005372B0">
        <w:rPr>
          <w:rFonts w:cs="Arial"/>
          <w:lang w:val="pt-BR" w:eastAsia="ar-SA"/>
        </w:rPr>
        <w:t>Ene</w:t>
      </w:r>
      <w:r w:rsidR="00F82B65" w:rsidRPr="005372B0">
        <w:rPr>
          <w:rFonts w:cs="Arial"/>
          <w:lang w:val="pt-BR" w:eastAsia="ar-SA"/>
        </w:rPr>
        <w:t>l X</w:t>
      </w:r>
      <w:r w:rsidR="00F53909" w:rsidRPr="005372B0">
        <w:rPr>
          <w:rFonts w:cs="Arial"/>
          <w:lang w:val="pt-BR" w:eastAsia="ar-SA"/>
        </w:rPr>
        <w:t>, Inc.</w:t>
      </w:r>
    </w:p>
    <w:p w14:paraId="3AF0353D" w14:textId="77777777" w:rsidR="00C545EA" w:rsidRPr="00C545EA" w:rsidRDefault="00C545EA" w:rsidP="00C545EA">
      <w:pPr>
        <w:ind w:left="720"/>
        <w:rPr>
          <w:rFonts w:cs="Arial"/>
          <w:lang w:eastAsia="ar-SA"/>
        </w:rPr>
      </w:pPr>
      <w:r w:rsidRPr="00C545EA">
        <w:rPr>
          <w:rFonts w:cs="Arial"/>
          <w:lang w:eastAsia="ar-SA"/>
        </w:rPr>
        <w:t>One Marina Park Drive, Suite 400</w:t>
      </w:r>
    </w:p>
    <w:p w14:paraId="59E03175" w14:textId="5477BBA2" w:rsidR="001C03D0" w:rsidRPr="00B94143" w:rsidRDefault="00C545EA" w:rsidP="001C03D0">
      <w:pPr>
        <w:ind w:left="720"/>
        <w:rPr>
          <w:rFonts w:cs="Arial"/>
          <w:lang w:eastAsia="ar-SA"/>
        </w:rPr>
      </w:pPr>
      <w:r w:rsidRPr="00C545EA">
        <w:rPr>
          <w:rFonts w:cs="Arial"/>
          <w:lang w:eastAsia="ar-SA"/>
        </w:rPr>
        <w:t>Boston, MA 02210</w:t>
      </w:r>
    </w:p>
    <w:p w14:paraId="08D62FDF" w14:textId="7DCEC8C8" w:rsidR="001C03D0" w:rsidRPr="00B94143" w:rsidRDefault="001C03D0" w:rsidP="001C03D0">
      <w:pPr>
        <w:pStyle w:val="BodyText"/>
        <w:ind w:left="720"/>
        <w:rPr>
          <w:lang w:eastAsia="ar-SA"/>
        </w:rPr>
      </w:pPr>
      <w:r w:rsidRPr="00B94143">
        <w:rPr>
          <w:lang w:eastAsia="ar-SA"/>
        </w:rPr>
        <w:t xml:space="preserve">Phone: </w:t>
      </w:r>
      <w:r w:rsidR="009C5929">
        <w:rPr>
          <w:lang w:val="en-US" w:eastAsia="ar-SA"/>
        </w:rPr>
        <w:t>703.795.8927</w:t>
      </w:r>
    </w:p>
    <w:p w14:paraId="1BF733BD" w14:textId="46D1CE0F" w:rsidR="001C03D0" w:rsidRDefault="001C03D0">
      <w:pPr>
        <w:pStyle w:val="BodyText"/>
        <w:rPr>
          <w:rFonts w:cs="Arial"/>
        </w:rPr>
      </w:pPr>
      <w:r w:rsidRPr="00B94143">
        <w:rPr>
          <w:rFonts w:cs="Arial"/>
        </w:rPr>
        <w:t xml:space="preserve">The form of ILOC is provided in Appendix </w:t>
      </w:r>
      <w:r w:rsidR="00C724DD">
        <w:rPr>
          <w:rFonts w:cs="Arial"/>
          <w:lang w:val="en-US"/>
        </w:rPr>
        <w:t>B</w:t>
      </w:r>
      <w:r w:rsidR="00C724DD" w:rsidRPr="00B94143">
        <w:rPr>
          <w:rFonts w:cs="Arial"/>
        </w:rPr>
        <w:t xml:space="preserve"> </w:t>
      </w:r>
      <w:r w:rsidRPr="00B94143">
        <w:rPr>
          <w:rFonts w:cs="Arial"/>
        </w:rPr>
        <w:t>and on the</w:t>
      </w:r>
      <w:r w:rsidRPr="001B589E">
        <w:rPr>
          <w:rFonts w:cs="Arial"/>
        </w:rPr>
        <w:t xml:space="preserve"> </w:t>
      </w:r>
      <w:r w:rsidR="004B1083" w:rsidRPr="001B589E">
        <w:rPr>
          <w:rFonts w:cs="Arial"/>
        </w:rPr>
        <w:t>Auction Website</w:t>
      </w:r>
      <w:r w:rsidRPr="001B589E">
        <w:rPr>
          <w:rFonts w:cs="Arial"/>
        </w:rPr>
        <w:t xml:space="preserve"> as a Microsoft Word document. </w:t>
      </w:r>
      <w:r w:rsidRPr="001B589E">
        <w:t xml:space="preserve">To the extent the submitted ILOC differs from the form provided in the </w:t>
      </w:r>
      <w:r w:rsidR="004B1083" w:rsidRPr="001B589E">
        <w:t>Auction Notice</w:t>
      </w:r>
      <w:r w:rsidRPr="001B589E">
        <w:t>, the Potential Bidder assumes the risk that the submitted ILOC may be rejected.</w:t>
      </w:r>
      <w:r w:rsidR="00691BC6" w:rsidRPr="001B589E">
        <w:t xml:space="preserve"> The party named as “Applicant” in the ILOC must be identical to that named in the Applicant’s Qualification Application and Intent to Bid.</w:t>
      </w:r>
      <w:r w:rsidRPr="001B589E">
        <w:rPr>
          <w:rFonts w:cs="Arial"/>
        </w:rPr>
        <w:t xml:space="preserve"> </w:t>
      </w:r>
      <w:r w:rsidRPr="001B589E">
        <w:rPr>
          <w:rFonts w:cs="Arial"/>
          <w:u w:val="single"/>
        </w:rPr>
        <w:t xml:space="preserve">The </w:t>
      </w:r>
      <w:bookmarkStart w:id="71" w:name="OLE_LINK4"/>
      <w:bookmarkStart w:id="72" w:name="OLE_LINK7"/>
      <w:r w:rsidRPr="001B589E">
        <w:rPr>
          <w:rFonts w:cs="Arial"/>
          <w:u w:val="single"/>
        </w:rPr>
        <w:t xml:space="preserve">ILOC must </w:t>
      </w:r>
      <w:r w:rsidR="00B34299" w:rsidRPr="001B589E">
        <w:rPr>
          <w:rFonts w:cs="Arial"/>
          <w:u w:val="single"/>
          <w:lang w:val="en-US"/>
        </w:rPr>
        <w:t>comply with</w:t>
      </w:r>
      <w:r w:rsidRPr="001B589E">
        <w:rPr>
          <w:rFonts w:cs="Arial"/>
          <w:u w:val="single"/>
        </w:rPr>
        <w:t xml:space="preserve"> </w:t>
      </w:r>
      <w:bookmarkEnd w:id="71"/>
      <w:bookmarkEnd w:id="72"/>
      <w:r w:rsidR="00575A65" w:rsidRPr="001B589E">
        <w:rPr>
          <w:rFonts w:cs="Arial"/>
          <w:u w:val="single"/>
          <w:lang w:val="en-US"/>
        </w:rPr>
        <w:t>the ILOC Expiration Date</w:t>
      </w:r>
      <w:r w:rsidRPr="001B589E">
        <w:rPr>
          <w:rFonts w:cs="Arial"/>
          <w:u w:val="single"/>
        </w:rPr>
        <w:t>.</w:t>
      </w:r>
      <w:r w:rsidRPr="001B589E">
        <w:rPr>
          <w:rFonts w:cs="Arial"/>
        </w:rPr>
        <w:t xml:space="preserve"> </w:t>
      </w:r>
    </w:p>
    <w:p w14:paraId="150427B7" w14:textId="651C4BA5" w:rsidR="00642FFE" w:rsidRPr="009D1DF5" w:rsidRDefault="00642FFE" w:rsidP="009D1DF5">
      <w:pPr>
        <w:pStyle w:val="BodyText"/>
        <w:numPr>
          <w:ilvl w:val="0"/>
          <w:numId w:val="22"/>
        </w:numPr>
        <w:rPr>
          <w:rFonts w:cs="Arial"/>
        </w:rPr>
      </w:pPr>
      <w:r w:rsidRPr="001B589E">
        <w:rPr>
          <w:rFonts w:cs="Arial"/>
          <w:lang w:val="en-US"/>
        </w:rPr>
        <w:t xml:space="preserve">ILOC Expiration Date: </w:t>
      </w:r>
      <w:r>
        <w:rPr>
          <w:rFonts w:cs="Arial"/>
          <w:lang w:val="en-US"/>
        </w:rPr>
        <w:t>N</w:t>
      </w:r>
      <w:r w:rsidRPr="001B589E">
        <w:rPr>
          <w:rFonts w:cs="Arial"/>
          <w:lang w:val="en-US"/>
        </w:rPr>
        <w:t xml:space="preserve">o earlier than Thursday, </w:t>
      </w:r>
      <w:r w:rsidR="0008059C">
        <w:rPr>
          <w:rFonts w:cs="Arial"/>
          <w:lang w:val="en-US"/>
        </w:rPr>
        <w:t>September 23</w:t>
      </w:r>
      <w:r w:rsidRPr="001B589E">
        <w:rPr>
          <w:rFonts w:cs="Arial"/>
          <w:lang w:val="en-US"/>
        </w:rPr>
        <w:t>, 202</w:t>
      </w:r>
      <w:r>
        <w:rPr>
          <w:rFonts w:cs="Arial"/>
          <w:lang w:val="en-US"/>
        </w:rPr>
        <w:t>1</w:t>
      </w:r>
      <w:r w:rsidRPr="001B589E">
        <w:rPr>
          <w:rFonts w:cs="Arial"/>
          <w:lang w:val="en-US"/>
        </w:rPr>
        <w:t>.</w:t>
      </w:r>
    </w:p>
    <w:p w14:paraId="13F719BE" w14:textId="0C9C9F48" w:rsidR="001C03D0" w:rsidRPr="001B589E" w:rsidRDefault="001C03D0">
      <w:pPr>
        <w:pStyle w:val="BodyText"/>
        <w:rPr>
          <w:rFonts w:cs="Arial"/>
        </w:rPr>
      </w:pPr>
      <w:r w:rsidRPr="005A4A9A">
        <w:rPr>
          <w:rFonts w:cs="Arial"/>
        </w:rPr>
        <w:t>ILOCs</w:t>
      </w:r>
      <w:r w:rsidR="005A4A9A" w:rsidRPr="005A4A9A">
        <w:rPr>
          <w:rFonts w:cs="Arial"/>
          <w:lang w:val="en-US"/>
        </w:rPr>
        <w:t xml:space="preserve">, whether </w:t>
      </w:r>
      <w:r w:rsidR="00C04815">
        <w:rPr>
          <w:rFonts w:cs="Arial"/>
          <w:lang w:val="en-US"/>
        </w:rPr>
        <w:t>in</w:t>
      </w:r>
      <w:r w:rsidR="005A4A9A" w:rsidRPr="005A4A9A">
        <w:rPr>
          <w:rFonts w:cs="Arial"/>
          <w:lang w:val="en-US"/>
        </w:rPr>
        <w:t xml:space="preserve"> electronic or hardcopy</w:t>
      </w:r>
      <w:r w:rsidR="00C04815">
        <w:rPr>
          <w:rFonts w:cs="Arial"/>
          <w:lang w:val="en-US"/>
        </w:rPr>
        <w:t xml:space="preserve"> format</w:t>
      </w:r>
      <w:r w:rsidR="005A4A9A" w:rsidRPr="005A4A9A">
        <w:rPr>
          <w:rFonts w:cs="Arial"/>
          <w:lang w:val="en-US"/>
        </w:rPr>
        <w:t>,</w:t>
      </w:r>
      <w:r w:rsidRPr="005A4A9A">
        <w:rPr>
          <w:rFonts w:cs="Arial"/>
        </w:rPr>
        <w:t xml:space="preserve"> will be returned </w:t>
      </w:r>
      <w:r w:rsidR="005A4A9A" w:rsidRPr="005A4A9A">
        <w:rPr>
          <w:rFonts w:cs="Arial"/>
          <w:lang w:val="en-US"/>
        </w:rPr>
        <w:t>no later than the ILOC Expiration Date</w:t>
      </w:r>
      <w:r w:rsidRPr="005A4A9A">
        <w:rPr>
          <w:rFonts w:cs="Arial"/>
        </w:rPr>
        <w:t xml:space="preserve">. </w:t>
      </w:r>
      <w:r w:rsidRPr="001B589E">
        <w:rPr>
          <w:rFonts w:cs="Arial"/>
        </w:rPr>
        <w:t>ILOC</w:t>
      </w:r>
      <w:r w:rsidR="00C04815">
        <w:rPr>
          <w:rFonts w:cs="Arial"/>
          <w:lang w:val="en-US"/>
        </w:rPr>
        <w:t>s</w:t>
      </w:r>
      <w:r w:rsidRPr="001B589E">
        <w:rPr>
          <w:rFonts w:cs="Arial"/>
        </w:rPr>
        <w:t xml:space="preserve"> with an expiration date extending beyond </w:t>
      </w:r>
      <w:r w:rsidR="00575A65" w:rsidRPr="001B589E">
        <w:rPr>
          <w:rFonts w:cs="Arial"/>
          <w:lang w:val="en-US"/>
        </w:rPr>
        <w:t>the ILOC Expiration Date</w:t>
      </w:r>
      <w:r w:rsidR="00265FD9" w:rsidRPr="001B589E">
        <w:rPr>
          <w:rFonts w:cs="Arial"/>
          <w:lang w:val="en-US"/>
        </w:rPr>
        <w:t xml:space="preserve"> </w:t>
      </w:r>
      <w:r w:rsidRPr="001B589E">
        <w:rPr>
          <w:rFonts w:cs="Arial"/>
        </w:rPr>
        <w:t>will continue to be held by RGGI, Inc. as valid financial security for any future CO</w:t>
      </w:r>
      <w:r w:rsidRPr="001B589E">
        <w:rPr>
          <w:rFonts w:cs="Arial"/>
          <w:vertAlign w:val="subscript"/>
        </w:rPr>
        <w:t>2</w:t>
      </w:r>
      <w:r w:rsidRPr="001B589E">
        <w:t xml:space="preserve"> </w:t>
      </w:r>
      <w:r w:rsidRPr="001B589E">
        <w:rPr>
          <w:rFonts w:cs="Arial"/>
        </w:rPr>
        <w:t>Allowance Auction</w:t>
      </w:r>
      <w:r w:rsidR="00D43CB9">
        <w:rPr>
          <w:rFonts w:cs="Arial"/>
          <w:lang w:val="en-US"/>
        </w:rPr>
        <w:t xml:space="preserve"> up to the ILOC’s expiration date</w:t>
      </w:r>
      <w:r w:rsidR="00C04815">
        <w:rPr>
          <w:rFonts w:cs="Arial"/>
          <w:lang w:val="en-US"/>
        </w:rPr>
        <w:t>, unless otherwise requested</w:t>
      </w:r>
      <w:r w:rsidRPr="001B589E">
        <w:rPr>
          <w:rFonts w:cs="Arial"/>
        </w:rPr>
        <w:t>.</w:t>
      </w:r>
      <w:r w:rsidRPr="001B589E">
        <w:rPr>
          <w:rStyle w:val="FootnoteReference"/>
          <w:rFonts w:cs="Arial"/>
        </w:rPr>
        <w:footnoteReference w:id="10"/>
      </w:r>
    </w:p>
    <w:p w14:paraId="09A34134" w14:textId="77777777" w:rsidR="001C03D0" w:rsidRPr="00CE6EE3" w:rsidRDefault="001C03D0">
      <w:pPr>
        <w:pStyle w:val="Heading2"/>
        <w:tabs>
          <w:tab w:val="left" w:pos="720"/>
        </w:tabs>
        <w:rPr>
          <w:rFonts w:cs="Arial"/>
          <w:lang w:eastAsia="ar-SA"/>
        </w:rPr>
      </w:pPr>
      <w:bookmarkStart w:id="73" w:name="_Toc60651214"/>
      <w:r w:rsidRPr="00CE6EE3">
        <w:rPr>
          <w:rFonts w:cs="Arial"/>
          <w:lang w:eastAsia="ar-SA"/>
        </w:rPr>
        <w:lastRenderedPageBreak/>
        <w:t>Auction Participation Notification</w:t>
      </w:r>
      <w:bookmarkEnd w:id="73"/>
    </w:p>
    <w:p w14:paraId="57091DB0" w14:textId="1ECB8237" w:rsidR="001C03D0" w:rsidRPr="001B589E" w:rsidRDefault="001C03D0">
      <w:pPr>
        <w:pStyle w:val="BodyText"/>
        <w:rPr>
          <w:lang w:val="en-US" w:eastAsia="ar-SA"/>
        </w:rPr>
      </w:pPr>
      <w:r w:rsidRPr="00B94143">
        <w:rPr>
          <w:rFonts w:cs="Arial"/>
        </w:rPr>
        <w:t xml:space="preserve">Each Potential Bidder that has successfully met the financial security requirements outlined in Section </w:t>
      </w:r>
      <w:r w:rsidR="00F159BD">
        <w:rPr>
          <w:rFonts w:cs="Arial"/>
        </w:rPr>
        <w:fldChar w:fldCharType="begin"/>
      </w:r>
      <w:r w:rsidR="00F159BD">
        <w:rPr>
          <w:rFonts w:cs="Arial"/>
        </w:rPr>
        <w:instrText xml:space="preserve"> REF _Ref532810202 \r \h </w:instrText>
      </w:r>
      <w:r w:rsidR="00F159BD">
        <w:rPr>
          <w:rFonts w:cs="Arial"/>
        </w:rPr>
      </w:r>
      <w:r w:rsidR="00F159BD">
        <w:rPr>
          <w:rFonts w:cs="Arial"/>
        </w:rPr>
        <w:fldChar w:fldCharType="separate"/>
      </w:r>
      <w:r w:rsidR="002E11F7">
        <w:rPr>
          <w:rFonts w:cs="Arial"/>
        </w:rPr>
        <w:t>2.9</w:t>
      </w:r>
      <w:r w:rsidR="00F159BD">
        <w:rPr>
          <w:rFonts w:cs="Arial"/>
        </w:rPr>
        <w:fldChar w:fldCharType="end"/>
      </w:r>
      <w:r w:rsidRPr="00C545EA">
        <w:rPr>
          <w:lang w:val="en-US"/>
        </w:rPr>
        <w:t xml:space="preserve"> </w:t>
      </w:r>
      <w:r w:rsidRPr="00B94143">
        <w:rPr>
          <w:rFonts w:cs="Arial"/>
        </w:rPr>
        <w:t xml:space="preserve">may bid in </w:t>
      </w:r>
      <w:r w:rsidR="003E0C26">
        <w:rPr>
          <w:rFonts w:cs="Arial"/>
          <w:lang w:val="en-US"/>
        </w:rPr>
        <w:t>the Auction</w:t>
      </w:r>
      <w:r w:rsidRPr="00B94143">
        <w:rPr>
          <w:rFonts w:cs="Arial"/>
        </w:rPr>
        <w:t>. Each Potential Bidder will be</w:t>
      </w:r>
      <w:r w:rsidRPr="001B589E">
        <w:rPr>
          <w:rFonts w:cs="Arial"/>
        </w:rPr>
        <w:t xml:space="preserve"> notified </w:t>
      </w:r>
      <w:r w:rsidR="0058132B" w:rsidRPr="001B589E">
        <w:rPr>
          <w:lang w:val="en-US"/>
        </w:rPr>
        <w:t xml:space="preserve">in accordance with the </w:t>
      </w:r>
      <w:r w:rsidR="001569DE" w:rsidRPr="001B589E">
        <w:rPr>
          <w:lang w:val="en-US"/>
        </w:rPr>
        <w:t>Auction Schedule</w:t>
      </w:r>
      <w:r w:rsidR="0058132B" w:rsidRPr="001B589E">
        <w:rPr>
          <w:lang w:val="en-US"/>
        </w:rPr>
        <w:t xml:space="preserve"> </w:t>
      </w:r>
      <w:r w:rsidRPr="001B589E">
        <w:rPr>
          <w:rFonts w:cs="Arial"/>
        </w:rPr>
        <w:t>whether or not it is approved to participate.</w:t>
      </w:r>
      <w:r w:rsidR="005B6DA1" w:rsidRPr="001B589E">
        <w:rPr>
          <w:rFonts w:cs="Arial"/>
          <w:lang w:eastAsia="ar-SA"/>
        </w:rPr>
        <w:t xml:space="preserve"> </w:t>
      </w:r>
      <w:r w:rsidR="00E47DF9" w:rsidRPr="001B589E">
        <w:rPr>
          <w:rFonts w:cs="Arial"/>
          <w:lang w:eastAsia="ar-SA"/>
        </w:rPr>
        <w:t xml:space="preserve">If the </w:t>
      </w:r>
      <w:r w:rsidR="006717C4">
        <w:rPr>
          <w:rFonts w:cs="Arial"/>
          <w:lang w:val="en-US" w:eastAsia="ar-SA"/>
        </w:rPr>
        <w:t xml:space="preserve">Applicant </w:t>
      </w:r>
      <w:r w:rsidR="00E47DF9" w:rsidRPr="001B589E">
        <w:rPr>
          <w:rFonts w:cs="Arial"/>
          <w:lang w:eastAsia="ar-SA"/>
        </w:rPr>
        <w:t xml:space="preserve">does not receive an email confirmation </w:t>
      </w:r>
      <w:r w:rsidR="00D43CB9">
        <w:rPr>
          <w:rFonts w:cs="Arial"/>
          <w:lang w:val="en-US" w:eastAsia="ar-SA"/>
        </w:rPr>
        <w:t>in accordance with the schedule</w:t>
      </w:r>
      <w:r w:rsidR="00E47DF9" w:rsidRPr="001B589E">
        <w:rPr>
          <w:rFonts w:cs="Arial"/>
          <w:lang w:eastAsia="ar-SA"/>
        </w:rPr>
        <w:t xml:space="preserve">, </w:t>
      </w:r>
      <w:r w:rsidR="003521ED">
        <w:rPr>
          <w:rFonts w:cs="Arial"/>
          <w:lang w:val="en-US" w:eastAsia="ar-SA"/>
        </w:rPr>
        <w:t>it</w:t>
      </w:r>
      <w:r w:rsidR="00D43CB9">
        <w:rPr>
          <w:rFonts w:cs="Arial"/>
          <w:lang w:val="en-US" w:eastAsia="ar-SA"/>
        </w:rPr>
        <w:t xml:space="preserve"> should</w:t>
      </w:r>
      <w:r w:rsidR="00D43CB9" w:rsidRPr="001B589E">
        <w:rPr>
          <w:rFonts w:cs="Arial"/>
          <w:lang w:eastAsia="ar-SA"/>
        </w:rPr>
        <w:t xml:space="preserve"> </w:t>
      </w:r>
      <w:r w:rsidR="00E47DF9" w:rsidRPr="001B589E">
        <w:rPr>
          <w:rFonts w:cs="Arial"/>
          <w:lang w:eastAsia="ar-SA"/>
        </w:rPr>
        <w:t xml:space="preserve">contact the </w:t>
      </w:r>
      <w:r w:rsidR="001569DE" w:rsidRPr="001B589E">
        <w:rPr>
          <w:rFonts w:cs="Arial"/>
          <w:lang w:eastAsia="ar-SA"/>
        </w:rPr>
        <w:t>Auction Manager</w:t>
      </w:r>
      <w:r w:rsidR="00E47DF9" w:rsidRPr="001B589E">
        <w:rPr>
          <w:rFonts w:cs="Arial"/>
          <w:lang w:eastAsia="ar-SA"/>
        </w:rPr>
        <w:t>.</w:t>
      </w:r>
      <w:r w:rsidR="003D1176" w:rsidRPr="001B589E">
        <w:rPr>
          <w:rFonts w:cs="Arial"/>
          <w:lang w:val="en-US" w:eastAsia="ar-SA"/>
        </w:rPr>
        <w:t xml:space="preserve"> </w:t>
      </w:r>
    </w:p>
    <w:p w14:paraId="13C4D2D0" w14:textId="77777777" w:rsidR="001C03D0" w:rsidRPr="00B94143" w:rsidRDefault="001C03D0">
      <w:pPr>
        <w:pStyle w:val="Heading1"/>
        <w:tabs>
          <w:tab w:val="left" w:pos="720"/>
        </w:tabs>
      </w:pPr>
      <w:bookmarkStart w:id="74" w:name="_Toc60651215"/>
      <w:r w:rsidRPr="00B94143">
        <w:t>Confidential Information</w:t>
      </w:r>
      <w:bookmarkEnd w:id="74"/>
    </w:p>
    <w:p w14:paraId="00D8424B" w14:textId="07DE3C5F" w:rsidR="001C03D0" w:rsidRPr="00B94143" w:rsidRDefault="003F4326">
      <w:pPr>
        <w:pStyle w:val="BodyText"/>
        <w:rPr>
          <w:rFonts w:cs="Arial"/>
        </w:rPr>
      </w:pPr>
      <w:r w:rsidRPr="00B94143">
        <w:rPr>
          <w:rFonts w:cs="Arial"/>
          <w:lang w:val="en-US"/>
        </w:rPr>
        <w:t>Confidential Information</w:t>
      </w:r>
      <w:r w:rsidRPr="00B94143">
        <w:rPr>
          <w:rFonts w:cs="Arial"/>
        </w:rPr>
        <w:t xml:space="preserve"> </w:t>
      </w:r>
      <w:r w:rsidR="001C03D0" w:rsidRPr="00B94143">
        <w:rPr>
          <w:rFonts w:cs="Arial"/>
        </w:rPr>
        <w:t xml:space="preserve">includes, but is not limited to, qualification status, bidding strategy, bid price and/or bid quantity information, and information on financial security to the extent such information is not generally available to the public. </w:t>
      </w:r>
    </w:p>
    <w:p w14:paraId="0373EABA" w14:textId="004F3D12" w:rsidR="001C03D0" w:rsidRPr="00B94143" w:rsidRDefault="0058132B">
      <w:pPr>
        <w:pStyle w:val="BodyText"/>
        <w:rPr>
          <w:rFonts w:cs="Arial"/>
        </w:rPr>
      </w:pPr>
      <w:r w:rsidRPr="00B94143">
        <w:rPr>
          <w:rFonts w:cs="Arial"/>
        </w:rPr>
        <w:t xml:space="preserve">To maintain the integrity of </w:t>
      </w:r>
      <w:r w:rsidR="00B34299">
        <w:rPr>
          <w:rFonts w:cs="Arial"/>
          <w:lang w:val="en-US"/>
        </w:rPr>
        <w:t>the Auction</w:t>
      </w:r>
      <w:r w:rsidRPr="00B94143">
        <w:rPr>
          <w:rFonts w:cs="Arial"/>
        </w:rPr>
        <w:t xml:space="preserve">, an Applicant may not publicly release </w:t>
      </w:r>
      <w:r w:rsidRPr="00B94143">
        <w:rPr>
          <w:rFonts w:cs="Arial"/>
          <w:lang w:val="en-US"/>
        </w:rPr>
        <w:t>Confidential Information</w:t>
      </w:r>
      <w:r w:rsidRPr="00B94143">
        <w:rPr>
          <w:rFonts w:cs="Arial"/>
        </w:rPr>
        <w:t xml:space="preserve"> </w:t>
      </w:r>
      <w:r w:rsidRPr="00B94143">
        <w:rPr>
          <w:rFonts w:cs="Arial"/>
          <w:lang w:val="en-US"/>
        </w:rPr>
        <w:t xml:space="preserve">regarding the </w:t>
      </w:r>
      <w:r w:rsidR="00B34299">
        <w:rPr>
          <w:rFonts w:cs="Arial"/>
          <w:lang w:val="en-US"/>
        </w:rPr>
        <w:t>A</w:t>
      </w:r>
      <w:r w:rsidRPr="00B94143">
        <w:rPr>
          <w:rFonts w:cs="Arial"/>
          <w:lang w:val="en-US"/>
        </w:rPr>
        <w:t>uction</w:t>
      </w:r>
      <w:r w:rsidRPr="00B94143">
        <w:rPr>
          <w:rFonts w:cs="Arial"/>
        </w:rPr>
        <w:t xml:space="preserve">. </w:t>
      </w:r>
      <w:r w:rsidR="001C03D0" w:rsidRPr="00B94143">
        <w:rPr>
          <w:rFonts w:cs="Arial"/>
        </w:rPr>
        <w:t>If the Applicant has retained an advisor</w:t>
      </w:r>
      <w:r w:rsidR="00375731">
        <w:rPr>
          <w:rFonts w:cs="Arial"/>
          <w:lang w:val="en-US"/>
        </w:rPr>
        <w:t xml:space="preserve"> to</w:t>
      </w:r>
      <w:r w:rsidR="001C03D0" w:rsidRPr="00B94143">
        <w:rPr>
          <w:rFonts w:cs="Arial"/>
        </w:rPr>
        <w:t xml:space="preserve"> assist the Applicant with bidding strategy in </w:t>
      </w:r>
      <w:r w:rsidR="003E0C26">
        <w:rPr>
          <w:rFonts w:cs="Arial"/>
          <w:lang w:val="en-US"/>
        </w:rPr>
        <w:t>the Auction</w:t>
      </w:r>
      <w:r w:rsidR="001C03D0" w:rsidRPr="00B94143">
        <w:rPr>
          <w:rFonts w:cs="Arial"/>
        </w:rPr>
        <w:t xml:space="preserve"> who is providing similar assistance to another Applicant, or who will be privy to </w:t>
      </w:r>
      <w:r w:rsidR="003F4326" w:rsidRPr="00B94143">
        <w:rPr>
          <w:rFonts w:cs="Arial"/>
          <w:lang w:val="en-US"/>
        </w:rPr>
        <w:t>Confidential Information</w:t>
      </w:r>
      <w:r w:rsidR="003F4326" w:rsidRPr="00B94143">
        <w:rPr>
          <w:rFonts w:cs="Arial"/>
        </w:rPr>
        <w:t xml:space="preserve"> </w:t>
      </w:r>
      <w:r w:rsidR="001C03D0" w:rsidRPr="00B94143">
        <w:rPr>
          <w:rFonts w:cs="Arial"/>
        </w:rPr>
        <w:t xml:space="preserve">relative to any other </w:t>
      </w:r>
      <w:r w:rsidR="006717C4">
        <w:rPr>
          <w:rFonts w:cs="Arial"/>
          <w:lang w:val="en-US"/>
        </w:rPr>
        <w:t>Applicant</w:t>
      </w:r>
      <w:r w:rsidR="001C03D0" w:rsidRPr="00B94143">
        <w:rPr>
          <w:rFonts w:cs="Arial"/>
        </w:rPr>
        <w:t xml:space="preserve">, then the Applicant must </w:t>
      </w:r>
      <w:r w:rsidR="00D43CB9">
        <w:rPr>
          <w:rFonts w:cs="Arial"/>
          <w:lang w:val="en-US"/>
        </w:rPr>
        <w:t xml:space="preserve">establish and </w:t>
      </w:r>
      <w:r w:rsidR="001C03D0" w:rsidRPr="00B94143">
        <w:rPr>
          <w:rFonts w:cs="Arial"/>
        </w:rPr>
        <w:t>ensure appropriate protections against the advisor serving as a conduit of information or coordination between or among Applicants.</w:t>
      </w:r>
    </w:p>
    <w:p w14:paraId="11008CE2" w14:textId="0BAB1AF3" w:rsidR="001C03D0" w:rsidRPr="001B589E" w:rsidRDefault="001C03D0">
      <w:pPr>
        <w:pStyle w:val="BodyText"/>
        <w:rPr>
          <w:rFonts w:cs="Arial"/>
        </w:rPr>
      </w:pPr>
      <w:r w:rsidRPr="00B94143">
        <w:rPr>
          <w:rFonts w:cs="Arial"/>
        </w:rPr>
        <w:t xml:space="preserve">An Applicant may </w:t>
      </w:r>
      <w:r w:rsidR="001B163C">
        <w:rPr>
          <w:rFonts w:cs="Arial"/>
          <w:lang w:val="en-US"/>
        </w:rPr>
        <w:t>designate</w:t>
      </w:r>
      <w:r w:rsidRPr="00B94143">
        <w:rPr>
          <w:rFonts w:cs="Arial"/>
        </w:rPr>
        <w:t xml:space="preserve"> </w:t>
      </w:r>
      <w:r w:rsidR="00D43CB9">
        <w:rPr>
          <w:rFonts w:cs="Arial"/>
          <w:lang w:val="en-US"/>
        </w:rPr>
        <w:t xml:space="preserve">as confidential </w:t>
      </w:r>
      <w:r w:rsidRPr="00B94143">
        <w:rPr>
          <w:rFonts w:cs="Arial"/>
        </w:rPr>
        <w:t xml:space="preserve">information submitted in </w:t>
      </w:r>
      <w:r w:rsidRPr="001B589E">
        <w:rPr>
          <w:rFonts w:cs="Arial"/>
        </w:rPr>
        <w:t xml:space="preserve">the Qualification Application and Intent to Bid by checking the </w:t>
      </w:r>
      <w:r w:rsidR="0031319D" w:rsidRPr="001B589E">
        <w:rPr>
          <w:rFonts w:cs="Arial"/>
          <w:lang w:val="en-US"/>
        </w:rPr>
        <w:t xml:space="preserve">appropriate field </w:t>
      </w:r>
      <w:r w:rsidR="002B7C13" w:rsidRPr="001B589E">
        <w:rPr>
          <w:rFonts w:cs="Arial"/>
          <w:lang w:val="en-US"/>
        </w:rPr>
        <w:t>in the Qualification Application and Intent to Bid</w:t>
      </w:r>
      <w:r w:rsidR="00D43CB9">
        <w:rPr>
          <w:rFonts w:cs="Arial"/>
          <w:lang w:val="en-US"/>
        </w:rPr>
        <w:t xml:space="preserve"> forms</w:t>
      </w:r>
      <w:r w:rsidR="002B7C13" w:rsidRPr="001B589E">
        <w:rPr>
          <w:rFonts w:cs="Arial"/>
          <w:lang w:val="en-US"/>
        </w:rPr>
        <w:t xml:space="preserve"> contained in the </w:t>
      </w:r>
      <w:r w:rsidR="004B1083" w:rsidRPr="001B589E">
        <w:rPr>
          <w:rFonts w:cs="Arial"/>
          <w:lang w:val="en-US"/>
        </w:rPr>
        <w:t>RGGI Portal</w:t>
      </w:r>
      <w:r w:rsidRPr="001B589E">
        <w:rPr>
          <w:rFonts w:cs="Arial"/>
        </w:rPr>
        <w:t xml:space="preserve">. </w:t>
      </w:r>
      <w:r w:rsidR="006717C4">
        <w:rPr>
          <w:rFonts w:cs="Arial"/>
          <w:lang w:val="en-US"/>
        </w:rPr>
        <w:t>Such designated information</w:t>
      </w:r>
      <w:r w:rsidRPr="001B589E">
        <w:rPr>
          <w:rFonts w:cs="Arial"/>
        </w:rPr>
        <w:t xml:space="preserve"> will be held </w:t>
      </w:r>
      <w:r w:rsidR="006E3093">
        <w:rPr>
          <w:rFonts w:cs="Arial"/>
          <w:lang w:val="en-US"/>
        </w:rPr>
        <w:t xml:space="preserve">as </w:t>
      </w:r>
      <w:r w:rsidRPr="001B589E">
        <w:rPr>
          <w:rFonts w:cs="Arial"/>
        </w:rPr>
        <w:t>confidential by the Participating States to the extent permitted by applicable state laws, except</w:t>
      </w:r>
      <w:r w:rsidRPr="001B589E" w:rsidDel="00DF2010">
        <w:rPr>
          <w:rFonts w:cs="Arial"/>
        </w:rPr>
        <w:t xml:space="preserve"> that af</w:t>
      </w:r>
      <w:r w:rsidRPr="001B589E">
        <w:rPr>
          <w:rFonts w:cs="Arial"/>
        </w:rPr>
        <w:t xml:space="preserve">ter the </w:t>
      </w:r>
      <w:r w:rsidR="005F2D6B" w:rsidRPr="001B589E">
        <w:rPr>
          <w:rFonts w:cs="Arial"/>
        </w:rPr>
        <w:t>close of the auction</w:t>
      </w:r>
      <w:r w:rsidRPr="001B589E">
        <w:rPr>
          <w:rFonts w:cs="Arial"/>
        </w:rPr>
        <w:t xml:space="preserve">, the Participating States </w:t>
      </w:r>
      <w:r w:rsidR="001B06B1" w:rsidRPr="001B589E">
        <w:rPr>
          <w:rFonts w:cs="Arial"/>
        </w:rPr>
        <w:t xml:space="preserve">may </w:t>
      </w:r>
      <w:r w:rsidRPr="001B589E">
        <w:rPr>
          <w:rFonts w:cs="Arial"/>
        </w:rPr>
        <w:t xml:space="preserve">release aggregate information concerning the </w:t>
      </w:r>
      <w:r w:rsidR="00C53018" w:rsidRPr="001B589E">
        <w:rPr>
          <w:rFonts w:cs="Arial"/>
        </w:rPr>
        <w:t xml:space="preserve">Auction </w:t>
      </w:r>
      <w:r w:rsidRPr="001B589E">
        <w:rPr>
          <w:rFonts w:cs="Arial"/>
        </w:rPr>
        <w:t xml:space="preserve">results as well as the names of </w:t>
      </w:r>
      <w:r w:rsidR="005B2351">
        <w:rPr>
          <w:rFonts w:cs="Arial"/>
          <w:lang w:val="en-US"/>
        </w:rPr>
        <w:t>Potential</w:t>
      </w:r>
      <w:r w:rsidR="006E3093" w:rsidRPr="001B589E">
        <w:rPr>
          <w:rFonts w:cs="Arial"/>
        </w:rPr>
        <w:t xml:space="preserve"> </w:t>
      </w:r>
      <w:r w:rsidR="005B2351">
        <w:rPr>
          <w:rFonts w:cs="Arial"/>
          <w:lang w:val="en-US"/>
        </w:rPr>
        <w:t>Bidders</w:t>
      </w:r>
      <w:r w:rsidR="00E51AAD" w:rsidRPr="001B589E">
        <w:rPr>
          <w:rFonts w:cs="Arial"/>
        </w:rPr>
        <w:t>.</w:t>
      </w:r>
    </w:p>
    <w:p w14:paraId="5D2978A0" w14:textId="77777777" w:rsidR="001C03D0" w:rsidRPr="00B94143" w:rsidRDefault="001C03D0" w:rsidP="00071455">
      <w:pPr>
        <w:pStyle w:val="Heading2"/>
      </w:pPr>
      <w:bookmarkStart w:id="75" w:name="_Ref532810406"/>
      <w:bookmarkStart w:id="76" w:name="_Ref532810447"/>
      <w:bookmarkStart w:id="77" w:name="_Ref532810457"/>
      <w:bookmarkStart w:id="78" w:name="_Toc60651216"/>
      <w:r w:rsidRPr="00B94143">
        <w:t>Limitation on Communication</w:t>
      </w:r>
      <w:bookmarkEnd w:id="75"/>
      <w:bookmarkEnd w:id="76"/>
      <w:bookmarkEnd w:id="77"/>
      <w:bookmarkEnd w:id="78"/>
    </w:p>
    <w:p w14:paraId="395BA458" w14:textId="6615EF66" w:rsidR="001C03D0" w:rsidRPr="001B589E" w:rsidRDefault="00EB00FC">
      <w:pPr>
        <w:pStyle w:val="BodyText"/>
      </w:pPr>
      <w:r w:rsidRPr="00B94143">
        <w:rPr>
          <w:rFonts w:cs="Arial"/>
          <w:lang w:val="en-US"/>
        </w:rPr>
        <w:t xml:space="preserve">If </w:t>
      </w:r>
      <w:r w:rsidR="00EC3C29">
        <w:rPr>
          <w:rFonts w:cs="Arial"/>
          <w:lang w:val="en-US"/>
        </w:rPr>
        <w:t>the</w:t>
      </w:r>
      <w:r w:rsidR="00EC3C29" w:rsidRPr="00B94143">
        <w:rPr>
          <w:rFonts w:cs="Arial"/>
        </w:rPr>
        <w:t xml:space="preserve"> </w:t>
      </w:r>
      <w:r w:rsidR="00430CBD" w:rsidRPr="00B94143">
        <w:rPr>
          <w:rFonts w:cs="Arial"/>
        </w:rPr>
        <w:t>Applicant</w:t>
      </w:r>
      <w:r w:rsidR="00430CBD" w:rsidRPr="00B94143">
        <w:rPr>
          <w:rFonts w:cs="Arial"/>
          <w:lang w:val="en-US"/>
        </w:rPr>
        <w:t xml:space="preserve"> has entered into, or expects to enter into, </w:t>
      </w:r>
      <w:r w:rsidR="00430CBD" w:rsidRPr="001B589E">
        <w:rPr>
          <w:rFonts w:cs="Arial"/>
          <w:lang w:val="en-US"/>
        </w:rPr>
        <w:t xml:space="preserve">a Corporate Association or Bidding Association as described in </w:t>
      </w:r>
      <w:r w:rsidR="00610682" w:rsidRPr="001B589E">
        <w:rPr>
          <w:rFonts w:cs="Arial"/>
          <w:lang w:val="en-US"/>
        </w:rPr>
        <w:t xml:space="preserve">Sections </w:t>
      </w:r>
      <w:r w:rsidR="005B11F7">
        <w:rPr>
          <w:rFonts w:cs="Arial"/>
        </w:rPr>
        <w:fldChar w:fldCharType="begin"/>
      </w:r>
      <w:r w:rsidR="005B11F7">
        <w:rPr>
          <w:rFonts w:cs="Arial"/>
          <w:lang w:val="en-US"/>
        </w:rPr>
        <w:instrText xml:space="preserve"> REF _Ref532810240 \r \h </w:instrText>
      </w:r>
      <w:r w:rsidR="005B11F7">
        <w:rPr>
          <w:rFonts w:cs="Arial"/>
        </w:rPr>
      </w:r>
      <w:r w:rsidR="005B11F7">
        <w:rPr>
          <w:rFonts w:cs="Arial"/>
        </w:rPr>
        <w:fldChar w:fldCharType="separate"/>
      </w:r>
      <w:r w:rsidR="005B11F7">
        <w:rPr>
          <w:rFonts w:cs="Arial"/>
          <w:lang w:val="en-US"/>
        </w:rPr>
        <w:t>6.2.3.1</w:t>
      </w:r>
      <w:r w:rsidR="005B11F7">
        <w:rPr>
          <w:rFonts w:cs="Arial"/>
        </w:rPr>
        <w:fldChar w:fldCharType="end"/>
      </w:r>
      <w:r w:rsidR="00430CBD" w:rsidRPr="001B589E">
        <w:rPr>
          <w:rFonts w:cs="Arial"/>
          <w:lang w:val="en-US"/>
        </w:rPr>
        <w:t xml:space="preserve"> through </w:t>
      </w:r>
      <w:r w:rsidR="005B11F7">
        <w:rPr>
          <w:rFonts w:cs="Arial"/>
        </w:rPr>
        <w:fldChar w:fldCharType="begin"/>
      </w:r>
      <w:r w:rsidR="005B11F7">
        <w:rPr>
          <w:rFonts w:cs="Arial"/>
          <w:lang w:val="en-US"/>
        </w:rPr>
        <w:instrText xml:space="preserve"> REF _Ref60210343 \r \h </w:instrText>
      </w:r>
      <w:r w:rsidR="005B11F7">
        <w:rPr>
          <w:rFonts w:cs="Arial"/>
        </w:rPr>
      </w:r>
      <w:r w:rsidR="005B11F7">
        <w:rPr>
          <w:rFonts w:cs="Arial"/>
        </w:rPr>
        <w:fldChar w:fldCharType="separate"/>
      </w:r>
      <w:r w:rsidR="005B11F7">
        <w:rPr>
          <w:rFonts w:cs="Arial"/>
          <w:lang w:val="en-US"/>
        </w:rPr>
        <w:t>6.2.3.4</w:t>
      </w:r>
      <w:r w:rsidR="005B11F7">
        <w:rPr>
          <w:rFonts w:cs="Arial"/>
        </w:rPr>
        <w:fldChar w:fldCharType="end"/>
      </w:r>
      <w:r w:rsidR="00430CBD" w:rsidRPr="001B589E">
        <w:rPr>
          <w:rFonts w:cs="Arial"/>
          <w:lang w:val="en-US"/>
        </w:rPr>
        <w:t xml:space="preserve">, </w:t>
      </w:r>
      <w:r w:rsidR="00770B08" w:rsidRPr="001B589E">
        <w:rPr>
          <w:rFonts w:cs="Arial"/>
          <w:lang w:val="en-US"/>
        </w:rPr>
        <w:t>the Applicant</w:t>
      </w:r>
      <w:r w:rsidR="00770B08" w:rsidRPr="001B589E">
        <w:rPr>
          <w:rFonts w:cs="Arial"/>
        </w:rPr>
        <w:t xml:space="preserve"> must disclose</w:t>
      </w:r>
      <w:r w:rsidR="00EA312A" w:rsidRPr="001B589E">
        <w:rPr>
          <w:rFonts w:cs="Arial"/>
          <w:lang w:val="en-US"/>
        </w:rPr>
        <w:t xml:space="preserve"> that association </w:t>
      </w:r>
      <w:r w:rsidR="001B163C" w:rsidRPr="001B589E">
        <w:rPr>
          <w:rFonts w:cs="Arial"/>
          <w:lang w:val="en-US"/>
        </w:rPr>
        <w:t xml:space="preserve">on its </w:t>
      </w:r>
      <w:r w:rsidR="001C03D0" w:rsidRPr="001B589E">
        <w:rPr>
          <w:rFonts w:cs="Arial"/>
          <w:iCs/>
        </w:rPr>
        <w:t>Qualification Application</w:t>
      </w:r>
      <w:r w:rsidR="001C03D0" w:rsidRPr="001B589E">
        <w:rPr>
          <w:rFonts w:cs="Arial"/>
        </w:rPr>
        <w:t xml:space="preserve"> and </w:t>
      </w:r>
      <w:r w:rsidR="001C03D0" w:rsidRPr="001B589E">
        <w:rPr>
          <w:rFonts w:cs="Arial"/>
          <w:iCs/>
        </w:rPr>
        <w:t>Intent to Bid</w:t>
      </w:r>
      <w:r w:rsidR="001C03D0" w:rsidRPr="001B589E">
        <w:rPr>
          <w:rFonts w:cs="Arial"/>
        </w:rPr>
        <w:t xml:space="preserve"> </w:t>
      </w:r>
      <w:r w:rsidR="001B163C" w:rsidRPr="001B589E">
        <w:rPr>
          <w:rFonts w:cs="Arial"/>
          <w:lang w:val="en-US"/>
        </w:rPr>
        <w:t>forms</w:t>
      </w:r>
      <w:r w:rsidRPr="001B589E">
        <w:rPr>
          <w:rFonts w:cs="Arial"/>
          <w:lang w:val="en-US"/>
        </w:rPr>
        <w:t>.</w:t>
      </w:r>
      <w:r w:rsidR="003B1321">
        <w:rPr>
          <w:rFonts w:cs="Arial"/>
          <w:lang w:val="en-US"/>
        </w:rPr>
        <w:t xml:space="preserve"> </w:t>
      </w:r>
      <w:r w:rsidRPr="001B589E">
        <w:rPr>
          <w:rFonts w:cs="Arial"/>
          <w:lang w:val="en-US"/>
        </w:rPr>
        <w:t>Applicants may not</w:t>
      </w:r>
      <w:r w:rsidR="001C03D0" w:rsidRPr="001B589E">
        <w:rPr>
          <w:rFonts w:cs="Arial"/>
        </w:rPr>
        <w:t xml:space="preserve"> communicate</w:t>
      </w:r>
      <w:r w:rsidR="00E01C36" w:rsidRPr="001B589E">
        <w:rPr>
          <w:rFonts w:cs="Arial"/>
          <w:lang w:val="en-US"/>
        </w:rPr>
        <w:t xml:space="preserve"> </w:t>
      </w:r>
      <w:r w:rsidRPr="001B589E">
        <w:rPr>
          <w:rFonts w:cs="Arial"/>
          <w:lang w:val="en-US"/>
        </w:rPr>
        <w:t>Confidential Information with any party other than those</w:t>
      </w:r>
      <w:r w:rsidR="001C03D0" w:rsidRPr="001B589E">
        <w:rPr>
          <w:rFonts w:cs="Arial"/>
        </w:rPr>
        <w:t xml:space="preserve"> </w:t>
      </w:r>
      <w:r w:rsidR="006E3093">
        <w:rPr>
          <w:rFonts w:cs="Arial"/>
          <w:lang w:val="en-US"/>
        </w:rPr>
        <w:t xml:space="preserve">with which they have </w:t>
      </w:r>
      <w:r w:rsidR="001B361F" w:rsidRPr="001B589E">
        <w:rPr>
          <w:rFonts w:cs="Arial"/>
          <w:lang w:val="en-US"/>
        </w:rPr>
        <w:t xml:space="preserve">identified a Corporate Association or Bidding Association, </w:t>
      </w:r>
      <w:r w:rsidR="001C03D0" w:rsidRPr="001B589E">
        <w:rPr>
          <w:rFonts w:cs="Arial"/>
        </w:rPr>
        <w:t xml:space="preserve">except as requested by the </w:t>
      </w:r>
      <w:r w:rsidR="001569DE" w:rsidRPr="001B589E">
        <w:rPr>
          <w:rFonts w:cs="Arial"/>
        </w:rPr>
        <w:t>Auction Manager</w:t>
      </w:r>
      <w:r w:rsidR="001C03D0" w:rsidRPr="001B589E">
        <w:rPr>
          <w:rFonts w:cs="Arial"/>
        </w:rPr>
        <w:t xml:space="preserve"> to remediate a </w:t>
      </w:r>
      <w:r w:rsidR="001C03D0" w:rsidRPr="001B589E">
        <w:rPr>
          <w:rFonts w:cs="Arial"/>
          <w:iCs/>
        </w:rPr>
        <w:t>Qualification Application</w:t>
      </w:r>
      <w:r w:rsidR="004D3C85" w:rsidRPr="001B589E">
        <w:rPr>
          <w:rFonts w:cs="Arial"/>
        </w:rPr>
        <w:t>.</w:t>
      </w:r>
      <w:r w:rsidR="004D3C85" w:rsidRPr="001B589E">
        <w:rPr>
          <w:rFonts w:cs="Arial"/>
          <w:lang w:val="en-US"/>
        </w:rPr>
        <w:t xml:space="preserve"> </w:t>
      </w:r>
    </w:p>
    <w:p w14:paraId="0BBC8EFA" w14:textId="77777777" w:rsidR="001C03D0" w:rsidRPr="00B94143" w:rsidRDefault="001C03D0">
      <w:pPr>
        <w:pStyle w:val="Heading1"/>
        <w:tabs>
          <w:tab w:val="left" w:pos="720"/>
        </w:tabs>
        <w:rPr>
          <w:lang w:eastAsia="ar-SA"/>
        </w:rPr>
      </w:pPr>
      <w:bookmarkStart w:id="79" w:name="_Toc60651217"/>
      <w:r w:rsidRPr="00B94143">
        <w:rPr>
          <w:lang w:eastAsia="ar-SA"/>
        </w:rPr>
        <w:t>Market Monitor</w:t>
      </w:r>
      <w:bookmarkEnd w:id="79"/>
    </w:p>
    <w:p w14:paraId="5BC5B97A" w14:textId="03E4055D" w:rsidR="001C03D0" w:rsidRPr="00B94143" w:rsidRDefault="001C03D0">
      <w:pPr>
        <w:pStyle w:val="BodyText"/>
        <w:rPr>
          <w:rFonts w:cs="Arial"/>
        </w:rPr>
      </w:pPr>
      <w:r w:rsidRPr="00B94143">
        <w:rPr>
          <w:rFonts w:cs="Arial"/>
        </w:rPr>
        <w:t xml:space="preserve">RGGI, Inc. has retained the services of an independent market monitor </w:t>
      </w:r>
      <w:r w:rsidR="001B163C">
        <w:rPr>
          <w:rFonts w:cs="Arial"/>
          <w:lang w:val="en-US"/>
        </w:rPr>
        <w:t>to</w:t>
      </w:r>
      <w:r w:rsidRPr="00B94143">
        <w:rPr>
          <w:rFonts w:cs="Arial"/>
        </w:rPr>
        <w:t xml:space="preserve"> monitor the auction</w:t>
      </w:r>
      <w:r w:rsidR="001B163C">
        <w:rPr>
          <w:rFonts w:cs="Arial"/>
          <w:lang w:val="en-US"/>
        </w:rPr>
        <w:t>,</w:t>
      </w:r>
      <w:r w:rsidRPr="00B94143">
        <w:rPr>
          <w:rFonts w:cs="Arial"/>
        </w:rPr>
        <w:t xml:space="preserve">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holdings</w:t>
      </w:r>
      <w:r w:rsidR="001B163C">
        <w:rPr>
          <w:rFonts w:cs="Arial"/>
          <w:lang w:val="en-US"/>
        </w:rPr>
        <w:t>,</w:t>
      </w:r>
      <w:r w:rsidRPr="00B94143">
        <w:rPr>
          <w:rFonts w:cs="Arial"/>
        </w:rPr>
        <w:t xml:space="preserve"> and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transaction</w:t>
      </w:r>
      <w:r w:rsidR="001B163C">
        <w:rPr>
          <w:rFonts w:cs="Arial"/>
          <w:lang w:val="en-US"/>
        </w:rPr>
        <w:t>s</w:t>
      </w:r>
      <w:r w:rsidRPr="00B94143">
        <w:rPr>
          <w:rFonts w:cs="Arial"/>
        </w:rPr>
        <w:t>, am</w:t>
      </w:r>
      <w:r w:rsidRPr="001B589E">
        <w:rPr>
          <w:rFonts w:cs="Arial"/>
        </w:rPr>
        <w:t xml:space="preserve">ong other activities. The market monitor </w:t>
      </w:r>
      <w:r w:rsidR="006E3093">
        <w:rPr>
          <w:rFonts w:cs="Arial"/>
          <w:lang w:val="en-US"/>
        </w:rPr>
        <w:t>observes</w:t>
      </w:r>
      <w:r w:rsidRPr="001B589E">
        <w:rPr>
          <w:rFonts w:cs="Arial"/>
        </w:rPr>
        <w:t xml:space="preserve"> bidder behavior in each auction and report</w:t>
      </w:r>
      <w:r w:rsidR="006E3093">
        <w:rPr>
          <w:rFonts w:cs="Arial"/>
          <w:lang w:val="en-US"/>
        </w:rPr>
        <w:t>s</w:t>
      </w:r>
      <w:r w:rsidRPr="001B589E">
        <w:rPr>
          <w:rFonts w:cs="Arial"/>
        </w:rPr>
        <w:t xml:space="preserve"> to the Participating States any activities that may have a material impact on the </w:t>
      </w:r>
      <w:r w:rsidR="006E3093">
        <w:rPr>
          <w:rFonts w:cs="Arial"/>
          <w:lang w:val="en-US"/>
        </w:rPr>
        <w:t xml:space="preserve">integrity, </w:t>
      </w:r>
      <w:r w:rsidRPr="001B589E">
        <w:rPr>
          <w:rFonts w:cs="Arial"/>
        </w:rPr>
        <w:t>efficiency and performance of the aucti</w:t>
      </w:r>
      <w:r w:rsidRPr="00B94143">
        <w:rPr>
          <w:rFonts w:cs="Arial"/>
        </w:rPr>
        <w:t>on.</w:t>
      </w:r>
    </w:p>
    <w:p w14:paraId="046B9730" w14:textId="0C1517A5" w:rsidR="009D1DF5" w:rsidRPr="00457D8A" w:rsidRDefault="001C03D0" w:rsidP="00352423">
      <w:pPr>
        <w:pStyle w:val="BodyText"/>
        <w:rPr>
          <w:rFonts w:cs="Arial"/>
        </w:rPr>
      </w:pPr>
      <w:r w:rsidRPr="00B94143">
        <w:rPr>
          <w:rFonts w:cs="Arial"/>
        </w:rPr>
        <w:t>Any fraudulent, misleading, manipulative, collusive, or noncompetitive behavior in a CO</w:t>
      </w:r>
      <w:r w:rsidRPr="00B94143">
        <w:rPr>
          <w:rFonts w:cs="Arial"/>
          <w:vertAlign w:val="subscript"/>
        </w:rPr>
        <w:t>2</w:t>
      </w:r>
      <w:r w:rsidRPr="00B94143">
        <w:rPr>
          <w:rFonts w:cs="Arial"/>
        </w:rPr>
        <w:t xml:space="preserve"> Allowance Auction or in </w:t>
      </w:r>
      <w:r w:rsidR="001B163C">
        <w:rPr>
          <w:rFonts w:cs="Arial"/>
          <w:lang w:val="en-US"/>
        </w:rPr>
        <w:t>secondary</w:t>
      </w:r>
      <w:r w:rsidRPr="00B94143">
        <w:rPr>
          <w:rFonts w:cs="Arial"/>
        </w:rPr>
        <w:t xml:space="preserve"> market</w:t>
      </w:r>
      <w:r w:rsidR="001B163C">
        <w:rPr>
          <w:rFonts w:cs="Arial"/>
          <w:lang w:val="en-US"/>
        </w:rPr>
        <w:t>s</w:t>
      </w:r>
      <w:r w:rsidRPr="00B94143">
        <w:rPr>
          <w:rFonts w:cs="Arial"/>
        </w:rPr>
        <w:t xml:space="preserve"> may be investigated and prosecuted in accordance with any and all applicable regulations and laws.</w:t>
      </w:r>
    </w:p>
    <w:p w14:paraId="24BD007F" w14:textId="77777777" w:rsidR="001C03D0" w:rsidRPr="00B94143" w:rsidRDefault="00691BC6">
      <w:pPr>
        <w:pStyle w:val="Heading1"/>
        <w:tabs>
          <w:tab w:val="left" w:pos="720"/>
        </w:tabs>
      </w:pPr>
      <w:bookmarkStart w:id="80" w:name="_Pre-auction_Process"/>
      <w:bookmarkStart w:id="81" w:name="_Toc60651218"/>
      <w:bookmarkEnd w:id="80"/>
      <w:r w:rsidRPr="00B94143">
        <w:t>Pre-a</w:t>
      </w:r>
      <w:r w:rsidR="001C03D0" w:rsidRPr="00B94143">
        <w:t>uction Process</w:t>
      </w:r>
      <w:bookmarkEnd w:id="81"/>
    </w:p>
    <w:p w14:paraId="01C8DAA3" w14:textId="5E3B8D0A" w:rsidR="001C03D0" w:rsidRPr="001B589E" w:rsidRDefault="001C03D0">
      <w:pPr>
        <w:pStyle w:val="BodyText"/>
        <w:rPr>
          <w:rFonts w:cs="Arial"/>
        </w:rPr>
      </w:pPr>
      <w:r w:rsidRPr="00B94143">
        <w:rPr>
          <w:rFonts w:cs="Arial"/>
        </w:rPr>
        <w:t xml:space="preserve">This section describes pre-auction activities that will occur following </w:t>
      </w:r>
      <w:r w:rsidRPr="001B589E">
        <w:rPr>
          <w:rFonts w:cs="Arial"/>
        </w:rPr>
        <w:t xml:space="preserve">the release </w:t>
      </w:r>
      <w:r w:rsidR="0045055A" w:rsidRPr="001B589E">
        <w:rPr>
          <w:rFonts w:cs="Arial"/>
        </w:rPr>
        <w:t xml:space="preserve">of </w:t>
      </w:r>
      <w:r w:rsidRPr="001B589E">
        <w:rPr>
          <w:rFonts w:cs="Arial"/>
        </w:rPr>
        <w:t xml:space="preserve">this </w:t>
      </w:r>
      <w:r w:rsidR="004B1083" w:rsidRPr="001B589E">
        <w:rPr>
          <w:rFonts w:cs="Arial"/>
        </w:rPr>
        <w:t>Auction Notice</w:t>
      </w:r>
      <w:r w:rsidRPr="001B589E">
        <w:rPr>
          <w:rFonts w:cs="Arial"/>
        </w:rPr>
        <w:t>.</w:t>
      </w:r>
    </w:p>
    <w:p w14:paraId="1178522B" w14:textId="70913BAB" w:rsidR="001C03D0" w:rsidRPr="0094778A" w:rsidRDefault="00CE6EE3" w:rsidP="008A4629">
      <w:pPr>
        <w:pStyle w:val="Heading2"/>
        <w:tabs>
          <w:tab w:val="left" w:pos="720"/>
        </w:tabs>
        <w:rPr>
          <w:rFonts w:cs="Arial"/>
          <w:lang w:eastAsia="ar-SA"/>
        </w:rPr>
      </w:pPr>
      <w:bookmarkStart w:id="82" w:name="_Ref60210256"/>
      <w:bookmarkStart w:id="83" w:name="_Toc60651219"/>
      <w:r>
        <w:rPr>
          <w:rFonts w:cs="Arial"/>
          <w:lang w:val="en-US" w:eastAsia="ar-SA"/>
        </w:rPr>
        <w:lastRenderedPageBreak/>
        <w:t>Auction Tutorial</w:t>
      </w:r>
      <w:r w:rsidR="0085682A">
        <w:rPr>
          <w:rFonts w:cs="Arial"/>
          <w:lang w:val="en-US" w:eastAsia="ar-SA"/>
        </w:rPr>
        <w:t>s</w:t>
      </w:r>
      <w:bookmarkEnd w:id="82"/>
      <w:bookmarkEnd w:id="83"/>
    </w:p>
    <w:p w14:paraId="02935D54" w14:textId="6C5FC3CF" w:rsidR="001B36F3" w:rsidRPr="001B589E" w:rsidRDefault="001B022A" w:rsidP="008A4629">
      <w:pPr>
        <w:pStyle w:val="BodyText"/>
        <w:rPr>
          <w:rFonts w:cs="Arial"/>
        </w:rPr>
      </w:pPr>
      <w:r>
        <w:rPr>
          <w:rFonts w:cs="Arial"/>
          <w:lang w:val="en-US"/>
        </w:rPr>
        <w:t>Tutorial</w:t>
      </w:r>
      <w:r w:rsidR="00A53C25">
        <w:rPr>
          <w:rFonts w:cs="Arial"/>
          <w:lang w:val="en-US"/>
        </w:rPr>
        <w:t>s</w:t>
      </w:r>
      <w:r>
        <w:rPr>
          <w:rFonts w:cs="Arial"/>
          <w:lang w:val="en-US"/>
        </w:rPr>
        <w:t xml:space="preserve"> </w:t>
      </w:r>
      <w:r w:rsidR="00203813">
        <w:rPr>
          <w:rFonts w:cs="Arial"/>
          <w:lang w:val="en-US"/>
        </w:rPr>
        <w:t xml:space="preserve">focused on the </w:t>
      </w:r>
      <w:r w:rsidR="001C03D0" w:rsidRPr="00CF4272">
        <w:rPr>
          <w:rFonts w:cs="Arial"/>
        </w:rPr>
        <w:t xml:space="preserve">auction format, </w:t>
      </w:r>
      <w:r w:rsidR="00AF3D93">
        <w:rPr>
          <w:rFonts w:cs="Arial"/>
          <w:lang w:val="en-US"/>
        </w:rPr>
        <w:t xml:space="preserve">the </w:t>
      </w:r>
      <w:r w:rsidR="004B1083" w:rsidRPr="001B589E">
        <w:rPr>
          <w:rFonts w:cs="Arial"/>
          <w:lang w:val="en-US"/>
        </w:rPr>
        <w:t>RGGI Portal</w:t>
      </w:r>
      <w:r w:rsidR="001C03D0" w:rsidRPr="001B589E">
        <w:rPr>
          <w:rFonts w:cs="Arial"/>
        </w:rPr>
        <w:t xml:space="preserve">, </w:t>
      </w:r>
      <w:r w:rsidR="00FE3845" w:rsidRPr="001B589E">
        <w:rPr>
          <w:rFonts w:cs="Arial"/>
          <w:lang w:val="en-US"/>
        </w:rPr>
        <w:t xml:space="preserve">RGGI </w:t>
      </w:r>
      <w:r w:rsidR="00203813" w:rsidRPr="001B589E">
        <w:rPr>
          <w:rFonts w:cs="Arial"/>
          <w:lang w:val="en-US"/>
        </w:rPr>
        <w:t xml:space="preserve">COATS, </w:t>
      </w:r>
      <w:r w:rsidR="001C03D0" w:rsidRPr="001B589E">
        <w:rPr>
          <w:rFonts w:cs="Arial"/>
        </w:rPr>
        <w:t xml:space="preserve">and </w:t>
      </w:r>
      <w:r w:rsidR="00203813" w:rsidRPr="001B589E">
        <w:rPr>
          <w:rFonts w:cs="Arial"/>
          <w:lang w:val="en-US"/>
        </w:rPr>
        <w:t xml:space="preserve">the overall </w:t>
      </w:r>
      <w:r w:rsidR="001C03D0" w:rsidRPr="001B589E">
        <w:rPr>
          <w:rFonts w:cs="Arial"/>
        </w:rPr>
        <w:t>qualification process</w:t>
      </w:r>
      <w:r w:rsidR="00782C5D" w:rsidRPr="001B589E">
        <w:rPr>
          <w:rFonts w:cs="Arial"/>
          <w:lang w:val="en-US"/>
        </w:rPr>
        <w:t xml:space="preserve"> </w:t>
      </w:r>
      <w:r w:rsidR="001B163C" w:rsidRPr="001B589E">
        <w:rPr>
          <w:rFonts w:cs="Arial"/>
          <w:lang w:val="en-US"/>
        </w:rPr>
        <w:t>are available on</w:t>
      </w:r>
      <w:r w:rsidR="001C03D0" w:rsidRPr="001B589E">
        <w:rPr>
          <w:rFonts w:cs="Arial"/>
        </w:rPr>
        <w:t xml:space="preserve"> the </w:t>
      </w:r>
      <w:r w:rsidR="004B1083" w:rsidRPr="001B589E">
        <w:rPr>
          <w:rFonts w:cs="Arial"/>
        </w:rPr>
        <w:t>Auction Website</w:t>
      </w:r>
      <w:r w:rsidR="005D0E39" w:rsidRPr="001B589E">
        <w:rPr>
          <w:rFonts w:cs="Arial"/>
          <w:lang w:val="en-US"/>
        </w:rPr>
        <w:t xml:space="preserve">, </w:t>
      </w:r>
      <w:hyperlink r:id="rId27" w:history="1">
        <w:r w:rsidR="00A259EC" w:rsidRPr="001B589E">
          <w:rPr>
            <w:rStyle w:val="Hyperlink"/>
            <w:rFonts w:cs="Arial"/>
          </w:rPr>
          <w:t>https://www.rggi.org/auctions/auction-materials</w:t>
        </w:r>
      </w:hyperlink>
      <w:r w:rsidR="001C03D0" w:rsidRPr="001B589E">
        <w:rPr>
          <w:rFonts w:cs="Arial"/>
        </w:rPr>
        <w:t xml:space="preserve">. </w:t>
      </w:r>
    </w:p>
    <w:p w14:paraId="6A7016A9" w14:textId="77777777" w:rsidR="001C03D0" w:rsidRPr="00796338" w:rsidRDefault="001C03D0" w:rsidP="008A4629">
      <w:pPr>
        <w:pStyle w:val="Heading2"/>
        <w:tabs>
          <w:tab w:val="left" w:pos="720"/>
        </w:tabs>
        <w:rPr>
          <w:rFonts w:cs="Arial"/>
          <w:lang w:eastAsia="ar-SA"/>
        </w:rPr>
      </w:pPr>
      <w:bookmarkStart w:id="84" w:name="_Electronic_Question_Submittal"/>
      <w:bookmarkStart w:id="85" w:name="_Ref532810492"/>
      <w:bookmarkStart w:id="86" w:name="_Toc60651220"/>
      <w:bookmarkEnd w:id="84"/>
      <w:r w:rsidRPr="00796338">
        <w:rPr>
          <w:rFonts w:cs="Arial"/>
          <w:lang w:eastAsia="ar-SA"/>
        </w:rPr>
        <w:t>Electronic Question Submittal</w:t>
      </w:r>
      <w:bookmarkEnd w:id="85"/>
      <w:bookmarkEnd w:id="86"/>
    </w:p>
    <w:p w14:paraId="62D557F2" w14:textId="2EB56BBD" w:rsidR="001C03D0" w:rsidRPr="001B589E" w:rsidRDefault="001C03D0">
      <w:pPr>
        <w:pStyle w:val="BodyText"/>
        <w:rPr>
          <w:rFonts w:cs="Arial"/>
        </w:rPr>
      </w:pPr>
      <w:r w:rsidRPr="00B94143">
        <w:rPr>
          <w:rFonts w:cs="Arial"/>
        </w:rPr>
        <w:t xml:space="preserve">The </w:t>
      </w:r>
      <w:r w:rsidR="004B1083" w:rsidRPr="001B589E">
        <w:rPr>
          <w:rFonts w:cs="Arial"/>
        </w:rPr>
        <w:t>Auction Website</w:t>
      </w:r>
      <w:r w:rsidRPr="001B589E">
        <w:rPr>
          <w:rFonts w:cs="Arial"/>
        </w:rPr>
        <w:t xml:space="preserve"> includes a link </w:t>
      </w:r>
      <w:r w:rsidR="00A73CCB">
        <w:rPr>
          <w:rFonts w:cs="Arial"/>
          <w:lang w:val="en-US"/>
        </w:rPr>
        <w:t>allowing Applicants to</w:t>
      </w:r>
      <w:r w:rsidR="00A73CCB" w:rsidRPr="001B589E">
        <w:rPr>
          <w:rFonts w:cs="Arial"/>
        </w:rPr>
        <w:t xml:space="preserve"> </w:t>
      </w:r>
      <w:r w:rsidRPr="001B589E">
        <w:rPr>
          <w:rFonts w:cs="Arial"/>
        </w:rPr>
        <w:t xml:space="preserve">submit questions and comments regarding the auction process. A blank email message, addressed to the </w:t>
      </w:r>
      <w:r w:rsidR="001569DE" w:rsidRPr="001B589E">
        <w:rPr>
          <w:rFonts w:cs="Arial"/>
        </w:rPr>
        <w:t>Auction Manager</w:t>
      </w:r>
      <w:r w:rsidRPr="001B589E">
        <w:rPr>
          <w:rFonts w:cs="Arial"/>
        </w:rPr>
        <w:t xml:space="preserve">, will be generated by clicking on </w:t>
      </w:r>
      <w:r w:rsidR="006B4991" w:rsidRPr="001B589E">
        <w:rPr>
          <w:rFonts w:cs="Arial"/>
          <w:lang w:val="en-US"/>
        </w:rPr>
        <w:t>the</w:t>
      </w:r>
      <w:r w:rsidR="006B4991" w:rsidRPr="001B589E">
        <w:rPr>
          <w:rFonts w:cs="Arial"/>
        </w:rPr>
        <w:t xml:space="preserve"> </w:t>
      </w:r>
      <w:r w:rsidRPr="001B589E">
        <w:rPr>
          <w:rFonts w:cs="Arial"/>
        </w:rPr>
        <w:t xml:space="preserve">link. Questions can also be sent directly to </w:t>
      </w:r>
      <w:hyperlink r:id="rId28" w:history="1">
        <w:r w:rsidR="00F82B65" w:rsidRPr="001B589E">
          <w:rPr>
            <w:rStyle w:val="Hyperlink"/>
          </w:rPr>
          <w:t>auctionmanager.enelxnorthamerica@enel.com</w:t>
        </w:r>
      </w:hyperlink>
      <w:r w:rsidR="00782C5D" w:rsidRPr="001B589E">
        <w:rPr>
          <w:rFonts w:cs="Arial"/>
          <w:lang w:val="en-US"/>
        </w:rPr>
        <w:t xml:space="preserve">, in accordance with the </w:t>
      </w:r>
      <w:r w:rsidR="001569DE" w:rsidRPr="001B589E">
        <w:rPr>
          <w:rFonts w:cs="Arial"/>
          <w:lang w:val="en-US"/>
        </w:rPr>
        <w:t>Auction Schedule</w:t>
      </w:r>
      <w:r w:rsidRPr="001B589E">
        <w:rPr>
          <w:rFonts w:cs="Arial"/>
        </w:rPr>
        <w:t>.</w:t>
      </w:r>
      <w:r w:rsidR="00352423">
        <w:rPr>
          <w:rFonts w:cs="Arial"/>
          <w:lang w:val="en-US"/>
        </w:rPr>
        <w:t xml:space="preserve"> </w:t>
      </w:r>
      <w:r w:rsidRPr="001B589E">
        <w:rPr>
          <w:rFonts w:cs="Arial"/>
        </w:rPr>
        <w:t xml:space="preserve">Email is the sole means to submit a question </w:t>
      </w:r>
      <w:r w:rsidR="001C03FC" w:rsidRPr="001B589E">
        <w:rPr>
          <w:rFonts w:cs="Arial"/>
        </w:rPr>
        <w:t xml:space="preserve">or comment </w:t>
      </w:r>
      <w:r w:rsidRPr="001B589E">
        <w:rPr>
          <w:rFonts w:cs="Arial"/>
        </w:rPr>
        <w:t xml:space="preserve">regarding </w:t>
      </w:r>
      <w:r w:rsidR="00A73CCB">
        <w:rPr>
          <w:rFonts w:cs="Arial"/>
          <w:lang w:val="en-US"/>
        </w:rPr>
        <w:t>an</w:t>
      </w:r>
      <w:r w:rsidR="00A73CCB" w:rsidRPr="001B589E">
        <w:rPr>
          <w:rFonts w:cs="Arial"/>
        </w:rPr>
        <w:t xml:space="preserve"> </w:t>
      </w:r>
      <w:r w:rsidR="004B1083" w:rsidRPr="001B589E">
        <w:rPr>
          <w:rFonts w:cs="Arial"/>
        </w:rPr>
        <w:t>Auction Notice</w:t>
      </w:r>
      <w:r w:rsidRPr="001B589E">
        <w:rPr>
          <w:rFonts w:cs="Arial"/>
        </w:rPr>
        <w:t xml:space="preserve">, Qualification Application, </w:t>
      </w:r>
      <w:r w:rsidR="00A73CCB">
        <w:rPr>
          <w:rFonts w:cs="Arial"/>
          <w:lang w:val="en-US"/>
        </w:rPr>
        <w:t>or</w:t>
      </w:r>
      <w:r w:rsidR="00A73CCB" w:rsidRPr="001B589E">
        <w:rPr>
          <w:rFonts w:cs="Arial"/>
        </w:rPr>
        <w:t xml:space="preserve"> </w:t>
      </w:r>
      <w:r w:rsidRPr="001B589E">
        <w:rPr>
          <w:rFonts w:cs="Arial"/>
        </w:rPr>
        <w:t xml:space="preserve">Intent to Bid. </w:t>
      </w:r>
    </w:p>
    <w:p w14:paraId="2D9BDCCC" w14:textId="069FC417" w:rsidR="001C03D0" w:rsidRPr="001B589E" w:rsidRDefault="00504C23">
      <w:pPr>
        <w:pStyle w:val="BodyText"/>
        <w:rPr>
          <w:rFonts w:cs="Arial"/>
        </w:rPr>
      </w:pPr>
      <w:r w:rsidRPr="001B589E">
        <w:rPr>
          <w:rFonts w:cs="Arial"/>
        </w:rPr>
        <w:t>To the extent any r</w:t>
      </w:r>
      <w:r w:rsidR="001C03D0" w:rsidRPr="001B589E">
        <w:rPr>
          <w:rFonts w:cs="Arial"/>
        </w:rPr>
        <w:t>elevant questions</w:t>
      </w:r>
      <w:r w:rsidRPr="001B589E">
        <w:rPr>
          <w:rFonts w:cs="Arial"/>
        </w:rPr>
        <w:t xml:space="preserve"> </w:t>
      </w:r>
      <w:r w:rsidR="00691BC6" w:rsidRPr="001B589E">
        <w:rPr>
          <w:rFonts w:cs="Arial"/>
        </w:rPr>
        <w:t xml:space="preserve">are </w:t>
      </w:r>
      <w:r w:rsidR="001C03D0" w:rsidRPr="001B589E">
        <w:rPr>
          <w:rFonts w:cs="Arial"/>
        </w:rPr>
        <w:t xml:space="preserve">submitted </w:t>
      </w:r>
      <w:r w:rsidR="00691BC6" w:rsidRPr="001B589E">
        <w:rPr>
          <w:rFonts w:cs="Arial"/>
        </w:rPr>
        <w:t xml:space="preserve">that are not currently </w:t>
      </w:r>
      <w:r w:rsidRPr="001B589E">
        <w:rPr>
          <w:rFonts w:cs="Arial"/>
        </w:rPr>
        <w:t>address</w:t>
      </w:r>
      <w:r w:rsidR="00691BC6" w:rsidRPr="001B589E">
        <w:rPr>
          <w:rFonts w:cs="Arial"/>
        </w:rPr>
        <w:t xml:space="preserve">ed </w:t>
      </w:r>
      <w:r w:rsidRPr="001B589E">
        <w:rPr>
          <w:rFonts w:cs="Arial"/>
        </w:rPr>
        <w:t xml:space="preserve">in the </w:t>
      </w:r>
      <w:r w:rsidR="005A4459" w:rsidRPr="001B589E">
        <w:rPr>
          <w:rFonts w:cs="Arial"/>
        </w:rPr>
        <w:t>Frequently Asked Questions (</w:t>
      </w:r>
      <w:r w:rsidRPr="001B589E">
        <w:rPr>
          <w:rFonts w:cs="Arial"/>
        </w:rPr>
        <w:t>FAQ</w:t>
      </w:r>
      <w:r w:rsidR="00691BC6" w:rsidRPr="001B589E">
        <w:rPr>
          <w:rFonts w:cs="Arial"/>
        </w:rPr>
        <w:t>s</w:t>
      </w:r>
      <w:r w:rsidR="005A4459" w:rsidRPr="001B589E">
        <w:rPr>
          <w:rFonts w:cs="Arial"/>
        </w:rPr>
        <w:t>)</w:t>
      </w:r>
      <w:r w:rsidRPr="001B589E">
        <w:rPr>
          <w:rFonts w:cs="Arial"/>
        </w:rPr>
        <w:t xml:space="preserve">, the </w:t>
      </w:r>
      <w:r w:rsidR="00A73CCB">
        <w:rPr>
          <w:rFonts w:cs="Arial"/>
          <w:lang w:val="en-US"/>
        </w:rPr>
        <w:t xml:space="preserve">FAQ </w:t>
      </w:r>
      <w:r w:rsidRPr="001B589E">
        <w:rPr>
          <w:rFonts w:cs="Arial"/>
        </w:rPr>
        <w:t>document will be updated</w:t>
      </w:r>
      <w:r w:rsidR="00782C5D" w:rsidRPr="001B589E">
        <w:rPr>
          <w:rFonts w:cs="Arial"/>
          <w:lang w:val="en-US"/>
        </w:rPr>
        <w:t xml:space="preserve"> and</w:t>
      </w:r>
      <w:r w:rsidR="00691BC6" w:rsidRPr="001B589E">
        <w:rPr>
          <w:rFonts w:cs="Arial"/>
        </w:rPr>
        <w:t xml:space="preserve"> re</w:t>
      </w:r>
      <w:r w:rsidR="001C03D0" w:rsidRPr="001B589E">
        <w:rPr>
          <w:rFonts w:cs="Arial"/>
        </w:rPr>
        <w:t xml:space="preserve">posted on the </w:t>
      </w:r>
      <w:r w:rsidR="004B1083" w:rsidRPr="001B589E">
        <w:rPr>
          <w:rFonts w:cs="Arial"/>
        </w:rPr>
        <w:t>Auction Website</w:t>
      </w:r>
      <w:r w:rsidR="005D0E39" w:rsidRPr="001B589E">
        <w:rPr>
          <w:rFonts w:cs="Arial"/>
          <w:lang w:val="en-US"/>
        </w:rPr>
        <w:t xml:space="preserve">, </w:t>
      </w:r>
      <w:hyperlink r:id="rId29" w:history="1">
        <w:r w:rsidR="00A259EC" w:rsidRPr="001B589E">
          <w:rPr>
            <w:rStyle w:val="Hyperlink"/>
            <w:rFonts w:cs="Arial"/>
          </w:rPr>
          <w:t>https://www.rggi.org/auctions/auction-materials</w:t>
        </w:r>
      </w:hyperlink>
      <w:r w:rsidR="005D0E39" w:rsidRPr="001B589E">
        <w:rPr>
          <w:rFonts w:cs="Arial"/>
          <w:lang w:val="en-US"/>
        </w:rPr>
        <w:t>,</w:t>
      </w:r>
      <w:r w:rsidR="001C03D0" w:rsidRPr="001B589E">
        <w:rPr>
          <w:rFonts w:cs="Arial"/>
        </w:rPr>
        <w:t xml:space="preserve"> </w:t>
      </w:r>
      <w:r w:rsidR="00782C5D" w:rsidRPr="001B589E">
        <w:rPr>
          <w:rFonts w:cs="Arial"/>
          <w:lang w:val="en-US"/>
        </w:rPr>
        <w:t xml:space="preserve">in accordance with the </w:t>
      </w:r>
      <w:r w:rsidR="001569DE" w:rsidRPr="001B589E">
        <w:rPr>
          <w:rFonts w:cs="Arial"/>
          <w:lang w:val="en-US"/>
        </w:rPr>
        <w:t>Auction Schedule</w:t>
      </w:r>
      <w:r w:rsidR="001C03D0" w:rsidRPr="001B589E">
        <w:rPr>
          <w:rFonts w:cs="Arial"/>
        </w:rPr>
        <w:t>.</w:t>
      </w:r>
    </w:p>
    <w:p w14:paraId="4F723794" w14:textId="0A805E75" w:rsidR="001C03D0" w:rsidRPr="00B94143" w:rsidRDefault="004B1083">
      <w:pPr>
        <w:pStyle w:val="Heading2"/>
        <w:tabs>
          <w:tab w:val="left" w:pos="720"/>
        </w:tabs>
      </w:pPr>
      <w:bookmarkStart w:id="87" w:name="_Toc60651221"/>
      <w:r w:rsidRPr="006B4991">
        <w:t>Auction Platform</w:t>
      </w:r>
      <w:r w:rsidR="001C03D0" w:rsidRPr="00B94143">
        <w:t xml:space="preserve"> Username and Password</w:t>
      </w:r>
      <w:bookmarkEnd w:id="87"/>
    </w:p>
    <w:p w14:paraId="6BCB0ED1" w14:textId="5C27E292" w:rsidR="001C03D0" w:rsidRPr="001B589E" w:rsidRDefault="00F8674B">
      <w:pPr>
        <w:pStyle w:val="BodyText"/>
        <w:rPr>
          <w:rFonts w:cs="Arial"/>
        </w:rPr>
      </w:pPr>
      <w:r>
        <w:rPr>
          <w:rFonts w:cs="Arial"/>
          <w:lang w:val="en-US"/>
        </w:rPr>
        <w:t xml:space="preserve">For new </w:t>
      </w:r>
      <w:r w:rsidR="00A73CCB">
        <w:rPr>
          <w:rFonts w:cs="Arial"/>
          <w:lang w:val="en-US"/>
        </w:rPr>
        <w:t>Applicants</w:t>
      </w:r>
      <w:r>
        <w:rPr>
          <w:rFonts w:cs="Arial"/>
          <w:lang w:val="en-US"/>
        </w:rPr>
        <w:t xml:space="preserve">, </w:t>
      </w:r>
      <w:r w:rsidR="00782C5D">
        <w:rPr>
          <w:rFonts w:cs="Arial"/>
          <w:lang w:val="en-US"/>
        </w:rPr>
        <w:t>the PAAR a</w:t>
      </w:r>
      <w:r w:rsidR="00782C5D" w:rsidRPr="001B589E">
        <w:rPr>
          <w:rFonts w:cs="Arial"/>
          <w:lang w:val="en-US"/>
        </w:rPr>
        <w:t xml:space="preserve">nd SAAR will be provided with </w:t>
      </w:r>
      <w:r w:rsidRPr="001B589E">
        <w:rPr>
          <w:rFonts w:cs="Arial"/>
          <w:lang w:val="en-US"/>
        </w:rPr>
        <w:t>username(s) and password(s) after completion of the general information section of the Qualification Application</w:t>
      </w:r>
      <w:r w:rsidR="00782C5D" w:rsidRPr="001B589E">
        <w:rPr>
          <w:rFonts w:cs="Arial"/>
          <w:lang w:val="en-US"/>
        </w:rPr>
        <w:t xml:space="preserve"> on the </w:t>
      </w:r>
      <w:r w:rsidR="004B1083" w:rsidRPr="001B589E">
        <w:rPr>
          <w:rFonts w:cs="Arial"/>
          <w:lang w:val="en-US"/>
        </w:rPr>
        <w:t>Auction Platform</w:t>
      </w:r>
      <w:r w:rsidR="00A73CCB">
        <w:rPr>
          <w:rFonts w:cs="Arial"/>
          <w:lang w:val="en-US"/>
        </w:rPr>
        <w:t>, for use in</w:t>
      </w:r>
      <w:r w:rsidRPr="001B589E">
        <w:rPr>
          <w:rFonts w:cs="Arial"/>
          <w:lang w:val="en-US"/>
        </w:rPr>
        <w:t xml:space="preserve"> complet</w:t>
      </w:r>
      <w:r w:rsidR="00A73CCB">
        <w:rPr>
          <w:rFonts w:cs="Arial"/>
          <w:lang w:val="en-US"/>
        </w:rPr>
        <w:t>ing</w:t>
      </w:r>
      <w:r w:rsidRPr="001B589E">
        <w:rPr>
          <w:rFonts w:cs="Arial"/>
          <w:lang w:val="en-US"/>
        </w:rPr>
        <w:t xml:space="preserve"> the application process. </w:t>
      </w:r>
      <w:r w:rsidR="001C03D0" w:rsidRPr="001B589E">
        <w:rPr>
          <w:rFonts w:cs="Arial"/>
        </w:rPr>
        <w:t xml:space="preserve">Usernames and passwords do not expire and will provide continuous access to the </w:t>
      </w:r>
      <w:r w:rsidR="004B1083" w:rsidRPr="001B589E">
        <w:rPr>
          <w:rFonts w:cs="Arial"/>
        </w:rPr>
        <w:t>Auction Platform</w:t>
      </w:r>
      <w:r w:rsidR="001C03D0" w:rsidRPr="001B589E">
        <w:rPr>
          <w:rFonts w:cs="Arial"/>
        </w:rPr>
        <w:t xml:space="preserve">. Note that access to the </w:t>
      </w:r>
      <w:r w:rsidR="004B1083" w:rsidRPr="001B589E">
        <w:rPr>
          <w:rFonts w:cs="Arial"/>
        </w:rPr>
        <w:t>Auction Platform</w:t>
      </w:r>
      <w:r w:rsidR="001C03D0" w:rsidRPr="001B589E">
        <w:rPr>
          <w:rFonts w:cs="Arial"/>
        </w:rPr>
        <w:t xml:space="preserve"> does not automatically </w:t>
      </w:r>
      <w:r w:rsidR="00A73CCB">
        <w:rPr>
          <w:rFonts w:cs="Arial"/>
          <w:lang w:val="en-US"/>
        </w:rPr>
        <w:t>include</w:t>
      </w:r>
      <w:r w:rsidR="00A73CCB" w:rsidRPr="001B589E">
        <w:rPr>
          <w:rFonts w:cs="Arial"/>
        </w:rPr>
        <w:t xml:space="preserve"> </w:t>
      </w:r>
      <w:r w:rsidR="001C03D0" w:rsidRPr="001B589E">
        <w:rPr>
          <w:rFonts w:cs="Arial"/>
        </w:rPr>
        <w:t xml:space="preserve">access to bidding functions for </w:t>
      </w:r>
      <w:r w:rsidR="003E0C26" w:rsidRPr="001B589E">
        <w:rPr>
          <w:rFonts w:cs="Arial"/>
          <w:lang w:val="en-US"/>
        </w:rPr>
        <w:t>the Auction</w:t>
      </w:r>
      <w:r w:rsidR="00E47DF9" w:rsidRPr="001B589E">
        <w:rPr>
          <w:rFonts w:cs="Arial"/>
          <w:lang w:val="en-US"/>
        </w:rPr>
        <w:t xml:space="preserve">; </w:t>
      </w:r>
      <w:r w:rsidR="001C03D0" w:rsidRPr="001B589E">
        <w:rPr>
          <w:rFonts w:cs="Arial"/>
        </w:rPr>
        <w:t>all other participation requirements must be met</w:t>
      </w:r>
      <w:r w:rsidR="00A73CCB">
        <w:rPr>
          <w:rFonts w:cs="Arial"/>
          <w:lang w:val="en-US"/>
        </w:rPr>
        <w:t xml:space="preserve"> in order to access bidding functions</w:t>
      </w:r>
      <w:r w:rsidR="001C03D0" w:rsidRPr="001B589E">
        <w:rPr>
          <w:rFonts w:cs="Arial"/>
        </w:rPr>
        <w:t>.</w:t>
      </w:r>
    </w:p>
    <w:p w14:paraId="680450E6" w14:textId="012BE0DF" w:rsidR="001C03D0" w:rsidRPr="001B589E" w:rsidRDefault="001C03D0">
      <w:pPr>
        <w:pStyle w:val="BodyText"/>
        <w:rPr>
          <w:rFonts w:cs="Arial"/>
        </w:rPr>
      </w:pPr>
      <w:r w:rsidRPr="001B589E">
        <w:rPr>
          <w:rFonts w:cs="Arial"/>
        </w:rPr>
        <w:t xml:space="preserve">For any username or password issues, </w:t>
      </w:r>
      <w:r w:rsidR="00782C5D" w:rsidRPr="001B589E">
        <w:rPr>
          <w:rFonts w:cs="Arial"/>
          <w:lang w:val="en-US"/>
        </w:rPr>
        <w:t xml:space="preserve">contact </w:t>
      </w:r>
      <w:r w:rsidRPr="001B589E">
        <w:rPr>
          <w:rFonts w:cs="Arial"/>
        </w:rPr>
        <w:t xml:space="preserve">the </w:t>
      </w:r>
      <w:r w:rsidR="001569DE" w:rsidRPr="001B589E">
        <w:rPr>
          <w:rFonts w:cs="Arial"/>
        </w:rPr>
        <w:t>Auction Manager</w:t>
      </w:r>
      <w:r w:rsidRPr="001B589E">
        <w:rPr>
          <w:rFonts w:cs="Arial"/>
        </w:rPr>
        <w:t xml:space="preserve"> at:</w:t>
      </w:r>
    </w:p>
    <w:p w14:paraId="08A073D4" w14:textId="472EB85B" w:rsidR="001C03D0" w:rsidRPr="00B94143" w:rsidRDefault="001C03D0" w:rsidP="001C03D0">
      <w:pPr>
        <w:keepNext/>
        <w:ind w:left="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w:t>
      </w:r>
      <w:r w:rsidR="001569DE" w:rsidRPr="008A4629">
        <w:rPr>
          <w:rFonts w:cs="Arial"/>
          <w:lang w:eastAsia="ar-SA"/>
        </w:rPr>
        <w:t>Auction Manager</w:t>
      </w:r>
    </w:p>
    <w:p w14:paraId="0E88518D" w14:textId="7FDEF536" w:rsidR="001C03D0" w:rsidRPr="00B94143" w:rsidRDefault="001C03D0" w:rsidP="001C03D0">
      <w:pPr>
        <w:keepNext/>
        <w:ind w:left="720"/>
        <w:rPr>
          <w:rFonts w:cs="Arial"/>
          <w:lang w:eastAsia="ar-SA"/>
        </w:rPr>
      </w:pPr>
      <w:r w:rsidRPr="00B94143">
        <w:rPr>
          <w:rFonts w:cs="Arial"/>
          <w:lang w:eastAsia="ar-SA"/>
        </w:rPr>
        <w:t xml:space="preserve">c/o </w:t>
      </w:r>
      <w:r w:rsidR="004079BF">
        <w:rPr>
          <w:rFonts w:cs="Arial"/>
          <w:lang w:eastAsia="ar-SA"/>
        </w:rPr>
        <w:t>Ene</w:t>
      </w:r>
      <w:r w:rsidR="0073247F">
        <w:rPr>
          <w:rFonts w:cs="Arial"/>
          <w:lang w:eastAsia="ar-SA"/>
        </w:rPr>
        <w:t>l X</w:t>
      </w:r>
      <w:r w:rsidR="00AA0D72">
        <w:rPr>
          <w:rFonts w:cs="Arial"/>
          <w:lang w:eastAsia="ar-SA"/>
        </w:rPr>
        <w:t xml:space="preserve"> North America</w:t>
      </w:r>
      <w:r w:rsidR="00F53909">
        <w:rPr>
          <w:rFonts w:cs="Arial"/>
          <w:lang w:eastAsia="ar-SA"/>
        </w:rPr>
        <w:t>, Inc.</w:t>
      </w:r>
    </w:p>
    <w:p w14:paraId="428158E9" w14:textId="77777777" w:rsidR="00AA0D72" w:rsidRPr="00C545EA" w:rsidRDefault="00AA0D72" w:rsidP="00AA0D72">
      <w:pPr>
        <w:ind w:left="720"/>
        <w:rPr>
          <w:rFonts w:cs="Arial"/>
          <w:lang w:eastAsia="ar-SA"/>
        </w:rPr>
      </w:pPr>
      <w:r w:rsidRPr="00C545EA">
        <w:rPr>
          <w:rFonts w:cs="Arial"/>
          <w:lang w:eastAsia="ar-SA"/>
        </w:rPr>
        <w:t>One Marina Park Drive, Suite 400</w:t>
      </w:r>
    </w:p>
    <w:p w14:paraId="7AFA1C73" w14:textId="6061AB8A" w:rsidR="001C03D0" w:rsidRPr="00B94143" w:rsidRDefault="00AA0D72">
      <w:pPr>
        <w:ind w:left="720"/>
        <w:rPr>
          <w:rFonts w:cs="Arial"/>
          <w:lang w:eastAsia="ar-SA"/>
        </w:rPr>
      </w:pPr>
      <w:r w:rsidRPr="00C545EA">
        <w:rPr>
          <w:rFonts w:cs="Arial"/>
          <w:lang w:eastAsia="ar-SA"/>
        </w:rPr>
        <w:t>Boston, MA 02210</w:t>
      </w:r>
    </w:p>
    <w:p w14:paraId="682269ED" w14:textId="5B8CA73D" w:rsidR="001C03D0" w:rsidRPr="00B94143" w:rsidRDefault="001C03D0">
      <w:pPr>
        <w:ind w:left="720"/>
        <w:rPr>
          <w:rFonts w:cs="Arial"/>
          <w:lang w:eastAsia="ar-SA"/>
        </w:rPr>
      </w:pPr>
      <w:r w:rsidRPr="00B94143">
        <w:rPr>
          <w:rFonts w:cs="Arial"/>
          <w:lang w:eastAsia="ar-SA"/>
        </w:rPr>
        <w:t xml:space="preserve">Phone: </w:t>
      </w:r>
      <w:r w:rsidR="00B105E2">
        <w:rPr>
          <w:lang w:eastAsia="ar-SA"/>
        </w:rPr>
        <w:t>703.795.8927</w:t>
      </w:r>
    </w:p>
    <w:p w14:paraId="2E0B20FA" w14:textId="507EBF9E" w:rsidR="0073247F" w:rsidRPr="00B94143" w:rsidRDefault="001C03D0" w:rsidP="008A4629">
      <w:pPr>
        <w:pStyle w:val="TextBullet"/>
        <w:numPr>
          <w:ilvl w:val="0"/>
          <w:numId w:val="0"/>
        </w:numPr>
        <w:spacing w:after="240"/>
        <w:ind w:firstLine="720"/>
      </w:pPr>
      <w:r w:rsidRPr="00B94143">
        <w:rPr>
          <w:rFonts w:cs="Arial"/>
          <w:lang w:eastAsia="ar-SA"/>
        </w:rPr>
        <w:t>Email:</w:t>
      </w:r>
      <w:r w:rsidR="000B4B79">
        <w:rPr>
          <w:rFonts w:cs="Arial"/>
          <w:lang w:eastAsia="ar-SA"/>
        </w:rPr>
        <w:tab/>
      </w:r>
      <w:hyperlink r:id="rId30" w:history="1">
        <w:r w:rsidR="00F82B65">
          <w:rPr>
            <w:rStyle w:val="Hyperlink"/>
          </w:rPr>
          <w:t>auctionmanager.enelxnorthamerica@enel.com</w:t>
        </w:r>
      </w:hyperlink>
    </w:p>
    <w:p w14:paraId="7BFCEAA9" w14:textId="0AEAF6AC" w:rsidR="001C03D0" w:rsidRPr="00B94143" w:rsidRDefault="004B1083">
      <w:pPr>
        <w:pStyle w:val="Heading2"/>
        <w:tabs>
          <w:tab w:val="left" w:pos="720"/>
        </w:tabs>
      </w:pPr>
      <w:bookmarkStart w:id="88" w:name="_Toc60651222"/>
      <w:r w:rsidRPr="00011C56">
        <w:t>Auction Platform</w:t>
      </w:r>
      <w:r w:rsidR="001C03D0" w:rsidRPr="00B94143">
        <w:t xml:space="preserve"> Training Sessions</w:t>
      </w:r>
      <w:bookmarkEnd w:id="88"/>
    </w:p>
    <w:p w14:paraId="22F2EA8E" w14:textId="2038C3B3" w:rsidR="009D1DF5" w:rsidRPr="00352423" w:rsidRDefault="0085682A" w:rsidP="00352423">
      <w:pPr>
        <w:pStyle w:val="BodyText"/>
        <w:rPr>
          <w:rFonts w:cs="Arial"/>
          <w:lang w:val="en-US"/>
        </w:rPr>
      </w:pPr>
      <w:r>
        <w:rPr>
          <w:rFonts w:cs="Arial"/>
          <w:lang w:val="en-US"/>
        </w:rPr>
        <w:t>Optional training on the</w:t>
      </w:r>
      <w:r w:rsidRPr="001B589E">
        <w:rPr>
          <w:rFonts w:cs="Arial"/>
          <w:lang w:val="en-US"/>
        </w:rPr>
        <w:t xml:space="preserve"> </w:t>
      </w:r>
      <w:r w:rsidR="004B1083" w:rsidRPr="001B589E">
        <w:rPr>
          <w:rFonts w:cs="Arial"/>
        </w:rPr>
        <w:t>Auction Platform</w:t>
      </w:r>
      <w:r w:rsidR="001C03D0" w:rsidRPr="001B589E">
        <w:rPr>
          <w:rFonts w:cs="Arial"/>
        </w:rPr>
        <w:t xml:space="preserve"> will </w:t>
      </w:r>
      <w:r w:rsidR="00A73CCB" w:rsidRPr="001B589E">
        <w:rPr>
          <w:rFonts w:cs="Arial"/>
        </w:rPr>
        <w:t xml:space="preserve">only </w:t>
      </w:r>
      <w:r w:rsidR="001C03D0" w:rsidRPr="001B589E">
        <w:rPr>
          <w:rFonts w:cs="Arial"/>
        </w:rPr>
        <w:t xml:space="preserve">be provided for </w:t>
      </w:r>
      <w:r w:rsidR="004224C7" w:rsidRPr="001B589E">
        <w:rPr>
          <w:rFonts w:cs="Arial"/>
          <w:lang w:val="en-US"/>
        </w:rPr>
        <w:t>Potential Bidders for each Auction</w:t>
      </w:r>
      <w:r w:rsidR="00782C5D" w:rsidRPr="001B589E">
        <w:rPr>
          <w:rFonts w:cs="Arial"/>
          <w:lang w:val="en-US"/>
        </w:rPr>
        <w:t xml:space="preserve">, in accordance with the </w:t>
      </w:r>
      <w:r w:rsidR="001569DE" w:rsidRPr="001B589E">
        <w:rPr>
          <w:rFonts w:cs="Arial"/>
          <w:lang w:val="en-US"/>
        </w:rPr>
        <w:t>Auction Schedule</w:t>
      </w:r>
      <w:r w:rsidR="00B55219" w:rsidRPr="001B589E">
        <w:rPr>
          <w:rFonts w:cs="Arial"/>
          <w:lang w:val="en-US"/>
        </w:rPr>
        <w:t xml:space="preserve">. </w:t>
      </w:r>
      <w:r w:rsidR="004224C7" w:rsidRPr="001B589E">
        <w:rPr>
          <w:rFonts w:cs="Arial"/>
          <w:lang w:val="en-US"/>
        </w:rPr>
        <w:t>Potential Bidders</w:t>
      </w:r>
      <w:r w:rsidR="002B7C13" w:rsidRPr="001B589E">
        <w:rPr>
          <w:rFonts w:cs="Arial"/>
          <w:lang w:val="en-US"/>
        </w:rPr>
        <w:t xml:space="preserve"> </w:t>
      </w:r>
      <w:r w:rsidR="005151E9" w:rsidRPr="001B589E">
        <w:rPr>
          <w:rFonts w:cs="Arial"/>
          <w:lang w:val="en-US"/>
        </w:rPr>
        <w:t>may</w:t>
      </w:r>
      <w:r w:rsidR="00EE3A62" w:rsidRPr="001B589E">
        <w:rPr>
          <w:rFonts w:cs="Arial"/>
          <w:lang w:val="en-US"/>
        </w:rPr>
        <w:t xml:space="preserve"> </w:t>
      </w:r>
      <w:r w:rsidR="00B55219" w:rsidRPr="001B589E">
        <w:rPr>
          <w:rFonts w:cs="Arial"/>
          <w:lang w:val="en-US"/>
        </w:rPr>
        <w:t xml:space="preserve">request a training session by contacting the </w:t>
      </w:r>
      <w:r w:rsidR="001569DE" w:rsidRPr="001B589E">
        <w:rPr>
          <w:rFonts w:cs="Arial"/>
          <w:lang w:val="en-US"/>
        </w:rPr>
        <w:t>Auction Manager</w:t>
      </w:r>
      <w:r w:rsidR="00B55219" w:rsidRPr="001B589E">
        <w:rPr>
          <w:rFonts w:cs="Arial"/>
          <w:lang w:val="en-US"/>
        </w:rPr>
        <w:t xml:space="preserve">. Training materials and directions on how to participate in the </w:t>
      </w:r>
      <w:r w:rsidR="004B1083" w:rsidRPr="001B589E">
        <w:rPr>
          <w:rFonts w:cs="Arial"/>
          <w:lang w:val="en-US"/>
        </w:rPr>
        <w:t>Auction Platform</w:t>
      </w:r>
      <w:r w:rsidR="00B55219" w:rsidRPr="001B589E">
        <w:rPr>
          <w:rFonts w:cs="Arial"/>
          <w:lang w:val="en-US"/>
        </w:rPr>
        <w:t xml:space="preserve"> training will be pro</w:t>
      </w:r>
      <w:r w:rsidR="00B55219" w:rsidRPr="00B94143">
        <w:rPr>
          <w:rFonts w:cs="Arial"/>
          <w:lang w:val="en-US"/>
        </w:rPr>
        <w:t>vided prior to the training session.</w:t>
      </w:r>
    </w:p>
    <w:p w14:paraId="52302F76" w14:textId="77777777" w:rsidR="001C03D0" w:rsidRPr="00B94143" w:rsidRDefault="001C03D0">
      <w:pPr>
        <w:pStyle w:val="Heading1"/>
        <w:tabs>
          <w:tab w:val="left" w:pos="720"/>
        </w:tabs>
      </w:pPr>
      <w:bookmarkStart w:id="89" w:name="_Toc217547030"/>
      <w:bookmarkStart w:id="90" w:name="_Auction_Process"/>
      <w:bookmarkStart w:id="91" w:name="_Toc60651223"/>
      <w:bookmarkEnd w:id="89"/>
      <w:bookmarkEnd w:id="90"/>
      <w:r w:rsidRPr="00B94143">
        <w:t>Auction Process</w:t>
      </w:r>
      <w:bookmarkEnd w:id="91"/>
    </w:p>
    <w:p w14:paraId="782B4489" w14:textId="4B775229" w:rsidR="001C03D0" w:rsidRPr="00B94143" w:rsidRDefault="001C03D0" w:rsidP="00352423">
      <w:pPr>
        <w:pStyle w:val="BodyText"/>
        <w:rPr>
          <w:rFonts w:cs="Arial"/>
        </w:rPr>
      </w:pPr>
      <w:r w:rsidRPr="00B94143">
        <w:rPr>
          <w:rFonts w:cs="Arial"/>
        </w:rPr>
        <w:t xml:space="preserve">This section provides information on how </w:t>
      </w:r>
      <w:r w:rsidR="00A47619">
        <w:rPr>
          <w:rFonts w:cs="Arial"/>
          <w:lang w:val="en-US"/>
        </w:rPr>
        <w:t>the auction</w:t>
      </w:r>
      <w:r w:rsidR="00465F9A">
        <w:rPr>
          <w:rFonts w:cs="Arial"/>
        </w:rPr>
        <w:t xml:space="preserve"> </w:t>
      </w:r>
      <w:r w:rsidR="00352423">
        <w:rPr>
          <w:rFonts w:cs="Arial"/>
        </w:rPr>
        <w:t>will be conducted.</w:t>
      </w:r>
    </w:p>
    <w:p w14:paraId="2A924DEF" w14:textId="77777777" w:rsidR="001C03D0" w:rsidRPr="00B94143" w:rsidRDefault="001C03D0">
      <w:pPr>
        <w:pStyle w:val="Heading2"/>
        <w:tabs>
          <w:tab w:val="left" w:pos="720"/>
        </w:tabs>
        <w:rPr>
          <w:rFonts w:cs="Arial"/>
          <w:lang w:eastAsia="ar-SA"/>
        </w:rPr>
      </w:pPr>
      <w:bookmarkStart w:id="92" w:name="_Ref532809690"/>
      <w:bookmarkStart w:id="93" w:name="_Toc60651224"/>
      <w:r w:rsidRPr="00B94143">
        <w:rPr>
          <w:rFonts w:cs="Arial"/>
          <w:lang w:eastAsia="ar-SA"/>
        </w:rPr>
        <w:t>Auction Overview</w:t>
      </w:r>
      <w:bookmarkEnd w:id="92"/>
      <w:bookmarkEnd w:id="93"/>
    </w:p>
    <w:p w14:paraId="49C4955A" w14:textId="6E427709" w:rsidR="008F2AC5" w:rsidRPr="00B94143" w:rsidRDefault="00A47619">
      <w:pPr>
        <w:pStyle w:val="BodyText"/>
        <w:rPr>
          <w:rFonts w:cs="Arial"/>
          <w:lang w:val="en-US"/>
        </w:rPr>
      </w:pPr>
      <w:r>
        <w:rPr>
          <w:rFonts w:cs="Arial"/>
          <w:lang w:val="en-US"/>
        </w:rPr>
        <w:t>The auction</w:t>
      </w:r>
      <w:r w:rsidR="00465F9A" w:rsidRPr="00B94143">
        <w:rPr>
          <w:rFonts w:cs="Arial"/>
        </w:rPr>
        <w:t xml:space="preserve"> </w:t>
      </w:r>
      <w:r w:rsidR="001C03D0" w:rsidRPr="00B94143">
        <w:rPr>
          <w:rFonts w:cs="Arial"/>
        </w:rPr>
        <w:t xml:space="preserve">will be conducted using an electronic, internet-based platform that bidders will use to submit </w:t>
      </w:r>
      <w:r w:rsidR="00A84A4E">
        <w:rPr>
          <w:rFonts w:cs="Arial"/>
          <w:lang w:val="en-US"/>
        </w:rPr>
        <w:t>B</w:t>
      </w:r>
      <w:r w:rsidR="001C03D0" w:rsidRPr="00B94143">
        <w:rPr>
          <w:rFonts w:cs="Arial"/>
        </w:rPr>
        <w:t>ids in a uniform-price, sealed-bid auction format.</w:t>
      </w:r>
      <w:r w:rsidR="00E94B93" w:rsidRPr="00B94143">
        <w:rPr>
          <w:rFonts w:cs="Arial"/>
          <w:lang w:val="en-US"/>
        </w:rPr>
        <w:t xml:space="preserve"> </w:t>
      </w:r>
      <w:r w:rsidR="00690441" w:rsidRPr="00B94143">
        <w:rPr>
          <w:rFonts w:cs="Arial"/>
          <w:lang w:val="en-US"/>
        </w:rPr>
        <w:t xml:space="preserve"> All </w:t>
      </w:r>
      <w:r w:rsidR="00A84A4E">
        <w:rPr>
          <w:rFonts w:cs="Arial"/>
          <w:lang w:val="en-US"/>
        </w:rPr>
        <w:t>B</w:t>
      </w:r>
      <w:r w:rsidR="001C03D0" w:rsidRPr="00B94143">
        <w:rPr>
          <w:rFonts w:cs="Arial"/>
        </w:rPr>
        <w:t xml:space="preserve">ids are ranked by bid price </w:t>
      </w:r>
      <w:r w:rsidR="001C03D0" w:rsidRPr="00B94143">
        <w:rPr>
          <w:rFonts w:cs="Arial"/>
        </w:rPr>
        <w:lastRenderedPageBreak/>
        <w:t xml:space="preserve">from high to low. Then, </w:t>
      </w:r>
      <w:r w:rsidR="00B86885">
        <w:rPr>
          <w:rFonts w:cs="Arial"/>
        </w:rPr>
        <w:t>Cumulative Demand</w:t>
      </w:r>
      <w:r w:rsidR="001C03D0" w:rsidRPr="00B94143">
        <w:rPr>
          <w:rFonts w:cs="Arial"/>
        </w:rPr>
        <w:t xml:space="preserve"> is noted </w:t>
      </w:r>
      <w:r w:rsidR="00666743" w:rsidRPr="00B94143">
        <w:rPr>
          <w:rFonts w:cs="Arial"/>
        </w:rPr>
        <w:t>a</w:t>
      </w:r>
      <w:r w:rsidR="00666743">
        <w:rPr>
          <w:rFonts w:cs="Arial"/>
          <w:lang w:val="en-US"/>
        </w:rPr>
        <w:t>fter</w:t>
      </w:r>
      <w:r w:rsidR="00666743" w:rsidRPr="00B94143">
        <w:rPr>
          <w:rFonts w:cs="Arial"/>
        </w:rPr>
        <w:t xml:space="preserve"> </w:t>
      </w:r>
      <w:r w:rsidR="001C03D0" w:rsidRPr="00B94143">
        <w:rPr>
          <w:rFonts w:cs="Arial"/>
        </w:rPr>
        <w:t xml:space="preserve">each </w:t>
      </w:r>
      <w:r w:rsidR="00A84A4E">
        <w:rPr>
          <w:rFonts w:cs="Arial"/>
          <w:lang w:val="en-US"/>
        </w:rPr>
        <w:t>B</w:t>
      </w:r>
      <w:r w:rsidR="001C03D0" w:rsidRPr="00B94143">
        <w:rPr>
          <w:rFonts w:cs="Arial"/>
        </w:rPr>
        <w:t>id</w:t>
      </w:r>
      <w:r w:rsidR="00666743">
        <w:rPr>
          <w:rFonts w:cs="Arial"/>
          <w:lang w:val="en-US"/>
        </w:rPr>
        <w:t xml:space="preserve"> is evaluated, starting with the highest price</w:t>
      </w:r>
      <w:r w:rsidR="001C03D0" w:rsidRPr="00B94143">
        <w:rPr>
          <w:rFonts w:cs="Arial"/>
        </w:rPr>
        <w:t xml:space="preserve">. </w:t>
      </w:r>
    </w:p>
    <w:p w14:paraId="2C1FC6E9" w14:textId="58BA6467" w:rsidR="00664C52" w:rsidRDefault="000864C6" w:rsidP="009E29DF">
      <w:pPr>
        <w:pStyle w:val="BodyText"/>
        <w:rPr>
          <w:rFonts w:cs="Arial"/>
          <w:lang w:val="en-US" w:eastAsia="ar-SA"/>
        </w:rPr>
      </w:pPr>
      <w:r>
        <w:rPr>
          <w:lang w:val="en-US" w:eastAsia="ar-SA"/>
        </w:rPr>
        <w:t xml:space="preserve">Starting in 2021, the ECR mechanism </w:t>
      </w:r>
      <w:r w:rsidR="00397C38">
        <w:rPr>
          <w:lang w:val="en-US" w:eastAsia="ar-SA"/>
        </w:rPr>
        <w:t>is active in</w:t>
      </w:r>
      <w:r w:rsidR="00A47619">
        <w:rPr>
          <w:lang w:val="en-US" w:eastAsia="ar-SA"/>
        </w:rPr>
        <w:t xml:space="preserve"> the</w:t>
      </w:r>
      <w:r w:rsidR="00664C52">
        <w:rPr>
          <w:lang w:val="en-US" w:eastAsia="ar-SA"/>
        </w:rPr>
        <w:t xml:space="preserve"> </w:t>
      </w:r>
      <w:r w:rsidR="00A47619">
        <w:rPr>
          <w:lang w:val="en-US" w:eastAsia="ar-SA"/>
        </w:rPr>
        <w:t>a</w:t>
      </w:r>
      <w:r w:rsidR="00664C52">
        <w:rPr>
          <w:lang w:val="en-US" w:eastAsia="ar-SA"/>
        </w:rPr>
        <w:t xml:space="preserve">uctions. </w:t>
      </w:r>
      <w:r w:rsidRPr="00DB3693">
        <w:rPr>
          <w:lang w:val="en-US" w:eastAsia="ar-SA"/>
        </w:rPr>
        <w:t xml:space="preserve">The ECR is designed to </w:t>
      </w:r>
      <w:r w:rsidR="00511ACD">
        <w:rPr>
          <w:lang w:val="en-US" w:eastAsia="ar-SA"/>
        </w:rPr>
        <w:t>secure additional emissions reductions</w:t>
      </w:r>
      <w:r w:rsidR="00664C52" w:rsidRPr="00B94143">
        <w:rPr>
          <w:rFonts w:cs="Arial"/>
          <w:lang w:val="en-US" w:eastAsia="ar-SA"/>
        </w:rPr>
        <w:t xml:space="preserve"> if the demand for allowan</w:t>
      </w:r>
      <w:r w:rsidR="00664C52" w:rsidRPr="001B589E">
        <w:rPr>
          <w:rFonts w:cs="Arial"/>
          <w:lang w:val="en-US" w:eastAsia="ar-SA"/>
        </w:rPr>
        <w:t xml:space="preserve">ces </w:t>
      </w:r>
      <w:r w:rsidR="00397C38">
        <w:rPr>
          <w:rFonts w:cs="Arial"/>
          <w:lang w:val="en-US" w:eastAsia="ar-SA"/>
        </w:rPr>
        <w:t>is close to the Initial Offering.</w:t>
      </w:r>
      <w:r w:rsidR="00664C52">
        <w:rPr>
          <w:rFonts w:cs="Arial"/>
          <w:lang w:val="en-US" w:eastAsia="ar-SA"/>
        </w:rPr>
        <w:t xml:space="preserve"> The ECR represents a budget (i.e., fixed number) of </w:t>
      </w:r>
      <w:r w:rsidR="00A84A4E">
        <w:rPr>
          <w:rFonts w:cs="Arial"/>
          <w:lang w:val="en-US" w:eastAsia="ar-SA"/>
        </w:rPr>
        <w:t>ECR Allowance</w:t>
      </w:r>
      <w:r w:rsidR="00664C52">
        <w:rPr>
          <w:rFonts w:cs="Arial"/>
          <w:lang w:val="en-US" w:eastAsia="ar-SA"/>
        </w:rPr>
        <w:t xml:space="preserve">s which, </w:t>
      </w:r>
      <w:r w:rsidR="00664C52" w:rsidRPr="00B94143">
        <w:rPr>
          <w:rFonts w:cs="Arial"/>
          <w:lang w:val="en-US" w:eastAsia="ar-SA"/>
        </w:rPr>
        <w:t xml:space="preserve">under </w:t>
      </w:r>
      <w:r w:rsidR="004D31CB">
        <w:rPr>
          <w:rFonts w:cs="Arial"/>
          <w:lang w:val="en-US" w:eastAsia="ar-SA"/>
        </w:rPr>
        <w:t>specific</w:t>
      </w:r>
      <w:r w:rsidR="004D31CB" w:rsidRPr="00B94143">
        <w:rPr>
          <w:rFonts w:cs="Arial"/>
          <w:lang w:val="en-US" w:eastAsia="ar-SA"/>
        </w:rPr>
        <w:t xml:space="preserve"> </w:t>
      </w:r>
      <w:r w:rsidR="00664C52" w:rsidRPr="00B94143">
        <w:rPr>
          <w:rFonts w:cs="Arial"/>
          <w:lang w:val="en-US" w:eastAsia="ar-SA"/>
        </w:rPr>
        <w:t xml:space="preserve">circumstances, </w:t>
      </w:r>
      <w:r w:rsidR="0082768B">
        <w:rPr>
          <w:rFonts w:cs="Arial"/>
          <w:lang w:val="en-US" w:eastAsia="ar-SA"/>
        </w:rPr>
        <w:t>will</w:t>
      </w:r>
      <w:r w:rsidR="00664C52">
        <w:rPr>
          <w:rFonts w:cs="Arial"/>
          <w:lang w:val="en-US" w:eastAsia="ar-SA"/>
        </w:rPr>
        <w:t xml:space="preserve"> </w:t>
      </w:r>
      <w:r w:rsidR="00664C52" w:rsidRPr="00B94143">
        <w:rPr>
          <w:rFonts w:cs="Arial"/>
          <w:lang w:val="en-US" w:eastAsia="ar-SA"/>
        </w:rPr>
        <w:t xml:space="preserve">be </w:t>
      </w:r>
      <w:r w:rsidR="00673D45">
        <w:rPr>
          <w:rFonts w:cs="Arial"/>
          <w:lang w:val="en-US" w:eastAsia="ar-SA"/>
        </w:rPr>
        <w:t>withheld</w:t>
      </w:r>
      <w:r w:rsidR="00616760">
        <w:rPr>
          <w:rFonts w:cs="Arial"/>
          <w:lang w:val="en-US" w:eastAsia="ar-SA"/>
        </w:rPr>
        <w:t xml:space="preserve"> </w:t>
      </w:r>
      <w:r w:rsidR="00664C52">
        <w:rPr>
          <w:rFonts w:cs="Arial"/>
          <w:lang w:val="en-US" w:eastAsia="ar-SA"/>
        </w:rPr>
        <w:t xml:space="preserve">from the Initial Offering </w:t>
      </w:r>
      <w:r w:rsidR="00664C52" w:rsidRPr="001B589E">
        <w:rPr>
          <w:lang w:val="en-US" w:eastAsia="ar-SA"/>
        </w:rPr>
        <w:t xml:space="preserve">(see Section </w:t>
      </w:r>
      <w:r w:rsidR="00664C52" w:rsidRPr="001B589E">
        <w:rPr>
          <w:lang w:val="en-US" w:eastAsia="ar-SA"/>
        </w:rPr>
        <w:fldChar w:fldCharType="begin"/>
      </w:r>
      <w:r w:rsidR="00664C52" w:rsidRPr="001B589E">
        <w:rPr>
          <w:lang w:val="en-US" w:eastAsia="ar-SA"/>
        </w:rPr>
        <w:instrText xml:space="preserve"> REF _Ref532810622 \r \h  \* MERGEFORMAT </w:instrText>
      </w:r>
      <w:r w:rsidR="00664C52" w:rsidRPr="001B589E">
        <w:rPr>
          <w:lang w:val="en-US" w:eastAsia="ar-SA"/>
        </w:rPr>
      </w:r>
      <w:r w:rsidR="00664C52" w:rsidRPr="001B589E">
        <w:rPr>
          <w:lang w:val="en-US" w:eastAsia="ar-SA"/>
        </w:rPr>
        <w:fldChar w:fldCharType="separate"/>
      </w:r>
      <w:r w:rsidR="002E11F7">
        <w:rPr>
          <w:lang w:val="en-US" w:eastAsia="ar-SA"/>
        </w:rPr>
        <w:t>1.4</w:t>
      </w:r>
      <w:r w:rsidR="00664C52" w:rsidRPr="001B589E">
        <w:rPr>
          <w:lang w:val="en-US" w:eastAsia="ar-SA"/>
        </w:rPr>
        <w:fldChar w:fldCharType="end"/>
      </w:r>
      <w:r w:rsidR="00664C52" w:rsidRPr="001B589E">
        <w:rPr>
          <w:lang w:val="en-US" w:eastAsia="ar-SA"/>
        </w:rPr>
        <w:t>, Tables 2 and 3)</w:t>
      </w:r>
      <w:r w:rsidR="00664C52" w:rsidRPr="00B94143">
        <w:rPr>
          <w:rFonts w:cs="Arial"/>
          <w:lang w:val="en-US" w:eastAsia="ar-SA"/>
        </w:rPr>
        <w:t>.</w:t>
      </w:r>
    </w:p>
    <w:p w14:paraId="15A27B22" w14:textId="1B250575" w:rsidR="009E29DF" w:rsidRPr="001B589E" w:rsidRDefault="002D5F88" w:rsidP="009E29DF">
      <w:pPr>
        <w:pStyle w:val="BodyText"/>
        <w:rPr>
          <w:lang w:val="en-US" w:eastAsia="ar-SA"/>
        </w:rPr>
      </w:pPr>
      <w:r w:rsidRPr="00B94143">
        <w:rPr>
          <w:lang w:val="en-US" w:eastAsia="ar-SA"/>
        </w:rPr>
        <w:t xml:space="preserve">Starting in </w:t>
      </w:r>
      <w:r w:rsidR="00E15744" w:rsidRPr="00B94143">
        <w:rPr>
          <w:lang w:val="en-US" w:eastAsia="ar-SA"/>
        </w:rPr>
        <w:t>2014</w:t>
      </w:r>
      <w:r w:rsidRPr="00B94143">
        <w:rPr>
          <w:lang w:val="en-US" w:eastAsia="ar-SA"/>
        </w:rPr>
        <w:t xml:space="preserve">, </w:t>
      </w:r>
      <w:r w:rsidR="004B1083">
        <w:rPr>
          <w:lang w:val="en-US" w:eastAsia="ar-SA"/>
        </w:rPr>
        <w:t xml:space="preserve">the </w:t>
      </w:r>
      <w:r w:rsidR="00C8654D" w:rsidRPr="00B94143">
        <w:rPr>
          <w:lang w:val="en-US" w:eastAsia="ar-SA"/>
        </w:rPr>
        <w:t>CCR</w:t>
      </w:r>
      <w:r w:rsidR="009E29DF" w:rsidRPr="00B94143">
        <w:rPr>
          <w:lang w:val="en-US" w:eastAsia="ar-SA"/>
        </w:rPr>
        <w:t xml:space="preserve"> mechanism </w:t>
      </w:r>
      <w:r w:rsidR="00397C38">
        <w:rPr>
          <w:lang w:val="en-US" w:eastAsia="ar-SA"/>
        </w:rPr>
        <w:t>is active</w:t>
      </w:r>
      <w:r w:rsidR="00664C52">
        <w:rPr>
          <w:lang w:val="en-US" w:eastAsia="ar-SA"/>
        </w:rPr>
        <w:t xml:space="preserve"> in the </w:t>
      </w:r>
      <w:r w:rsidR="00A47619">
        <w:rPr>
          <w:lang w:val="en-US" w:eastAsia="ar-SA"/>
        </w:rPr>
        <w:t>a</w:t>
      </w:r>
      <w:r w:rsidRPr="00B94143">
        <w:rPr>
          <w:lang w:val="en-US" w:eastAsia="ar-SA"/>
        </w:rPr>
        <w:t>uctions</w:t>
      </w:r>
      <w:r w:rsidR="00735EEC" w:rsidRPr="00B94143">
        <w:rPr>
          <w:lang w:val="en-US" w:eastAsia="ar-SA"/>
        </w:rPr>
        <w:t xml:space="preserve">. </w:t>
      </w:r>
      <w:r w:rsidR="009E29DF" w:rsidRPr="00B94143">
        <w:rPr>
          <w:lang w:val="en-US" w:eastAsia="ar-SA"/>
        </w:rPr>
        <w:t xml:space="preserve">The CCR is designed to moderate the price of </w:t>
      </w:r>
      <w:r w:rsidR="009E29DF" w:rsidRPr="00B94143">
        <w:rPr>
          <w:rFonts w:cs="Arial"/>
          <w:lang w:eastAsia="ar-SA"/>
        </w:rPr>
        <w:t>CO</w:t>
      </w:r>
      <w:r w:rsidR="009E29DF" w:rsidRPr="00B94143">
        <w:rPr>
          <w:rFonts w:cs="Arial"/>
          <w:vertAlign w:val="subscript"/>
          <w:lang w:eastAsia="ar-SA"/>
        </w:rPr>
        <w:t>2</w:t>
      </w:r>
      <w:r w:rsidR="009E29DF" w:rsidRPr="00B94143">
        <w:rPr>
          <w:rFonts w:cs="Arial"/>
          <w:lang w:eastAsia="ar-SA"/>
        </w:rPr>
        <w:t xml:space="preserve"> </w:t>
      </w:r>
      <w:r w:rsidR="005F4B0D">
        <w:rPr>
          <w:rFonts w:cs="Arial"/>
          <w:lang w:eastAsia="ar-SA"/>
        </w:rPr>
        <w:t>Allowance</w:t>
      </w:r>
      <w:r w:rsidR="009E29DF" w:rsidRPr="00B94143">
        <w:rPr>
          <w:rFonts w:cs="Arial"/>
          <w:lang w:eastAsia="ar-SA"/>
        </w:rPr>
        <w:t>s</w:t>
      </w:r>
      <w:r w:rsidR="009E29DF" w:rsidRPr="00B94143">
        <w:rPr>
          <w:rFonts w:cs="Arial"/>
          <w:lang w:val="en-US" w:eastAsia="ar-SA"/>
        </w:rPr>
        <w:t xml:space="preserve"> if the demand for allowan</w:t>
      </w:r>
      <w:r w:rsidR="009E29DF" w:rsidRPr="001B589E">
        <w:rPr>
          <w:rFonts w:cs="Arial"/>
          <w:lang w:val="en-US" w:eastAsia="ar-SA"/>
        </w:rPr>
        <w:t xml:space="preserve">ces </w:t>
      </w:r>
      <w:r w:rsidR="00664C52">
        <w:rPr>
          <w:rFonts w:cs="Arial"/>
          <w:lang w:val="en-US" w:eastAsia="ar-SA"/>
        </w:rPr>
        <w:t xml:space="preserve">significantly </w:t>
      </w:r>
      <w:r w:rsidR="009E29DF" w:rsidRPr="001B589E">
        <w:rPr>
          <w:rFonts w:cs="Arial"/>
          <w:lang w:val="en-US" w:eastAsia="ar-SA"/>
        </w:rPr>
        <w:t xml:space="preserve">exceeds </w:t>
      </w:r>
      <w:r w:rsidR="00511628" w:rsidRPr="001B589E">
        <w:rPr>
          <w:rFonts w:cs="Arial"/>
          <w:lang w:val="en-US" w:eastAsia="ar-SA"/>
        </w:rPr>
        <w:t xml:space="preserve">the </w:t>
      </w:r>
      <w:r w:rsidR="003E0C26" w:rsidRPr="001B589E">
        <w:rPr>
          <w:rFonts w:cs="Arial"/>
          <w:lang w:val="en-US" w:eastAsia="ar-SA"/>
        </w:rPr>
        <w:t>Initial Offering</w:t>
      </w:r>
      <w:r w:rsidR="00735EEC" w:rsidRPr="001B589E">
        <w:rPr>
          <w:rFonts w:cs="Arial"/>
          <w:lang w:val="en-US" w:eastAsia="ar-SA"/>
        </w:rPr>
        <w:t xml:space="preserve">. </w:t>
      </w:r>
      <w:r w:rsidR="009E29DF" w:rsidRPr="001B589E">
        <w:rPr>
          <w:rFonts w:cs="Arial"/>
          <w:lang w:val="en-US" w:eastAsia="ar-SA"/>
        </w:rPr>
        <w:t xml:space="preserve">The </w:t>
      </w:r>
      <w:r w:rsidR="009E29DF" w:rsidRPr="001B589E">
        <w:rPr>
          <w:lang w:val="en-US" w:eastAsia="ar-SA"/>
        </w:rPr>
        <w:t xml:space="preserve">CCR contains </w:t>
      </w:r>
      <w:proofErr w:type="gramStart"/>
      <w:r w:rsidR="009E29DF" w:rsidRPr="001B589E">
        <w:rPr>
          <w:lang w:val="en-US" w:eastAsia="ar-SA"/>
        </w:rPr>
        <w:t>a number of</w:t>
      </w:r>
      <w:proofErr w:type="gramEnd"/>
      <w:r w:rsidR="009E29DF" w:rsidRPr="001B589E">
        <w:rPr>
          <w:lang w:val="en-US" w:eastAsia="ar-SA"/>
        </w:rPr>
        <w:t xml:space="preserve"> </w:t>
      </w:r>
      <w:r w:rsidR="009E29DF" w:rsidRPr="001B589E">
        <w:rPr>
          <w:rFonts w:cs="Arial"/>
          <w:lang w:eastAsia="ar-SA"/>
        </w:rPr>
        <w:t>CO</w:t>
      </w:r>
      <w:r w:rsidR="009E29DF" w:rsidRPr="001B589E">
        <w:rPr>
          <w:rFonts w:cs="Arial"/>
          <w:vertAlign w:val="subscript"/>
          <w:lang w:eastAsia="ar-SA"/>
        </w:rPr>
        <w:t>2</w:t>
      </w:r>
      <w:r w:rsidR="009E29DF" w:rsidRPr="001B589E">
        <w:rPr>
          <w:rFonts w:cs="Arial"/>
          <w:lang w:eastAsia="ar-SA"/>
        </w:rPr>
        <w:t xml:space="preserve"> </w:t>
      </w:r>
      <w:r w:rsidR="005F4B0D">
        <w:rPr>
          <w:rFonts w:cs="Arial"/>
          <w:lang w:eastAsia="ar-SA"/>
        </w:rPr>
        <w:t>Allowance</w:t>
      </w:r>
      <w:r w:rsidR="009E29DF" w:rsidRPr="001B589E">
        <w:rPr>
          <w:rFonts w:cs="Arial"/>
          <w:lang w:eastAsia="ar-SA"/>
        </w:rPr>
        <w:t>s</w:t>
      </w:r>
      <w:r w:rsidR="009E29DF" w:rsidRPr="001B589E">
        <w:rPr>
          <w:lang w:val="en-US" w:eastAsia="ar-SA"/>
        </w:rPr>
        <w:t xml:space="preserve"> </w:t>
      </w:r>
      <w:r w:rsidR="009E29DF" w:rsidRPr="001B589E">
        <w:rPr>
          <w:rFonts w:cs="Arial"/>
          <w:lang w:val="en-US" w:eastAsia="ar-SA"/>
        </w:rPr>
        <w:t>in addition to th</w:t>
      </w:r>
      <w:r w:rsidR="00B92A6F" w:rsidRPr="001B589E">
        <w:rPr>
          <w:rFonts w:cs="Arial"/>
          <w:lang w:val="en-US" w:eastAsia="ar-SA"/>
        </w:rPr>
        <w:t xml:space="preserve">e </w:t>
      </w:r>
      <w:r w:rsidR="003E0C26" w:rsidRPr="001B589E">
        <w:rPr>
          <w:rFonts w:cs="Arial"/>
          <w:lang w:val="en-US" w:eastAsia="ar-SA"/>
        </w:rPr>
        <w:t>Initial Offering</w:t>
      </w:r>
      <w:r w:rsidR="009E29DF" w:rsidRPr="001B589E">
        <w:rPr>
          <w:rFonts w:cs="Arial"/>
          <w:lang w:val="en-US" w:eastAsia="ar-SA"/>
        </w:rPr>
        <w:t xml:space="preserve"> </w:t>
      </w:r>
      <w:r w:rsidR="00511628" w:rsidRPr="001B589E">
        <w:rPr>
          <w:rFonts w:cs="Arial"/>
          <w:lang w:val="en-US" w:eastAsia="ar-SA"/>
        </w:rPr>
        <w:t>which</w:t>
      </w:r>
      <w:r w:rsidR="006B4991" w:rsidRPr="001B589E">
        <w:rPr>
          <w:rFonts w:cs="Arial"/>
          <w:lang w:val="en-US" w:eastAsia="ar-SA"/>
        </w:rPr>
        <w:t>,</w:t>
      </w:r>
      <w:r w:rsidR="00511628" w:rsidRPr="001B589E">
        <w:rPr>
          <w:rFonts w:cs="Arial"/>
          <w:lang w:val="en-US" w:eastAsia="ar-SA"/>
        </w:rPr>
        <w:t xml:space="preserve"> </w:t>
      </w:r>
      <w:r w:rsidR="009E29DF" w:rsidRPr="001B589E">
        <w:rPr>
          <w:rFonts w:cs="Arial"/>
          <w:lang w:val="en-US" w:eastAsia="ar-SA"/>
        </w:rPr>
        <w:t xml:space="preserve">under </w:t>
      </w:r>
      <w:r w:rsidR="004D31CB">
        <w:rPr>
          <w:rFonts w:cs="Arial"/>
          <w:lang w:val="en-US" w:eastAsia="ar-SA"/>
        </w:rPr>
        <w:t>specific</w:t>
      </w:r>
      <w:r w:rsidR="004D31CB" w:rsidRPr="001B589E">
        <w:rPr>
          <w:rFonts w:cs="Arial"/>
          <w:lang w:val="en-US" w:eastAsia="ar-SA"/>
        </w:rPr>
        <w:t xml:space="preserve"> </w:t>
      </w:r>
      <w:r w:rsidR="009E29DF" w:rsidRPr="001B589E">
        <w:rPr>
          <w:rFonts w:cs="Arial"/>
          <w:lang w:val="en-US" w:eastAsia="ar-SA"/>
        </w:rPr>
        <w:t>circumstances, will be offered for sale</w:t>
      </w:r>
      <w:r w:rsidR="00B92A6F" w:rsidRPr="001B589E">
        <w:rPr>
          <w:rFonts w:cs="Arial"/>
          <w:lang w:val="en-US" w:eastAsia="ar-SA"/>
        </w:rPr>
        <w:t xml:space="preserve"> </w:t>
      </w:r>
      <w:r w:rsidR="00B92A6F" w:rsidRPr="001B589E">
        <w:rPr>
          <w:lang w:val="en-US" w:eastAsia="ar-SA"/>
        </w:rPr>
        <w:t xml:space="preserve">(see Section </w:t>
      </w:r>
      <w:r w:rsidR="00E06177" w:rsidRPr="001B589E">
        <w:rPr>
          <w:lang w:val="en-US" w:eastAsia="ar-SA"/>
        </w:rPr>
        <w:fldChar w:fldCharType="begin"/>
      </w:r>
      <w:r w:rsidR="00E06177" w:rsidRPr="001B589E">
        <w:rPr>
          <w:lang w:val="en-US" w:eastAsia="ar-SA"/>
        </w:rPr>
        <w:instrText xml:space="preserve"> REF _Ref532810622 \r \h </w:instrText>
      </w:r>
      <w:r w:rsidR="001B589E" w:rsidRPr="001B589E">
        <w:rPr>
          <w:lang w:val="en-US" w:eastAsia="ar-SA"/>
        </w:rPr>
        <w:instrText xml:space="preserve"> \* MERGEFORMAT </w:instrText>
      </w:r>
      <w:r w:rsidR="00E06177" w:rsidRPr="001B589E">
        <w:rPr>
          <w:lang w:val="en-US" w:eastAsia="ar-SA"/>
        </w:rPr>
      </w:r>
      <w:r w:rsidR="00E06177" w:rsidRPr="001B589E">
        <w:rPr>
          <w:lang w:val="en-US" w:eastAsia="ar-SA"/>
        </w:rPr>
        <w:fldChar w:fldCharType="separate"/>
      </w:r>
      <w:r w:rsidR="002E11F7">
        <w:rPr>
          <w:lang w:val="en-US" w:eastAsia="ar-SA"/>
        </w:rPr>
        <w:t>1.4</w:t>
      </w:r>
      <w:r w:rsidR="00E06177" w:rsidRPr="001B589E">
        <w:rPr>
          <w:lang w:val="en-US" w:eastAsia="ar-SA"/>
        </w:rPr>
        <w:fldChar w:fldCharType="end"/>
      </w:r>
      <w:r w:rsidR="00B92A6F" w:rsidRPr="001B589E">
        <w:rPr>
          <w:lang w:val="en-US" w:eastAsia="ar-SA"/>
        </w:rPr>
        <w:t xml:space="preserve">, Tables 2 and </w:t>
      </w:r>
      <w:r w:rsidR="00245B72">
        <w:rPr>
          <w:lang w:val="en-US" w:eastAsia="ar-SA"/>
        </w:rPr>
        <w:t>4</w:t>
      </w:r>
      <w:r w:rsidR="00B92A6F" w:rsidRPr="001B589E">
        <w:rPr>
          <w:lang w:val="en-US" w:eastAsia="ar-SA"/>
        </w:rPr>
        <w:t>)</w:t>
      </w:r>
      <w:r w:rsidR="00735EEC" w:rsidRPr="001B589E">
        <w:rPr>
          <w:lang w:val="en-US" w:eastAsia="ar-SA"/>
        </w:rPr>
        <w:t xml:space="preserve">. </w:t>
      </w:r>
    </w:p>
    <w:p w14:paraId="155A8E3D" w14:textId="4CAFE2D1" w:rsidR="002D67DF" w:rsidRPr="00B94143" w:rsidRDefault="008F2AC5" w:rsidP="006B4991">
      <w:pPr>
        <w:pStyle w:val="BodyText"/>
        <w:rPr>
          <w:rFonts w:cs="Arial"/>
          <w:lang w:val="en-US"/>
        </w:rPr>
      </w:pPr>
      <w:r w:rsidRPr="00B94143">
        <w:rPr>
          <w:rFonts w:cs="Arial"/>
          <w:lang w:val="en-US"/>
        </w:rPr>
        <w:t xml:space="preserve">The following </w:t>
      </w:r>
      <w:r w:rsidR="003F4326" w:rsidRPr="00B94143">
        <w:rPr>
          <w:rFonts w:cs="Arial"/>
          <w:lang w:val="en-US"/>
        </w:rPr>
        <w:t xml:space="preserve">steps </w:t>
      </w:r>
      <w:r w:rsidR="0084160D" w:rsidRPr="00B94143">
        <w:rPr>
          <w:rFonts w:cs="Arial"/>
          <w:lang w:val="en-US"/>
        </w:rPr>
        <w:t>detail</w:t>
      </w:r>
      <w:r w:rsidRPr="00B94143">
        <w:rPr>
          <w:rFonts w:cs="Arial"/>
          <w:lang w:val="en-US"/>
        </w:rPr>
        <w:t xml:space="preserve"> the </w:t>
      </w:r>
      <w:r w:rsidR="0084160D" w:rsidRPr="00B94143">
        <w:rPr>
          <w:rFonts w:cs="Arial"/>
          <w:lang w:val="en-US"/>
        </w:rPr>
        <w:t>process to determine the results of the auction</w:t>
      </w:r>
      <w:r w:rsidRPr="00B94143">
        <w:rPr>
          <w:rFonts w:cs="Arial"/>
          <w:lang w:val="en-US"/>
        </w:rPr>
        <w:t xml:space="preserve">. </w:t>
      </w:r>
      <w:r w:rsidR="003F4326" w:rsidRPr="00B94143">
        <w:rPr>
          <w:rFonts w:cs="Arial"/>
          <w:lang w:val="en-US"/>
        </w:rPr>
        <w:t xml:space="preserve">The first step </w:t>
      </w:r>
      <w:r w:rsidR="002D67DF" w:rsidRPr="00B94143">
        <w:rPr>
          <w:rFonts w:cs="Arial"/>
          <w:lang w:val="en-US"/>
        </w:rPr>
        <w:t>is the</w:t>
      </w:r>
      <w:r w:rsidR="009E29DF" w:rsidRPr="00B94143">
        <w:rPr>
          <w:rFonts w:cs="Arial"/>
          <w:lang w:val="en-US"/>
        </w:rPr>
        <w:t xml:space="preserve"> establishment</w:t>
      </w:r>
      <w:r w:rsidR="002D67DF" w:rsidRPr="00B94143">
        <w:rPr>
          <w:rFonts w:cs="Arial"/>
          <w:lang w:val="en-US"/>
        </w:rPr>
        <w:t xml:space="preserve"> of the </w:t>
      </w:r>
      <w:r w:rsidR="003137C1">
        <w:rPr>
          <w:rFonts w:cs="Arial"/>
          <w:lang w:val="en-US"/>
        </w:rPr>
        <w:t>Interim Clearing Price</w:t>
      </w:r>
      <w:r w:rsidR="00735EEC" w:rsidRPr="00B94143">
        <w:rPr>
          <w:rFonts w:cs="Arial"/>
          <w:lang w:val="en-US"/>
        </w:rPr>
        <w:t xml:space="preserve">. </w:t>
      </w:r>
      <w:r w:rsidR="003F4326" w:rsidRPr="00B94143">
        <w:rPr>
          <w:rFonts w:cs="Arial"/>
          <w:lang w:val="en-US"/>
        </w:rPr>
        <w:t>The second step</w:t>
      </w:r>
      <w:r w:rsidR="00FE02F3" w:rsidRPr="00B94143">
        <w:rPr>
          <w:rFonts w:cs="Arial"/>
          <w:lang w:val="en-US"/>
        </w:rPr>
        <w:t xml:space="preserve"> </w:t>
      </w:r>
      <w:r w:rsidR="002D67DF" w:rsidRPr="00B94143">
        <w:rPr>
          <w:rFonts w:cs="Arial"/>
          <w:lang w:val="en-US"/>
        </w:rPr>
        <w:t>determin</w:t>
      </w:r>
      <w:r w:rsidR="009E29DF" w:rsidRPr="00B94143">
        <w:rPr>
          <w:rFonts w:cs="Arial"/>
          <w:lang w:val="en-US"/>
        </w:rPr>
        <w:t>e</w:t>
      </w:r>
      <w:r w:rsidR="003F4326" w:rsidRPr="00B94143">
        <w:rPr>
          <w:rFonts w:cs="Arial"/>
          <w:lang w:val="en-US"/>
        </w:rPr>
        <w:t>s</w:t>
      </w:r>
      <w:r w:rsidR="002D67DF" w:rsidRPr="00B94143">
        <w:rPr>
          <w:rFonts w:cs="Arial"/>
          <w:lang w:val="en-US"/>
        </w:rPr>
        <w:t xml:space="preserve"> whether any </w:t>
      </w:r>
      <w:r w:rsidR="00A84A4E">
        <w:rPr>
          <w:rFonts w:cs="Arial"/>
          <w:lang w:val="en-US"/>
        </w:rPr>
        <w:t>ECR Allowance</w:t>
      </w:r>
      <w:r w:rsidR="00511ACD">
        <w:rPr>
          <w:rFonts w:cs="Arial"/>
          <w:lang w:val="en-US"/>
        </w:rPr>
        <w:t xml:space="preserve">s are </w:t>
      </w:r>
      <w:r w:rsidR="00673D45">
        <w:rPr>
          <w:rFonts w:cs="Arial"/>
          <w:lang w:val="en-US"/>
        </w:rPr>
        <w:t>withheld</w:t>
      </w:r>
      <w:r w:rsidR="00511ACD">
        <w:rPr>
          <w:rFonts w:cs="Arial"/>
          <w:lang w:val="en-US"/>
        </w:rPr>
        <w:t xml:space="preserve"> </w:t>
      </w:r>
      <w:r w:rsidR="00245B72">
        <w:rPr>
          <w:rFonts w:cs="Arial"/>
          <w:lang w:val="en-US"/>
        </w:rPr>
        <w:t xml:space="preserve">or </w:t>
      </w:r>
      <w:r w:rsidR="00A84A4E">
        <w:rPr>
          <w:rFonts w:cs="Arial"/>
          <w:lang w:val="en-US"/>
        </w:rPr>
        <w:t>CCR Allowance</w:t>
      </w:r>
      <w:r w:rsidR="002D67DF" w:rsidRPr="00B94143">
        <w:rPr>
          <w:rFonts w:cs="Arial"/>
          <w:lang w:val="en-US"/>
        </w:rPr>
        <w:t>s are released</w:t>
      </w:r>
      <w:r w:rsidR="009E29DF" w:rsidRPr="00B94143">
        <w:rPr>
          <w:rFonts w:cs="Arial"/>
          <w:lang w:val="en-US"/>
        </w:rPr>
        <w:t>,</w:t>
      </w:r>
      <w:r w:rsidR="00AD1A2B" w:rsidRPr="00B94143">
        <w:rPr>
          <w:rFonts w:cs="Arial"/>
          <w:lang w:val="en-US"/>
        </w:rPr>
        <w:t xml:space="preserve"> </w:t>
      </w:r>
      <w:r w:rsidR="009E29DF" w:rsidRPr="00B94143">
        <w:rPr>
          <w:rFonts w:cs="Arial"/>
          <w:lang w:val="en-US"/>
        </w:rPr>
        <w:t xml:space="preserve">the </w:t>
      </w:r>
      <w:r w:rsidR="0082768B">
        <w:rPr>
          <w:rFonts w:cs="Arial"/>
          <w:lang w:val="en-US"/>
        </w:rPr>
        <w:t>resulting</w:t>
      </w:r>
      <w:r w:rsidR="00511ACD">
        <w:rPr>
          <w:rFonts w:cs="Arial"/>
          <w:lang w:val="en-US"/>
        </w:rPr>
        <w:t xml:space="preserve"> </w:t>
      </w:r>
      <w:r w:rsidR="009E29DF" w:rsidRPr="00B94143">
        <w:rPr>
          <w:rFonts w:cs="Arial"/>
          <w:lang w:val="en-US"/>
        </w:rPr>
        <w:t xml:space="preserve">number </w:t>
      </w:r>
      <w:r w:rsidR="00511ACD">
        <w:rPr>
          <w:rFonts w:cs="Arial"/>
          <w:lang w:val="en-US"/>
        </w:rPr>
        <w:t>of allowances</w:t>
      </w:r>
      <w:r w:rsidR="0082768B">
        <w:rPr>
          <w:rFonts w:cs="Arial"/>
          <w:lang w:val="en-US"/>
        </w:rPr>
        <w:t xml:space="preserve"> </w:t>
      </w:r>
      <w:proofErr w:type="gramStart"/>
      <w:r w:rsidR="0082768B">
        <w:rPr>
          <w:rFonts w:cs="Arial"/>
          <w:lang w:val="en-US"/>
        </w:rPr>
        <w:t>actually sold</w:t>
      </w:r>
      <w:proofErr w:type="gramEnd"/>
      <w:r w:rsidR="00AD1A2B" w:rsidRPr="00B94143">
        <w:rPr>
          <w:rFonts w:cs="Arial"/>
          <w:lang w:val="en-US"/>
        </w:rPr>
        <w:t xml:space="preserve">, and the </w:t>
      </w:r>
      <w:r w:rsidR="00AE7FBE" w:rsidRPr="00B94143">
        <w:rPr>
          <w:rFonts w:cs="Arial"/>
          <w:lang w:val="en-US"/>
        </w:rPr>
        <w:t xml:space="preserve">final </w:t>
      </w:r>
      <w:r w:rsidR="00AE7FBE" w:rsidRPr="00B94143">
        <w:rPr>
          <w:rFonts w:cs="Arial"/>
        </w:rPr>
        <w:t>clearing price</w:t>
      </w:r>
      <w:r w:rsidR="002D67DF" w:rsidRPr="00B94143">
        <w:rPr>
          <w:rFonts w:cs="Arial"/>
          <w:lang w:val="en-US"/>
        </w:rPr>
        <w:t>.</w:t>
      </w:r>
      <w:r w:rsidR="00AD1A2B" w:rsidRPr="00B94143">
        <w:rPr>
          <w:rFonts w:cs="Arial"/>
          <w:lang w:val="en-US"/>
        </w:rPr>
        <w:t xml:space="preserve"> </w:t>
      </w:r>
      <w:r w:rsidR="003F4326" w:rsidRPr="00B94143">
        <w:rPr>
          <w:rFonts w:cs="Arial"/>
          <w:lang w:val="en-US"/>
        </w:rPr>
        <w:t>The third and final step entails awarding the CO</w:t>
      </w:r>
      <w:r w:rsidR="003F4326" w:rsidRPr="00B94143">
        <w:rPr>
          <w:rFonts w:cs="Arial"/>
          <w:vertAlign w:val="subscript"/>
          <w:lang w:val="en-US"/>
        </w:rPr>
        <w:t>2</w:t>
      </w:r>
      <w:r w:rsidR="003F4326" w:rsidRPr="00B94143">
        <w:rPr>
          <w:rFonts w:cs="Arial"/>
          <w:lang w:val="en-US"/>
        </w:rPr>
        <w:t xml:space="preserve"> </w:t>
      </w:r>
      <w:r w:rsidR="005F4B0D">
        <w:rPr>
          <w:rFonts w:cs="Arial"/>
          <w:lang w:val="en-US"/>
        </w:rPr>
        <w:t>Allowance</w:t>
      </w:r>
      <w:r w:rsidR="003F4326" w:rsidRPr="00B94143">
        <w:rPr>
          <w:rFonts w:cs="Arial"/>
          <w:lang w:val="en-US"/>
        </w:rPr>
        <w:t>s.</w:t>
      </w:r>
    </w:p>
    <w:p w14:paraId="4E0F6731" w14:textId="129D488A" w:rsidR="002D67DF" w:rsidRPr="001E08DD" w:rsidRDefault="002D67DF" w:rsidP="006B4991">
      <w:pPr>
        <w:pStyle w:val="BodyText"/>
        <w:spacing w:after="120"/>
        <w:rPr>
          <w:rFonts w:cs="Arial"/>
          <w:b/>
          <w:u w:val="single"/>
          <w:lang w:val="en-US"/>
        </w:rPr>
      </w:pPr>
      <w:r w:rsidRPr="001E08DD">
        <w:rPr>
          <w:rFonts w:cs="Arial"/>
          <w:b/>
          <w:u w:val="single"/>
          <w:lang w:val="en-US"/>
        </w:rPr>
        <w:t xml:space="preserve">Step 1: </w:t>
      </w:r>
      <w:r w:rsidR="00176E66" w:rsidRPr="001E08DD">
        <w:rPr>
          <w:rFonts w:cs="Arial"/>
          <w:b/>
          <w:u w:val="single"/>
          <w:lang w:val="en-US"/>
        </w:rPr>
        <w:t>T</w:t>
      </w:r>
      <w:r w:rsidRPr="001E08DD">
        <w:rPr>
          <w:rFonts w:cs="Arial"/>
          <w:b/>
          <w:u w:val="single"/>
          <w:lang w:val="en-US"/>
        </w:rPr>
        <w:t xml:space="preserve">he </w:t>
      </w:r>
      <w:r w:rsidR="003137C1">
        <w:rPr>
          <w:rFonts w:cs="Arial"/>
          <w:b/>
          <w:u w:val="single"/>
          <w:lang w:val="en-US"/>
        </w:rPr>
        <w:t>Interim Clearing Price</w:t>
      </w:r>
    </w:p>
    <w:p w14:paraId="3FF6A302" w14:textId="613B55B8" w:rsidR="00AE7FBE" w:rsidRPr="00B94143" w:rsidRDefault="001433D7" w:rsidP="006B4991">
      <w:pPr>
        <w:pStyle w:val="BodyText"/>
        <w:spacing w:after="120"/>
        <w:rPr>
          <w:rFonts w:cs="Arial"/>
          <w:lang w:val="en-US"/>
        </w:rPr>
      </w:pPr>
      <w:r w:rsidRPr="00B94143">
        <w:rPr>
          <w:rFonts w:cs="Arial"/>
          <w:lang w:val="en-US"/>
        </w:rPr>
        <w:t xml:space="preserve">The </w:t>
      </w:r>
      <w:r w:rsidR="003137C1">
        <w:rPr>
          <w:rFonts w:cs="Arial"/>
          <w:lang w:val="en-US"/>
        </w:rPr>
        <w:t>Interim Clearing Price</w:t>
      </w:r>
      <w:r w:rsidRPr="00B94143">
        <w:rPr>
          <w:rFonts w:cs="Arial"/>
          <w:lang w:val="en-US"/>
        </w:rPr>
        <w:t xml:space="preserve"> is </w:t>
      </w:r>
      <w:r w:rsidR="00AE7FBE" w:rsidRPr="00B94143">
        <w:rPr>
          <w:rFonts w:cs="Arial"/>
        </w:rPr>
        <w:t xml:space="preserve">determined using </w:t>
      </w:r>
      <w:r w:rsidRPr="00B94143">
        <w:rPr>
          <w:rFonts w:cs="Arial"/>
          <w:lang w:val="en-US"/>
        </w:rPr>
        <w:t xml:space="preserve">the </w:t>
      </w:r>
      <w:r w:rsidR="00AE7FBE" w:rsidRPr="00B94143">
        <w:rPr>
          <w:rFonts w:cs="Arial"/>
        </w:rPr>
        <w:t xml:space="preserve">ranked </w:t>
      </w:r>
      <w:r w:rsidR="00A84A4E">
        <w:rPr>
          <w:rFonts w:cs="Arial"/>
          <w:lang w:val="en-US"/>
        </w:rPr>
        <w:t>B</w:t>
      </w:r>
      <w:r w:rsidR="00AE7FBE" w:rsidRPr="00B94143">
        <w:rPr>
          <w:rFonts w:cs="Arial"/>
        </w:rPr>
        <w:t>ids</w:t>
      </w:r>
      <w:r w:rsidRPr="00B94143">
        <w:rPr>
          <w:rFonts w:cs="Arial"/>
          <w:lang w:val="en-US"/>
        </w:rPr>
        <w:t>.</w:t>
      </w:r>
      <w:r w:rsidR="00AE7FBE" w:rsidRPr="00B94143">
        <w:rPr>
          <w:rFonts w:cs="Arial"/>
        </w:rPr>
        <w:t xml:space="preserve"> </w:t>
      </w:r>
      <w:r w:rsidRPr="00B94143">
        <w:rPr>
          <w:rFonts w:cs="Arial"/>
          <w:lang w:val="en-US"/>
        </w:rPr>
        <w:t xml:space="preserve">There are </w:t>
      </w:r>
      <w:r w:rsidR="00AD1A2B" w:rsidRPr="00B94143">
        <w:rPr>
          <w:rFonts w:cs="Arial"/>
          <w:lang w:val="en-US"/>
        </w:rPr>
        <w:t xml:space="preserve">two potential </w:t>
      </w:r>
      <w:r w:rsidR="00AE7FBE" w:rsidRPr="00B94143">
        <w:rPr>
          <w:rFonts w:cs="Arial"/>
        </w:rPr>
        <w:t>scenarios</w:t>
      </w:r>
      <w:r w:rsidR="00AE7FBE" w:rsidRPr="00B94143">
        <w:rPr>
          <w:rFonts w:cs="Arial"/>
          <w:lang w:val="en-US"/>
        </w:rPr>
        <w:t>:</w:t>
      </w:r>
    </w:p>
    <w:p w14:paraId="73D86641" w14:textId="08A260A4" w:rsidR="00AE7FBE" w:rsidRPr="001B589E" w:rsidRDefault="00AE7FBE" w:rsidP="001A60F1">
      <w:pPr>
        <w:pStyle w:val="TextNumbered"/>
        <w:numPr>
          <w:ilvl w:val="0"/>
          <w:numId w:val="11"/>
        </w:numPr>
        <w:tabs>
          <w:tab w:val="left" w:pos="720"/>
        </w:tabs>
      </w:pPr>
      <w:r w:rsidRPr="00B94143">
        <w:t xml:space="preserve">If </w:t>
      </w:r>
      <w:r w:rsidR="00A84A4E">
        <w:t>Total Demand</w:t>
      </w:r>
      <w:r w:rsidRPr="00B94143">
        <w:t xml:space="preserve"> is less </w:t>
      </w:r>
      <w:r w:rsidRPr="001B589E">
        <w:t>than or equal to the</w:t>
      </w:r>
      <w:r w:rsidR="00176E66" w:rsidRPr="001B589E">
        <w:rPr>
          <w:lang w:val="en-US"/>
        </w:rPr>
        <w:t xml:space="preserve"> </w:t>
      </w:r>
      <w:r w:rsidR="003E0C26" w:rsidRPr="001B589E">
        <w:rPr>
          <w:lang w:val="en-US"/>
        </w:rPr>
        <w:t>Initial Offering</w:t>
      </w:r>
      <w:r w:rsidRPr="001B589E">
        <w:t xml:space="preserve">, the </w:t>
      </w:r>
      <w:r w:rsidR="003137C1">
        <w:rPr>
          <w:lang w:val="en-US"/>
        </w:rPr>
        <w:t>Interim Clearing Price</w:t>
      </w:r>
      <w:r w:rsidR="009E29DF" w:rsidRPr="001B589E">
        <w:rPr>
          <w:lang w:val="en-US"/>
        </w:rPr>
        <w:t xml:space="preserve"> </w:t>
      </w:r>
      <w:r w:rsidR="00AB450E" w:rsidRPr="001B589E">
        <w:rPr>
          <w:lang w:val="en-US"/>
        </w:rPr>
        <w:t>will equal</w:t>
      </w:r>
      <w:r w:rsidRPr="001B589E">
        <w:rPr>
          <w:lang w:val="en-US"/>
        </w:rPr>
        <w:t xml:space="preserve"> </w:t>
      </w:r>
      <w:r w:rsidRPr="001B589E">
        <w:t xml:space="preserve">the </w:t>
      </w:r>
      <w:r w:rsidR="00157203" w:rsidRPr="001B589E">
        <w:rPr>
          <w:lang w:val="en-US"/>
        </w:rPr>
        <w:t xml:space="preserve">minimum </w:t>
      </w:r>
      <w:r w:rsidRPr="001B589E">
        <w:t xml:space="preserve">reserve price. </w:t>
      </w:r>
    </w:p>
    <w:p w14:paraId="23E10C31" w14:textId="7C8FF8C1" w:rsidR="004C1F89" w:rsidRPr="001B589E" w:rsidRDefault="00AE7FBE" w:rsidP="001A60F1">
      <w:pPr>
        <w:pStyle w:val="TextNumbered"/>
        <w:numPr>
          <w:ilvl w:val="0"/>
          <w:numId w:val="11"/>
        </w:numPr>
        <w:tabs>
          <w:tab w:val="left" w:pos="720"/>
        </w:tabs>
        <w:spacing w:after="240"/>
        <w:rPr>
          <w:sz w:val="10"/>
        </w:rPr>
      </w:pPr>
      <w:r w:rsidRPr="001B589E">
        <w:t xml:space="preserve">If </w:t>
      </w:r>
      <w:r w:rsidR="00A84A4E">
        <w:t>Total Demand</w:t>
      </w:r>
      <w:r w:rsidRPr="001B589E">
        <w:t xml:space="preserve"> is greater than the </w:t>
      </w:r>
      <w:r w:rsidR="003E0C26" w:rsidRPr="001B589E">
        <w:rPr>
          <w:lang w:val="en-US"/>
        </w:rPr>
        <w:t>Initial Offering</w:t>
      </w:r>
      <w:r w:rsidR="00176E66" w:rsidRPr="001B589E">
        <w:rPr>
          <w:lang w:val="en-US"/>
        </w:rPr>
        <w:t xml:space="preserve">, </w:t>
      </w:r>
      <w:r w:rsidR="00511628" w:rsidRPr="001B589E">
        <w:rPr>
          <w:lang w:val="en-US" w:eastAsia="ar-SA"/>
        </w:rPr>
        <w:t xml:space="preserve">the </w:t>
      </w:r>
      <w:r w:rsidR="003137C1">
        <w:rPr>
          <w:lang w:val="en-US" w:eastAsia="ar-SA"/>
        </w:rPr>
        <w:t>Interim Clearing Price</w:t>
      </w:r>
      <w:r w:rsidR="00AB450E" w:rsidRPr="001B589E">
        <w:rPr>
          <w:lang w:eastAsia="ar-SA"/>
        </w:rPr>
        <w:t xml:space="preserve"> </w:t>
      </w:r>
      <w:r w:rsidR="00176E66" w:rsidRPr="001B589E">
        <w:rPr>
          <w:lang w:val="en-US" w:eastAsia="ar-SA"/>
        </w:rPr>
        <w:t xml:space="preserve">will </w:t>
      </w:r>
      <w:r w:rsidR="00245B72">
        <w:rPr>
          <w:lang w:val="en-US" w:eastAsia="ar-SA"/>
        </w:rPr>
        <w:t xml:space="preserve">equal </w:t>
      </w:r>
      <w:r w:rsidR="00AB450E" w:rsidRPr="001B589E">
        <w:rPr>
          <w:lang w:eastAsia="ar-SA"/>
        </w:rPr>
        <w:t xml:space="preserve">the bid price of the </w:t>
      </w:r>
      <w:r w:rsidR="00B86885">
        <w:rPr>
          <w:lang w:eastAsia="ar-SA"/>
        </w:rPr>
        <w:t>Marginal Bid</w:t>
      </w:r>
      <w:r w:rsidR="00AB450E" w:rsidRPr="001B589E">
        <w:rPr>
          <w:lang w:eastAsia="ar-SA"/>
        </w:rPr>
        <w:t>(s).</w:t>
      </w:r>
      <w:r w:rsidR="00AB450E" w:rsidRPr="001B589E">
        <w:rPr>
          <w:rStyle w:val="FootnoteReference"/>
          <w:szCs w:val="22"/>
          <w:lang w:val="en-US" w:eastAsia="ar-SA"/>
        </w:rPr>
        <w:footnoteReference w:id="11"/>
      </w:r>
      <w:r w:rsidR="00AB450E" w:rsidRPr="001B589E">
        <w:rPr>
          <w:szCs w:val="22"/>
          <w:vertAlign w:val="superscript"/>
          <w:lang w:val="en-US" w:eastAsia="ar-SA"/>
        </w:rPr>
        <w:t>,</w:t>
      </w:r>
      <w:r w:rsidR="00AB450E" w:rsidRPr="001B589E">
        <w:rPr>
          <w:rStyle w:val="FootnoteReference"/>
          <w:rFonts w:cs="Arial"/>
          <w:lang w:val="en-US"/>
        </w:rPr>
        <w:footnoteReference w:id="12"/>
      </w:r>
    </w:p>
    <w:p w14:paraId="0B9D6EB3" w14:textId="3A46F5B5" w:rsidR="000B4B79" w:rsidRPr="001E08DD" w:rsidRDefault="00AD1A2B" w:rsidP="006B4991">
      <w:pPr>
        <w:pStyle w:val="BodyText"/>
        <w:spacing w:after="120"/>
        <w:rPr>
          <w:rFonts w:cs="Arial"/>
          <w:b/>
          <w:u w:val="single"/>
          <w:lang w:val="en-US"/>
        </w:rPr>
      </w:pPr>
      <w:r w:rsidRPr="001E08DD">
        <w:rPr>
          <w:rFonts w:cs="Arial"/>
          <w:b/>
          <w:u w:val="single"/>
          <w:lang w:val="en-US"/>
        </w:rPr>
        <w:t xml:space="preserve">Step 2: </w:t>
      </w:r>
      <w:r w:rsidR="00245B72" w:rsidRPr="001E08DD">
        <w:rPr>
          <w:rFonts w:cs="Arial"/>
          <w:b/>
          <w:u w:val="single"/>
          <w:lang w:val="en-US"/>
        </w:rPr>
        <w:t xml:space="preserve">Triggering the ECR or </w:t>
      </w:r>
      <w:r w:rsidRPr="001E08DD">
        <w:rPr>
          <w:rFonts w:cs="Arial"/>
          <w:b/>
          <w:u w:val="single"/>
          <w:lang w:val="en-US"/>
        </w:rPr>
        <w:t xml:space="preserve">CCR and the </w:t>
      </w:r>
      <w:r w:rsidR="00B86885">
        <w:rPr>
          <w:rFonts w:cs="Arial"/>
          <w:b/>
          <w:u w:val="single"/>
          <w:lang w:val="en-US"/>
        </w:rPr>
        <w:t>Final Clearing Price</w:t>
      </w:r>
    </w:p>
    <w:p w14:paraId="3FDE01CC" w14:textId="7229C785" w:rsidR="00362C00" w:rsidRPr="00B94143" w:rsidRDefault="00245B72" w:rsidP="00362C00">
      <w:pPr>
        <w:pStyle w:val="TextNumbered"/>
        <w:numPr>
          <w:ilvl w:val="0"/>
          <w:numId w:val="0"/>
        </w:numPr>
        <w:rPr>
          <w:lang w:val="en-US"/>
        </w:rPr>
      </w:pPr>
      <w:r>
        <w:rPr>
          <w:rFonts w:cs="Arial"/>
          <w:lang w:val="en-US"/>
        </w:rPr>
        <w:t xml:space="preserve">The ECR </w:t>
      </w:r>
      <w:r w:rsidR="001E08DD">
        <w:rPr>
          <w:rFonts w:cs="Arial"/>
          <w:lang w:val="en-US"/>
        </w:rPr>
        <w:t>and CCR</w:t>
      </w:r>
      <w:r w:rsidR="003A641A">
        <w:rPr>
          <w:rFonts w:cs="Arial"/>
          <w:lang w:val="en-US"/>
        </w:rPr>
        <w:t xml:space="preserve"> </w:t>
      </w:r>
      <w:r w:rsidR="00160D36">
        <w:rPr>
          <w:rFonts w:cs="Arial"/>
          <w:lang w:val="en-US"/>
        </w:rPr>
        <w:t>Trigger</w:t>
      </w:r>
      <w:r w:rsidR="00B86885">
        <w:rPr>
          <w:rFonts w:cs="Arial"/>
          <w:lang w:val="en-US"/>
        </w:rPr>
        <w:t xml:space="preserve"> Price</w:t>
      </w:r>
      <w:r w:rsidR="001E08DD">
        <w:rPr>
          <w:rFonts w:cs="Arial"/>
          <w:lang w:val="en-US"/>
        </w:rPr>
        <w:t>s</w:t>
      </w:r>
      <w:r>
        <w:rPr>
          <w:rFonts w:cs="Arial"/>
          <w:lang w:val="en-US"/>
        </w:rPr>
        <w:t xml:space="preserve"> and </w:t>
      </w:r>
      <w:r w:rsidR="00673D45">
        <w:rPr>
          <w:rFonts w:cs="Arial"/>
          <w:lang w:val="en-US"/>
        </w:rPr>
        <w:t xml:space="preserve">the </w:t>
      </w:r>
      <w:r w:rsidR="003A7B7C">
        <w:rPr>
          <w:rFonts w:cs="Arial"/>
          <w:lang w:val="en-US"/>
        </w:rPr>
        <w:t>size of the</w:t>
      </w:r>
      <w:r w:rsidR="00397C38">
        <w:rPr>
          <w:rFonts w:cs="Arial"/>
          <w:lang w:val="en-US"/>
        </w:rPr>
        <w:t xml:space="preserve"> ECR and CCR</w:t>
      </w:r>
      <w:r>
        <w:rPr>
          <w:rFonts w:cs="Arial"/>
          <w:lang w:val="en-US"/>
        </w:rPr>
        <w:t xml:space="preserve"> </w:t>
      </w:r>
      <w:r w:rsidR="003A7B7C">
        <w:rPr>
          <w:rFonts w:cs="Arial"/>
          <w:lang w:val="en-US"/>
        </w:rPr>
        <w:t xml:space="preserve">have been </w:t>
      </w:r>
      <w:r>
        <w:rPr>
          <w:rFonts w:cs="Arial"/>
          <w:lang w:val="en-US"/>
        </w:rPr>
        <w:t>provided in Section 1.2</w:t>
      </w:r>
      <w:r w:rsidR="001E08DD">
        <w:rPr>
          <w:rFonts w:cs="Arial"/>
          <w:lang w:val="en-US"/>
        </w:rPr>
        <w:t xml:space="preserve">. If both the ECR and CCR </w:t>
      </w:r>
      <w:r w:rsidR="003A7B7C">
        <w:rPr>
          <w:rFonts w:cs="Arial"/>
          <w:lang w:val="en-US"/>
        </w:rPr>
        <w:t xml:space="preserve">have been </w:t>
      </w:r>
      <w:r w:rsidR="001E08DD">
        <w:rPr>
          <w:rFonts w:cs="Arial"/>
          <w:lang w:val="en-US"/>
        </w:rPr>
        <w:t xml:space="preserve">exhausted, </w:t>
      </w:r>
      <w:r w:rsidR="0042429F" w:rsidRPr="00B94143">
        <w:rPr>
          <w:rFonts w:cs="Arial"/>
          <w:lang w:val="en-US"/>
        </w:rPr>
        <w:t xml:space="preserve">the </w:t>
      </w:r>
      <w:r w:rsidR="00B86885">
        <w:rPr>
          <w:rFonts w:cs="Arial"/>
          <w:lang w:val="en-US"/>
        </w:rPr>
        <w:t>Final Clearing Price</w:t>
      </w:r>
      <w:r w:rsidR="0042429F" w:rsidRPr="00B94143">
        <w:rPr>
          <w:rFonts w:cs="Arial"/>
          <w:lang w:val="en-US"/>
        </w:rPr>
        <w:t xml:space="preserve"> </w:t>
      </w:r>
      <w:r w:rsidR="00882041" w:rsidRPr="00B94143">
        <w:rPr>
          <w:rFonts w:cs="Arial"/>
          <w:lang w:val="en-US"/>
        </w:rPr>
        <w:t xml:space="preserve">is equal to </w:t>
      </w:r>
      <w:r w:rsidR="0042429F" w:rsidRPr="00B94143">
        <w:rPr>
          <w:rFonts w:cs="Arial"/>
          <w:lang w:val="en-US"/>
        </w:rPr>
        <w:t xml:space="preserve">the </w:t>
      </w:r>
      <w:r w:rsidR="003137C1">
        <w:rPr>
          <w:rFonts w:cs="Arial"/>
          <w:lang w:val="en-US"/>
        </w:rPr>
        <w:t>Interim Clearing Price</w:t>
      </w:r>
      <w:r w:rsidR="0042429F" w:rsidRPr="00B94143">
        <w:rPr>
          <w:rFonts w:cs="Arial"/>
          <w:lang w:val="en-US"/>
        </w:rPr>
        <w:t>.</w:t>
      </w:r>
      <w:r w:rsidR="002247D3" w:rsidRPr="00B94143">
        <w:rPr>
          <w:rFonts w:cs="Arial"/>
          <w:lang w:val="en-US"/>
        </w:rPr>
        <w:t xml:space="preserve"> </w:t>
      </w:r>
      <w:r w:rsidR="0042429F" w:rsidRPr="00B94143">
        <w:rPr>
          <w:lang w:val="en-US"/>
        </w:rPr>
        <w:t xml:space="preserve">If </w:t>
      </w:r>
      <w:r w:rsidR="001E08DD">
        <w:rPr>
          <w:lang w:val="en-US"/>
        </w:rPr>
        <w:t xml:space="preserve">either </w:t>
      </w:r>
      <w:r w:rsidR="003A7B7C">
        <w:rPr>
          <w:lang w:val="en-US"/>
        </w:rPr>
        <w:t xml:space="preserve">the </w:t>
      </w:r>
      <w:r w:rsidR="001E08DD">
        <w:rPr>
          <w:lang w:val="en-US"/>
        </w:rPr>
        <w:t xml:space="preserve">ECR or </w:t>
      </w:r>
      <w:r w:rsidR="003A7B7C">
        <w:rPr>
          <w:lang w:val="en-US"/>
        </w:rPr>
        <w:t>the CCR has not been exhausted,</w:t>
      </w:r>
      <w:r w:rsidR="0042429F" w:rsidRPr="00B94143">
        <w:rPr>
          <w:lang w:val="en-US"/>
        </w:rPr>
        <w:t xml:space="preserve"> t</w:t>
      </w:r>
      <w:r w:rsidR="009E29DF" w:rsidRPr="00B94143">
        <w:rPr>
          <w:lang w:val="en-US"/>
        </w:rPr>
        <w:t xml:space="preserve">he </w:t>
      </w:r>
      <w:r w:rsidR="003137C1">
        <w:rPr>
          <w:lang w:val="en-US"/>
        </w:rPr>
        <w:t>Interim Clearing Price</w:t>
      </w:r>
      <w:r w:rsidR="0085594F" w:rsidRPr="00B94143">
        <w:rPr>
          <w:lang w:val="en-US"/>
        </w:rPr>
        <w:t xml:space="preserve"> </w:t>
      </w:r>
      <w:r w:rsidR="00362C00" w:rsidRPr="00B94143">
        <w:rPr>
          <w:lang w:val="en-US"/>
        </w:rPr>
        <w:t>established</w:t>
      </w:r>
      <w:r w:rsidR="009E29DF" w:rsidRPr="00B94143">
        <w:rPr>
          <w:lang w:val="en-US"/>
        </w:rPr>
        <w:t xml:space="preserve"> under Step 1 will </w:t>
      </w:r>
      <w:r w:rsidR="00362C00" w:rsidRPr="00B94143">
        <w:rPr>
          <w:rFonts w:cs="Arial"/>
          <w:lang w:val="en-US"/>
        </w:rPr>
        <w:t>determin</w:t>
      </w:r>
      <w:r w:rsidR="009E29DF" w:rsidRPr="00B94143">
        <w:rPr>
          <w:rFonts w:cs="Arial"/>
          <w:lang w:val="en-US"/>
        </w:rPr>
        <w:t>e</w:t>
      </w:r>
      <w:r w:rsidR="00362C00" w:rsidRPr="00B94143">
        <w:rPr>
          <w:rFonts w:cs="Arial"/>
          <w:lang w:val="en-US"/>
        </w:rPr>
        <w:t xml:space="preserve"> whether </w:t>
      </w:r>
      <w:r w:rsidR="00511ACD">
        <w:rPr>
          <w:rFonts w:cs="Arial"/>
          <w:lang w:val="en-US"/>
        </w:rPr>
        <w:t>the</w:t>
      </w:r>
      <w:r w:rsidR="00511ACD" w:rsidRPr="00B94143">
        <w:rPr>
          <w:rFonts w:cs="Arial"/>
          <w:lang w:val="en-US"/>
        </w:rPr>
        <w:t xml:space="preserve"> </w:t>
      </w:r>
      <w:r w:rsidR="001E08DD">
        <w:rPr>
          <w:rFonts w:cs="Arial"/>
          <w:lang w:val="en-US"/>
        </w:rPr>
        <w:t xml:space="preserve">ECR or </w:t>
      </w:r>
      <w:r w:rsidR="00362C00" w:rsidRPr="00B94143">
        <w:rPr>
          <w:rFonts w:cs="Arial"/>
          <w:lang w:val="en-US"/>
        </w:rPr>
        <w:t xml:space="preserve">CCR </w:t>
      </w:r>
      <w:r w:rsidR="00511ACD">
        <w:rPr>
          <w:rFonts w:cs="Arial"/>
          <w:lang w:val="en-US"/>
        </w:rPr>
        <w:t>is triggered</w:t>
      </w:r>
      <w:r w:rsidR="00362C00" w:rsidRPr="00B94143">
        <w:rPr>
          <w:rFonts w:cs="Arial"/>
          <w:lang w:val="en-US"/>
        </w:rPr>
        <w:t xml:space="preserve">, </w:t>
      </w:r>
      <w:r w:rsidR="009E29DF" w:rsidRPr="00B94143">
        <w:rPr>
          <w:rFonts w:cs="Arial"/>
          <w:lang w:val="en-US"/>
        </w:rPr>
        <w:t>the number of</w:t>
      </w:r>
      <w:r w:rsidR="00362C00" w:rsidRPr="00B94143">
        <w:rPr>
          <w:rFonts w:cs="Arial"/>
          <w:lang w:val="en-US"/>
        </w:rPr>
        <w:t xml:space="preserve"> </w:t>
      </w:r>
      <w:r w:rsidR="00A84A4E">
        <w:rPr>
          <w:rFonts w:cs="Arial"/>
          <w:lang w:val="en-US"/>
        </w:rPr>
        <w:t>ECR Allowance</w:t>
      </w:r>
      <w:r w:rsidR="00673D45">
        <w:rPr>
          <w:rFonts w:cs="Arial"/>
          <w:lang w:val="en-US"/>
        </w:rPr>
        <w:t xml:space="preserve">s to be withheld </w:t>
      </w:r>
      <w:r w:rsidR="001E08DD">
        <w:rPr>
          <w:rFonts w:cs="Arial"/>
          <w:lang w:val="en-US"/>
        </w:rPr>
        <w:t xml:space="preserve">or </w:t>
      </w:r>
      <w:r w:rsidR="00A84A4E">
        <w:rPr>
          <w:rFonts w:cs="Arial"/>
          <w:lang w:val="en-US"/>
        </w:rPr>
        <w:t>CCR Allowance</w:t>
      </w:r>
      <w:r w:rsidR="00362C00" w:rsidRPr="00B94143">
        <w:rPr>
          <w:rFonts w:cs="Arial"/>
          <w:lang w:val="en-US"/>
        </w:rPr>
        <w:t>s</w:t>
      </w:r>
      <w:r w:rsidR="009E29DF" w:rsidRPr="00B94143">
        <w:rPr>
          <w:rFonts w:cs="Arial"/>
          <w:lang w:val="en-US"/>
        </w:rPr>
        <w:t xml:space="preserve"> to be released</w:t>
      </w:r>
      <w:r w:rsidR="00362C00" w:rsidRPr="00B94143">
        <w:rPr>
          <w:rFonts w:cs="Arial"/>
          <w:lang w:val="en-US"/>
        </w:rPr>
        <w:t xml:space="preserve">, and the final auction clearing price. </w:t>
      </w:r>
      <w:r w:rsidR="001E08DD" w:rsidRPr="001E08DD">
        <w:rPr>
          <w:rFonts w:cs="Arial"/>
          <w:lang w:val="en-US"/>
        </w:rPr>
        <w:t>There are three (3) potential scenarios, which are mutually exclusive:</w:t>
      </w:r>
    </w:p>
    <w:p w14:paraId="42F7BC10" w14:textId="11982FD0" w:rsidR="00AE7FBE" w:rsidRPr="00B94143" w:rsidRDefault="0085594F" w:rsidP="001A60F1">
      <w:pPr>
        <w:pStyle w:val="TextNumbered"/>
        <w:numPr>
          <w:ilvl w:val="0"/>
          <w:numId w:val="17"/>
        </w:numPr>
      </w:pPr>
      <w:r w:rsidRPr="00B94143">
        <w:t xml:space="preserve">If the </w:t>
      </w:r>
      <w:r w:rsidR="003137C1">
        <w:t>Interim Clearing Price</w:t>
      </w:r>
      <w:r w:rsidRPr="00B94143">
        <w:t xml:space="preserve"> </w:t>
      </w:r>
      <w:r w:rsidR="00616760" w:rsidRPr="00616760">
        <w:t xml:space="preserve">is </w:t>
      </w:r>
      <w:r w:rsidR="0050652B">
        <w:rPr>
          <w:lang w:val="en-US"/>
        </w:rPr>
        <w:t xml:space="preserve">at or </w:t>
      </w:r>
      <w:r w:rsidR="00616760" w:rsidRPr="00616760">
        <w:t>greater than the ECR</w:t>
      </w:r>
      <w:r w:rsidR="003A641A">
        <w:t xml:space="preserve"> </w:t>
      </w:r>
      <w:r w:rsidR="00B86885">
        <w:t>Trigger Price</w:t>
      </w:r>
      <w:r w:rsidR="00616760" w:rsidRPr="00616760">
        <w:t xml:space="preserve"> and </w:t>
      </w:r>
      <w:r w:rsidR="00A61741">
        <w:rPr>
          <w:lang w:val="en-US"/>
        </w:rPr>
        <w:t xml:space="preserve">at or </w:t>
      </w:r>
      <w:r w:rsidRPr="00B94143">
        <w:t>less than the CCR</w:t>
      </w:r>
      <w:r w:rsidR="003A641A">
        <w:t xml:space="preserve"> </w:t>
      </w:r>
      <w:r w:rsidR="00B86885">
        <w:t>Trigger Price</w:t>
      </w:r>
      <w:r w:rsidR="00362C00" w:rsidRPr="00B94143">
        <w:rPr>
          <w:lang w:val="en-US"/>
        </w:rPr>
        <w:t xml:space="preserve">, no </w:t>
      </w:r>
      <w:r w:rsidR="00A84A4E">
        <w:rPr>
          <w:lang w:val="en-US"/>
        </w:rPr>
        <w:t>ECR Allowance</w:t>
      </w:r>
      <w:r w:rsidR="00673D45">
        <w:rPr>
          <w:lang w:val="en-US"/>
        </w:rPr>
        <w:t xml:space="preserve">s are withheld </w:t>
      </w:r>
      <w:r w:rsidR="00AA4B31">
        <w:rPr>
          <w:lang w:val="en-US"/>
        </w:rPr>
        <w:t>and no</w:t>
      </w:r>
      <w:r w:rsidR="00616760">
        <w:rPr>
          <w:lang w:val="en-US"/>
        </w:rPr>
        <w:t xml:space="preserve"> </w:t>
      </w:r>
      <w:r w:rsidR="00A84A4E">
        <w:rPr>
          <w:lang w:val="en-US"/>
        </w:rPr>
        <w:t>CCR Allowance</w:t>
      </w:r>
      <w:r w:rsidR="00FB0E22" w:rsidRPr="00B94143">
        <w:rPr>
          <w:lang w:val="en-US"/>
        </w:rPr>
        <w:t xml:space="preserve">s </w:t>
      </w:r>
      <w:r w:rsidR="00AA4B31">
        <w:rPr>
          <w:lang w:val="en-US"/>
        </w:rPr>
        <w:t xml:space="preserve">are </w:t>
      </w:r>
      <w:r w:rsidR="00362C00" w:rsidRPr="00B94143">
        <w:rPr>
          <w:lang w:val="en-US"/>
        </w:rPr>
        <w:t>released</w:t>
      </w:r>
      <w:r w:rsidR="00AA4B31">
        <w:rPr>
          <w:lang w:val="en-US"/>
        </w:rPr>
        <w:t>,</w:t>
      </w:r>
      <w:r w:rsidR="00362C00" w:rsidRPr="00B94143">
        <w:rPr>
          <w:lang w:val="en-US"/>
        </w:rPr>
        <w:t xml:space="preserve"> and </w:t>
      </w:r>
      <w:r w:rsidRPr="00B94143">
        <w:t xml:space="preserve">the </w:t>
      </w:r>
      <w:r w:rsidR="00B86885">
        <w:t>Final Clearing Price</w:t>
      </w:r>
      <w:r w:rsidRPr="00B94143">
        <w:t xml:space="preserve"> is equal to the </w:t>
      </w:r>
      <w:r w:rsidR="003137C1">
        <w:t>Interim Clearing Price</w:t>
      </w:r>
      <w:r w:rsidR="00362C00" w:rsidRPr="00B94143">
        <w:rPr>
          <w:lang w:val="en-US"/>
        </w:rPr>
        <w:t>.</w:t>
      </w:r>
    </w:p>
    <w:p w14:paraId="13B4F9B4" w14:textId="0FAAA717" w:rsidR="00616760" w:rsidRPr="00616760" w:rsidRDefault="00616760" w:rsidP="001A60F1">
      <w:pPr>
        <w:pStyle w:val="TextNumbered"/>
        <w:numPr>
          <w:ilvl w:val="0"/>
          <w:numId w:val="17"/>
        </w:numPr>
      </w:pPr>
      <w:r w:rsidRPr="00616760">
        <w:t xml:space="preserve">If the </w:t>
      </w:r>
      <w:r w:rsidR="003137C1">
        <w:t>Interim Clearing Price</w:t>
      </w:r>
      <w:r w:rsidRPr="00616760">
        <w:t xml:space="preserve"> is less than the ECR</w:t>
      </w:r>
      <w:r w:rsidR="003A641A">
        <w:t xml:space="preserve"> </w:t>
      </w:r>
      <w:r w:rsidR="00B86885">
        <w:t>Trigger Price</w:t>
      </w:r>
      <w:r w:rsidRPr="00616760">
        <w:t xml:space="preserve">, </w:t>
      </w:r>
      <w:r w:rsidR="00A84A4E">
        <w:t>ECR Allowance</w:t>
      </w:r>
      <w:r w:rsidRPr="00616760">
        <w:t xml:space="preserve">s are </w:t>
      </w:r>
      <w:r w:rsidR="00673D45">
        <w:rPr>
          <w:lang w:val="en-US"/>
        </w:rPr>
        <w:t>withheld</w:t>
      </w:r>
      <w:r w:rsidRPr="00616760">
        <w:t xml:space="preserve"> from the Initial Offering until either:</w:t>
      </w:r>
    </w:p>
    <w:p w14:paraId="20DC1D73" w14:textId="0A6CE2CA" w:rsidR="00616760" w:rsidRPr="00616760" w:rsidRDefault="00616760" w:rsidP="001A60F1">
      <w:pPr>
        <w:pStyle w:val="TextNumbered"/>
        <w:numPr>
          <w:ilvl w:val="1"/>
          <w:numId w:val="17"/>
        </w:numPr>
        <w:rPr>
          <w:lang w:val="en-US" w:eastAsia="ar-SA"/>
        </w:rPr>
      </w:pPr>
      <w:r w:rsidRPr="00616760">
        <w:rPr>
          <w:lang w:val="en-US" w:eastAsia="ar-SA"/>
        </w:rPr>
        <w:t xml:space="preserve">The </w:t>
      </w:r>
      <w:r w:rsidR="00B86885">
        <w:rPr>
          <w:lang w:val="en-US" w:eastAsia="ar-SA"/>
        </w:rPr>
        <w:t>Final Clearing Price</w:t>
      </w:r>
      <w:r w:rsidRPr="00616760">
        <w:rPr>
          <w:lang w:val="en-US" w:eastAsia="ar-SA"/>
        </w:rPr>
        <w:t xml:space="preserve"> equals the ECR</w:t>
      </w:r>
      <w:r w:rsidR="003A641A">
        <w:rPr>
          <w:lang w:val="en-US" w:eastAsia="ar-SA"/>
        </w:rPr>
        <w:t xml:space="preserve"> </w:t>
      </w:r>
      <w:r w:rsidR="00B86885">
        <w:rPr>
          <w:lang w:val="en-US" w:eastAsia="ar-SA"/>
        </w:rPr>
        <w:t>Trigger Price</w:t>
      </w:r>
      <w:r w:rsidRPr="00616760">
        <w:rPr>
          <w:lang w:val="en-US" w:eastAsia="ar-SA"/>
        </w:rPr>
        <w:t xml:space="preserve">. Once this occurs, no more </w:t>
      </w:r>
      <w:r w:rsidR="00A84A4E">
        <w:rPr>
          <w:lang w:val="en-US" w:eastAsia="ar-SA"/>
        </w:rPr>
        <w:t>ECR Allowance</w:t>
      </w:r>
      <w:r w:rsidRPr="00616760">
        <w:rPr>
          <w:lang w:val="en-US" w:eastAsia="ar-SA"/>
        </w:rPr>
        <w:t xml:space="preserve">s are </w:t>
      </w:r>
      <w:r w:rsidR="00673D45">
        <w:rPr>
          <w:lang w:val="en-US" w:eastAsia="ar-SA"/>
        </w:rPr>
        <w:t>withheld</w:t>
      </w:r>
      <w:r w:rsidRPr="00616760">
        <w:rPr>
          <w:lang w:val="en-US" w:eastAsia="ar-SA"/>
        </w:rPr>
        <w:t xml:space="preserve"> from the Initial Offering and the </w:t>
      </w:r>
      <w:r w:rsidR="00B86885">
        <w:rPr>
          <w:lang w:val="en-US" w:eastAsia="ar-SA"/>
        </w:rPr>
        <w:t>Final Clearing Price</w:t>
      </w:r>
      <w:r w:rsidRPr="00616760">
        <w:rPr>
          <w:lang w:val="en-US" w:eastAsia="ar-SA"/>
        </w:rPr>
        <w:t xml:space="preserve"> equals the ECR</w:t>
      </w:r>
      <w:r w:rsidR="003A641A">
        <w:rPr>
          <w:lang w:val="en-US" w:eastAsia="ar-SA"/>
        </w:rPr>
        <w:t xml:space="preserve"> </w:t>
      </w:r>
      <w:r w:rsidR="00B86885">
        <w:rPr>
          <w:lang w:val="en-US" w:eastAsia="ar-SA"/>
        </w:rPr>
        <w:t>Trigger Price</w:t>
      </w:r>
      <w:r w:rsidR="00AA4B31">
        <w:rPr>
          <w:lang w:val="en-US" w:eastAsia="ar-SA"/>
        </w:rPr>
        <w:t>, or</w:t>
      </w:r>
    </w:p>
    <w:p w14:paraId="37627AF4" w14:textId="0CBD3EE8" w:rsidR="00616760" w:rsidRDefault="00616760" w:rsidP="001A60F1">
      <w:pPr>
        <w:pStyle w:val="TextNumbered"/>
        <w:numPr>
          <w:ilvl w:val="1"/>
          <w:numId w:val="17"/>
        </w:numPr>
        <w:rPr>
          <w:b/>
          <w:sz w:val="20"/>
        </w:rPr>
      </w:pPr>
      <w:r w:rsidRPr="00616760">
        <w:rPr>
          <w:lang w:val="en-US" w:eastAsia="ar-SA"/>
        </w:rPr>
        <w:lastRenderedPageBreak/>
        <w:t xml:space="preserve">The ECR </w:t>
      </w:r>
      <w:r w:rsidR="00673D45">
        <w:rPr>
          <w:lang w:val="en-US" w:eastAsia="ar-SA"/>
        </w:rPr>
        <w:t>withholding limit</w:t>
      </w:r>
      <w:r w:rsidRPr="00616760">
        <w:rPr>
          <w:lang w:val="en-US" w:eastAsia="ar-SA"/>
        </w:rPr>
        <w:t xml:space="preserve"> is reached. </w:t>
      </w:r>
      <w:r w:rsidR="00AA4B31">
        <w:rPr>
          <w:lang w:val="en-US" w:eastAsia="ar-SA"/>
        </w:rPr>
        <w:t>In this case the</w:t>
      </w:r>
      <w:r w:rsidRPr="00616760">
        <w:rPr>
          <w:lang w:val="en-US" w:eastAsia="ar-SA"/>
        </w:rPr>
        <w:t xml:space="preserve"> </w:t>
      </w:r>
      <w:r w:rsidR="00B86885">
        <w:rPr>
          <w:lang w:val="en-US" w:eastAsia="ar-SA"/>
        </w:rPr>
        <w:t>Final Clearing Price</w:t>
      </w:r>
      <w:r w:rsidRPr="00616760">
        <w:rPr>
          <w:lang w:val="en-US" w:eastAsia="ar-SA"/>
        </w:rPr>
        <w:t xml:space="preserve"> is the bid price of the </w:t>
      </w:r>
      <w:r w:rsidR="00B86885">
        <w:rPr>
          <w:lang w:val="en-US" w:eastAsia="ar-SA"/>
        </w:rPr>
        <w:t>Marginal Bid</w:t>
      </w:r>
      <w:r w:rsidRPr="00616760">
        <w:rPr>
          <w:lang w:val="en-US" w:eastAsia="ar-SA"/>
        </w:rPr>
        <w:t>(s).</w:t>
      </w:r>
      <w:r w:rsidRPr="00616760">
        <w:rPr>
          <w:vertAlign w:val="superscript"/>
        </w:rPr>
        <w:footnoteReference w:id="13"/>
      </w:r>
    </w:p>
    <w:p w14:paraId="34F67A32" w14:textId="0DE01876" w:rsidR="00B13815" w:rsidRPr="00B94143" w:rsidRDefault="00B13815" w:rsidP="001A60F1">
      <w:pPr>
        <w:pStyle w:val="TextNumbered"/>
        <w:numPr>
          <w:ilvl w:val="0"/>
          <w:numId w:val="17"/>
        </w:numPr>
      </w:pPr>
      <w:r w:rsidRPr="00B94143">
        <w:t xml:space="preserve">If the </w:t>
      </w:r>
      <w:r w:rsidR="003137C1">
        <w:t>Interim Clearing Price</w:t>
      </w:r>
      <w:r w:rsidRPr="00B94143">
        <w:t xml:space="preserve"> is </w:t>
      </w:r>
      <w:r w:rsidR="00A61741">
        <w:rPr>
          <w:lang w:val="en-US"/>
        </w:rPr>
        <w:t>greater than</w:t>
      </w:r>
      <w:r w:rsidRPr="00B94143">
        <w:t xml:space="preserve"> the CCR</w:t>
      </w:r>
      <w:r w:rsidR="003A641A">
        <w:t xml:space="preserve"> </w:t>
      </w:r>
      <w:r w:rsidR="00B86885">
        <w:t>Trigger Price</w:t>
      </w:r>
      <w:r w:rsidR="009E29DF" w:rsidRPr="00B94143">
        <w:rPr>
          <w:lang w:val="en-US"/>
        </w:rPr>
        <w:t>,</w:t>
      </w:r>
      <w:r w:rsidRPr="00B94143">
        <w:t xml:space="preserve"> </w:t>
      </w:r>
      <w:r w:rsidR="00A84A4E">
        <w:rPr>
          <w:lang w:val="en-US"/>
        </w:rPr>
        <w:t>CCR Allowance</w:t>
      </w:r>
      <w:r w:rsidR="009E29DF" w:rsidRPr="00B94143">
        <w:rPr>
          <w:lang w:val="en-US"/>
        </w:rPr>
        <w:t>s will be</w:t>
      </w:r>
      <w:r w:rsidRPr="00B94143">
        <w:t xml:space="preserve"> released </w:t>
      </w:r>
      <w:r w:rsidR="009E29DF" w:rsidRPr="00B94143">
        <w:rPr>
          <w:lang w:val="en-US"/>
        </w:rPr>
        <w:t>for sale</w:t>
      </w:r>
      <w:r w:rsidRPr="00B94143">
        <w:t xml:space="preserve"> until </w:t>
      </w:r>
      <w:r w:rsidR="00AB450E" w:rsidRPr="00B94143">
        <w:rPr>
          <w:lang w:val="en-US"/>
        </w:rPr>
        <w:t>either</w:t>
      </w:r>
      <w:r w:rsidRPr="00B94143">
        <w:t>:</w:t>
      </w:r>
    </w:p>
    <w:p w14:paraId="4C907DBA" w14:textId="37EFC168" w:rsidR="00F82956" w:rsidRPr="00B94143" w:rsidRDefault="00AB450E" w:rsidP="005C51CC">
      <w:pPr>
        <w:pStyle w:val="TextNumbered"/>
        <w:numPr>
          <w:ilvl w:val="1"/>
          <w:numId w:val="16"/>
        </w:numPr>
        <w:rPr>
          <w:lang w:eastAsia="ar-SA"/>
        </w:rPr>
      </w:pPr>
      <w:r w:rsidRPr="00B94143">
        <w:rPr>
          <w:lang w:val="en-US" w:eastAsia="ar-SA"/>
        </w:rPr>
        <w:t xml:space="preserve">The </w:t>
      </w:r>
      <w:r w:rsidR="00B86885">
        <w:rPr>
          <w:lang w:val="en-US" w:eastAsia="ar-SA"/>
        </w:rPr>
        <w:t>Final Clearing Price</w:t>
      </w:r>
      <w:r w:rsidRPr="00B94143">
        <w:rPr>
          <w:lang w:val="en-US" w:eastAsia="ar-SA"/>
        </w:rPr>
        <w:t xml:space="preserve"> equals the CCR</w:t>
      </w:r>
      <w:r w:rsidR="003A641A">
        <w:rPr>
          <w:lang w:val="en-US" w:eastAsia="ar-SA"/>
        </w:rPr>
        <w:t xml:space="preserve"> </w:t>
      </w:r>
      <w:r w:rsidR="00160D36">
        <w:rPr>
          <w:lang w:val="en-US" w:eastAsia="ar-SA"/>
        </w:rPr>
        <w:t>Trigger</w:t>
      </w:r>
      <w:r w:rsidR="00B86885">
        <w:rPr>
          <w:lang w:val="en-US" w:eastAsia="ar-SA"/>
        </w:rPr>
        <w:t xml:space="preserve"> Price</w:t>
      </w:r>
      <w:r w:rsidR="00735EEC" w:rsidRPr="00B94143">
        <w:rPr>
          <w:lang w:val="en-US" w:eastAsia="ar-SA"/>
        </w:rPr>
        <w:t xml:space="preserve">. </w:t>
      </w:r>
      <w:r w:rsidRPr="00B94143">
        <w:rPr>
          <w:lang w:val="en-US" w:eastAsia="ar-SA"/>
        </w:rPr>
        <w:t xml:space="preserve">Once this occurs, no more </w:t>
      </w:r>
      <w:r w:rsidR="00A84A4E">
        <w:rPr>
          <w:lang w:val="en-US" w:eastAsia="ar-SA"/>
        </w:rPr>
        <w:t>CCR Allowance</w:t>
      </w:r>
      <w:r w:rsidRPr="00B94143">
        <w:rPr>
          <w:lang w:val="en-US" w:eastAsia="ar-SA"/>
        </w:rPr>
        <w:t xml:space="preserve">s are released and the </w:t>
      </w:r>
      <w:r w:rsidR="00B86885">
        <w:rPr>
          <w:lang w:val="en-US" w:eastAsia="ar-SA"/>
        </w:rPr>
        <w:t>Final Clearing Price</w:t>
      </w:r>
      <w:r w:rsidRPr="00B94143">
        <w:rPr>
          <w:lang w:val="en-US" w:eastAsia="ar-SA"/>
        </w:rPr>
        <w:t xml:space="preserve"> equals the CCR</w:t>
      </w:r>
      <w:r w:rsidR="003A641A">
        <w:rPr>
          <w:lang w:val="en-US" w:eastAsia="ar-SA"/>
        </w:rPr>
        <w:t xml:space="preserve"> </w:t>
      </w:r>
      <w:r w:rsidR="00160D36">
        <w:rPr>
          <w:lang w:val="en-US" w:eastAsia="ar-SA"/>
        </w:rPr>
        <w:t>Trigger</w:t>
      </w:r>
      <w:r w:rsidR="00B86885">
        <w:rPr>
          <w:lang w:val="en-US" w:eastAsia="ar-SA"/>
        </w:rPr>
        <w:t xml:space="preserve"> Price</w:t>
      </w:r>
      <w:r w:rsidR="00666743">
        <w:rPr>
          <w:lang w:val="en-US" w:eastAsia="ar-SA"/>
        </w:rPr>
        <w:t>, or</w:t>
      </w:r>
    </w:p>
    <w:p w14:paraId="77C87E0F" w14:textId="1560D793" w:rsidR="00AE7FBE" w:rsidRPr="00B94143" w:rsidRDefault="00AB450E" w:rsidP="001A60F1">
      <w:pPr>
        <w:pStyle w:val="TextNumbered"/>
        <w:numPr>
          <w:ilvl w:val="1"/>
          <w:numId w:val="16"/>
        </w:numPr>
        <w:spacing w:after="240"/>
      </w:pPr>
      <w:r w:rsidRPr="00B94143">
        <w:rPr>
          <w:lang w:val="en-US" w:eastAsia="ar-SA"/>
        </w:rPr>
        <w:t>The CCR is exhausted</w:t>
      </w:r>
      <w:r w:rsidR="00735EEC" w:rsidRPr="00B94143">
        <w:rPr>
          <w:lang w:val="en-US" w:eastAsia="ar-SA"/>
        </w:rPr>
        <w:t xml:space="preserve">. </w:t>
      </w:r>
      <w:r w:rsidR="00666743">
        <w:rPr>
          <w:lang w:val="en-US" w:eastAsia="ar-SA"/>
        </w:rPr>
        <w:t>In this case the</w:t>
      </w:r>
      <w:r w:rsidR="00666743" w:rsidRPr="00B94143">
        <w:rPr>
          <w:lang w:val="en-US" w:eastAsia="ar-SA"/>
        </w:rPr>
        <w:t xml:space="preserve"> </w:t>
      </w:r>
      <w:r w:rsidR="00B86885">
        <w:rPr>
          <w:lang w:val="en-US" w:eastAsia="ar-SA"/>
        </w:rPr>
        <w:t>Final Clearing Price</w:t>
      </w:r>
      <w:r w:rsidRPr="00B94143">
        <w:rPr>
          <w:lang w:val="en-US" w:eastAsia="ar-SA"/>
        </w:rPr>
        <w:t xml:space="preserve"> is </w:t>
      </w:r>
      <w:r w:rsidRPr="00B94143">
        <w:rPr>
          <w:lang w:eastAsia="ar-SA"/>
        </w:rPr>
        <w:t xml:space="preserve">the bid price of the </w:t>
      </w:r>
      <w:r w:rsidR="00B86885">
        <w:rPr>
          <w:lang w:eastAsia="ar-SA"/>
        </w:rPr>
        <w:t>Marginal Bid</w:t>
      </w:r>
      <w:r w:rsidRPr="00B94143">
        <w:rPr>
          <w:lang w:eastAsia="ar-SA"/>
        </w:rPr>
        <w:t>(s)</w:t>
      </w:r>
      <w:r w:rsidRPr="00B94143">
        <w:rPr>
          <w:lang w:val="en-US" w:eastAsia="ar-SA"/>
        </w:rPr>
        <w:t>.</w:t>
      </w:r>
      <w:r w:rsidRPr="00B94143">
        <w:rPr>
          <w:rStyle w:val="FootnoteReference"/>
          <w:lang w:val="en-US" w:eastAsia="ar-SA"/>
        </w:rPr>
        <w:footnoteReference w:id="14"/>
      </w:r>
    </w:p>
    <w:p w14:paraId="6198FD68" w14:textId="77777777" w:rsidR="00362C00" w:rsidRPr="0048332D" w:rsidRDefault="00362C00" w:rsidP="006B4991">
      <w:pPr>
        <w:pStyle w:val="BodyText"/>
        <w:spacing w:after="120"/>
        <w:rPr>
          <w:rFonts w:cs="Arial"/>
          <w:b/>
          <w:u w:val="single"/>
          <w:lang w:val="en-US"/>
        </w:rPr>
      </w:pPr>
      <w:r w:rsidRPr="0048332D">
        <w:rPr>
          <w:rFonts w:cs="Arial"/>
          <w:b/>
          <w:u w:val="single"/>
          <w:lang w:val="en-US"/>
        </w:rPr>
        <w:t>Step 3: CO</w:t>
      </w:r>
      <w:r w:rsidRPr="0048332D">
        <w:rPr>
          <w:rFonts w:cs="Arial"/>
          <w:b/>
          <w:u w:val="single"/>
          <w:vertAlign w:val="subscript"/>
          <w:lang w:val="en-US"/>
        </w:rPr>
        <w:t>2</w:t>
      </w:r>
      <w:r w:rsidRPr="0048332D">
        <w:rPr>
          <w:rFonts w:cs="Arial"/>
          <w:b/>
          <w:u w:val="single"/>
          <w:lang w:val="en-US"/>
        </w:rPr>
        <w:t xml:space="preserve"> Allowance Awards</w:t>
      </w:r>
    </w:p>
    <w:p w14:paraId="453E77A4" w14:textId="766628AE" w:rsidR="001C03D0" w:rsidRPr="00B94143" w:rsidRDefault="00A81EB9" w:rsidP="006B4991">
      <w:pPr>
        <w:pStyle w:val="BodyText"/>
        <w:spacing w:after="120"/>
        <w:rPr>
          <w:rFonts w:cs="Arial"/>
        </w:rPr>
      </w:pPr>
      <w:r w:rsidRPr="00B94143">
        <w:rPr>
          <w:rFonts w:cs="Arial"/>
          <w:lang w:val="en-US"/>
        </w:rPr>
        <w:t>On</w:t>
      </w:r>
      <w:r w:rsidR="00920DEF" w:rsidRPr="00B94143">
        <w:rPr>
          <w:rFonts w:cs="Arial"/>
          <w:lang w:val="en-US"/>
        </w:rPr>
        <w:t>c</w:t>
      </w:r>
      <w:r w:rsidRPr="00B94143">
        <w:rPr>
          <w:rFonts w:cs="Arial"/>
          <w:lang w:val="en-US"/>
        </w:rPr>
        <w:t xml:space="preserve">e </w:t>
      </w:r>
      <w:r w:rsidR="00AE7FBE" w:rsidRPr="00B94143">
        <w:rPr>
          <w:rFonts w:cs="Arial"/>
          <w:lang w:val="en-US"/>
        </w:rPr>
        <w:t xml:space="preserve">the </w:t>
      </w:r>
      <w:r w:rsidR="00B86885">
        <w:rPr>
          <w:rFonts w:cs="Arial"/>
          <w:lang w:val="en-US"/>
        </w:rPr>
        <w:t>Final Clearing Price</w:t>
      </w:r>
      <w:r w:rsidR="00AE7FBE" w:rsidRPr="00B94143">
        <w:rPr>
          <w:rFonts w:cs="Arial"/>
          <w:lang w:val="en-US"/>
        </w:rPr>
        <w:t xml:space="preserve"> has been </w:t>
      </w:r>
      <w:r w:rsidRPr="00B94143">
        <w:rPr>
          <w:rFonts w:cs="Arial"/>
          <w:lang w:val="en-US"/>
        </w:rPr>
        <w:t>established</w:t>
      </w:r>
      <w:r w:rsidR="002C2069" w:rsidRPr="00B94143">
        <w:rPr>
          <w:rFonts w:cs="Arial"/>
          <w:lang w:val="en-US"/>
        </w:rPr>
        <w:t>,</w:t>
      </w:r>
      <w:r w:rsidR="001C03D0" w:rsidRPr="00B94143">
        <w:rPr>
          <w:rFonts w:cs="Arial"/>
        </w:rPr>
        <w:t xml:space="preserve"> CO</w:t>
      </w:r>
      <w:r w:rsidR="001C03D0" w:rsidRPr="00B94143">
        <w:rPr>
          <w:rFonts w:cs="Arial"/>
          <w:vertAlign w:val="subscript"/>
        </w:rPr>
        <w:t>2</w:t>
      </w:r>
      <w:r w:rsidR="001C03D0" w:rsidRPr="00B94143">
        <w:rPr>
          <w:rFonts w:cs="Arial"/>
        </w:rPr>
        <w:t xml:space="preserve"> </w:t>
      </w:r>
      <w:r w:rsidR="006111BB">
        <w:rPr>
          <w:rFonts w:cs="Arial"/>
          <w:lang w:val="en-US"/>
        </w:rPr>
        <w:t>Allowance</w:t>
      </w:r>
      <w:r w:rsidR="001C03D0" w:rsidRPr="00B94143">
        <w:rPr>
          <w:rFonts w:cs="Arial"/>
        </w:rPr>
        <w:t xml:space="preserve"> awards </w:t>
      </w:r>
      <w:r w:rsidR="00AE7FBE" w:rsidRPr="00B94143">
        <w:rPr>
          <w:rFonts w:cs="Arial"/>
          <w:lang w:val="en-US"/>
        </w:rPr>
        <w:t xml:space="preserve">are made </w:t>
      </w:r>
      <w:r w:rsidR="001C03D0" w:rsidRPr="00B94143">
        <w:rPr>
          <w:rFonts w:cs="Arial"/>
        </w:rPr>
        <w:t xml:space="preserve">using the ranked </w:t>
      </w:r>
      <w:r w:rsidR="00A84A4E">
        <w:rPr>
          <w:rFonts w:cs="Arial"/>
          <w:lang w:val="en-US"/>
        </w:rPr>
        <w:t>B</w:t>
      </w:r>
      <w:r w:rsidR="001C03D0" w:rsidRPr="00B94143">
        <w:rPr>
          <w:rFonts w:cs="Arial"/>
        </w:rPr>
        <w:t xml:space="preserve">ids according to the following </w:t>
      </w:r>
      <w:r w:rsidRPr="00B94143">
        <w:rPr>
          <w:rFonts w:cs="Arial"/>
          <w:lang w:val="en-US"/>
        </w:rPr>
        <w:t>two</w:t>
      </w:r>
      <w:r w:rsidRPr="00B94143">
        <w:rPr>
          <w:rFonts w:cs="Arial"/>
        </w:rPr>
        <w:t xml:space="preserve"> </w:t>
      </w:r>
      <w:r w:rsidR="001C03D0" w:rsidRPr="00B94143">
        <w:rPr>
          <w:rFonts w:cs="Arial"/>
        </w:rPr>
        <w:t>scenarios</w:t>
      </w:r>
      <w:r w:rsidR="00D85721" w:rsidRPr="00B94143">
        <w:rPr>
          <w:rFonts w:cs="Arial"/>
          <w:lang w:val="en-US"/>
        </w:rPr>
        <w:t>:</w:t>
      </w:r>
      <w:r w:rsidR="00D85721" w:rsidRPr="00B94143">
        <w:rPr>
          <w:rFonts w:cs="Arial"/>
        </w:rPr>
        <w:t xml:space="preserve"> </w:t>
      </w:r>
    </w:p>
    <w:p w14:paraId="0880A7E5" w14:textId="3363D0CC" w:rsidR="001C03D0" w:rsidRPr="00D10673" w:rsidRDefault="00920DEF" w:rsidP="001A60F1">
      <w:pPr>
        <w:pStyle w:val="TextNumbered"/>
        <w:numPr>
          <w:ilvl w:val="0"/>
          <w:numId w:val="18"/>
        </w:numPr>
      </w:pPr>
      <w:r w:rsidRPr="00B94143">
        <w:t xml:space="preserve">If </w:t>
      </w:r>
      <w:r w:rsidR="00B86885">
        <w:t>Cumulative Demand</w:t>
      </w:r>
      <w:r w:rsidR="00A81EB9" w:rsidRPr="00B94143">
        <w:t xml:space="preserve"> at the </w:t>
      </w:r>
      <w:r w:rsidR="00B86885">
        <w:rPr>
          <w:lang w:val="en-US"/>
        </w:rPr>
        <w:t>Final Clearing Price</w:t>
      </w:r>
      <w:r w:rsidR="00A81EB9" w:rsidRPr="00B94143">
        <w:t xml:space="preserve"> </w:t>
      </w:r>
      <w:r w:rsidR="001C03D0" w:rsidRPr="00B94143">
        <w:t xml:space="preserve">equals the </w:t>
      </w:r>
      <w:r w:rsidR="007F3CF5" w:rsidRPr="00B94143">
        <w:rPr>
          <w:lang w:val="en-US"/>
        </w:rPr>
        <w:t>number</w:t>
      </w:r>
      <w:r w:rsidR="001C03D0" w:rsidRPr="00B94143">
        <w:t xml:space="preserve"> of CO</w:t>
      </w:r>
      <w:r w:rsidR="001C03D0" w:rsidRPr="00B94143">
        <w:rPr>
          <w:vertAlign w:val="subscript"/>
        </w:rPr>
        <w:t>2</w:t>
      </w:r>
      <w:r w:rsidR="001C03D0" w:rsidRPr="00B94143">
        <w:t xml:space="preserve"> </w:t>
      </w:r>
      <w:r w:rsidR="005F4B0D">
        <w:t>Allowance</w:t>
      </w:r>
      <w:r w:rsidR="001C03D0" w:rsidRPr="00B94143">
        <w:t>s</w:t>
      </w:r>
      <w:r w:rsidR="007F3CF5" w:rsidRPr="00B94143">
        <w:rPr>
          <w:lang w:val="en-US"/>
        </w:rPr>
        <w:t xml:space="preserve"> made available for sale </w:t>
      </w:r>
      <w:r w:rsidR="007F3CF5" w:rsidRPr="00D10673">
        <w:rPr>
          <w:lang w:val="en-US"/>
        </w:rPr>
        <w:t>(</w:t>
      </w:r>
      <w:r w:rsidR="003E0C26" w:rsidRPr="00D10673">
        <w:rPr>
          <w:lang w:val="en-US"/>
        </w:rPr>
        <w:t>Initial Offering</w:t>
      </w:r>
      <w:r w:rsidR="007F3CF5" w:rsidRPr="00D10673">
        <w:rPr>
          <w:lang w:val="en-US"/>
        </w:rPr>
        <w:t xml:space="preserve"> plus </w:t>
      </w:r>
      <w:r w:rsidR="00A84A4E">
        <w:rPr>
          <w:lang w:val="en-US"/>
        </w:rPr>
        <w:t>CCR Allowance</w:t>
      </w:r>
      <w:r w:rsidR="00495576">
        <w:rPr>
          <w:lang w:val="en-US"/>
        </w:rPr>
        <w:t xml:space="preserve">s or minus </w:t>
      </w:r>
      <w:r w:rsidR="00A84A4E">
        <w:rPr>
          <w:lang w:val="en-US"/>
        </w:rPr>
        <w:t>ECR Allowance</w:t>
      </w:r>
      <w:r w:rsidR="00495576">
        <w:rPr>
          <w:lang w:val="en-US"/>
        </w:rPr>
        <w:t>s</w:t>
      </w:r>
      <w:r w:rsidR="007F3CF5" w:rsidRPr="00D10673">
        <w:rPr>
          <w:lang w:val="en-US"/>
        </w:rPr>
        <w:t xml:space="preserve">, if </w:t>
      </w:r>
      <w:r w:rsidR="00475494">
        <w:rPr>
          <w:lang w:val="en-US"/>
        </w:rPr>
        <w:t>applicable</w:t>
      </w:r>
      <w:r w:rsidR="007F3CF5" w:rsidRPr="00D10673">
        <w:rPr>
          <w:lang w:val="en-US"/>
        </w:rPr>
        <w:t>)</w:t>
      </w:r>
      <w:r w:rsidRPr="00D10673">
        <w:t>, then</w:t>
      </w:r>
      <w:r w:rsidR="00B64042" w:rsidRPr="00D10673">
        <w:rPr>
          <w:lang w:val="en-US"/>
        </w:rPr>
        <w:t xml:space="preserve"> CO</w:t>
      </w:r>
      <w:r w:rsidR="00B64042" w:rsidRPr="00D10673">
        <w:rPr>
          <w:vertAlign w:val="subscript"/>
          <w:lang w:val="en-US"/>
        </w:rPr>
        <w:t>2</w:t>
      </w:r>
      <w:r w:rsidR="00B64042" w:rsidRPr="00D10673">
        <w:rPr>
          <w:lang w:val="en-US"/>
        </w:rPr>
        <w:t xml:space="preserve"> </w:t>
      </w:r>
      <w:r w:rsidR="005F4B0D">
        <w:rPr>
          <w:lang w:val="en-US"/>
        </w:rPr>
        <w:t>Allowance</w:t>
      </w:r>
      <w:r w:rsidR="00B64042" w:rsidRPr="00D10673">
        <w:rPr>
          <w:lang w:val="en-US"/>
        </w:rPr>
        <w:t xml:space="preserve">s are awarded to </w:t>
      </w:r>
      <w:r w:rsidRPr="00D10673">
        <w:t>a</w:t>
      </w:r>
      <w:r w:rsidR="00511782" w:rsidRPr="00D10673">
        <w:t>ll</w:t>
      </w:r>
      <w:r w:rsidR="001C03D0" w:rsidRPr="00D10673">
        <w:t xml:space="preserve"> </w:t>
      </w:r>
      <w:r w:rsidR="00A84A4E">
        <w:rPr>
          <w:lang w:val="en-US"/>
        </w:rPr>
        <w:t>B</w:t>
      </w:r>
      <w:r w:rsidR="001C03D0" w:rsidRPr="00D10673">
        <w:t xml:space="preserve">ids </w:t>
      </w:r>
      <w:r w:rsidRPr="00D10673">
        <w:t xml:space="preserve">greater than or equal to </w:t>
      </w:r>
      <w:r w:rsidR="001C03D0" w:rsidRPr="00D10673">
        <w:t xml:space="preserve">the </w:t>
      </w:r>
      <w:r w:rsidR="00B86885">
        <w:rPr>
          <w:lang w:val="en-US"/>
        </w:rPr>
        <w:t>Final Clearing Price</w:t>
      </w:r>
      <w:r w:rsidR="006B4991" w:rsidRPr="00D10673">
        <w:rPr>
          <w:lang w:val="en-US"/>
        </w:rPr>
        <w:t xml:space="preserve">, </w:t>
      </w:r>
      <w:r w:rsidR="006B4991" w:rsidRPr="00D10673">
        <w:t xml:space="preserve">even if there are multiple </w:t>
      </w:r>
      <w:r w:rsidR="00A61741">
        <w:rPr>
          <w:lang w:val="en-US"/>
        </w:rPr>
        <w:t>B</w:t>
      </w:r>
      <w:r w:rsidR="00A61741" w:rsidRPr="00D10673">
        <w:t xml:space="preserve">ids </w:t>
      </w:r>
      <w:r w:rsidR="006B4991" w:rsidRPr="00D10673">
        <w:t xml:space="preserve">with the same </w:t>
      </w:r>
      <w:r w:rsidR="00A61741">
        <w:rPr>
          <w:lang w:val="en-US"/>
        </w:rPr>
        <w:t>b</w:t>
      </w:r>
      <w:r w:rsidR="00A61741" w:rsidRPr="00D10673">
        <w:t xml:space="preserve">id </w:t>
      </w:r>
      <w:r w:rsidR="006B4991" w:rsidRPr="00D10673">
        <w:t>price</w:t>
      </w:r>
      <w:r w:rsidRPr="00D10673">
        <w:t>.</w:t>
      </w:r>
    </w:p>
    <w:p w14:paraId="4AB5C373" w14:textId="1313909C" w:rsidR="001C03D0" w:rsidRPr="00B94143" w:rsidRDefault="00920DEF" w:rsidP="001A60F1">
      <w:pPr>
        <w:pStyle w:val="TextNumbered"/>
        <w:numPr>
          <w:ilvl w:val="0"/>
          <w:numId w:val="15"/>
        </w:numPr>
        <w:rPr>
          <w:lang w:eastAsia="ar-SA"/>
        </w:rPr>
      </w:pPr>
      <w:r w:rsidRPr="00D10673">
        <w:rPr>
          <w:lang w:val="en-US" w:eastAsia="ar-SA"/>
        </w:rPr>
        <w:t xml:space="preserve">If </w:t>
      </w:r>
      <w:r w:rsidR="00B86885">
        <w:rPr>
          <w:lang w:val="en-US" w:eastAsia="ar-SA"/>
        </w:rPr>
        <w:t>Cumulative Demand</w:t>
      </w:r>
      <w:r w:rsidR="00A81EB9" w:rsidRPr="00D10673">
        <w:rPr>
          <w:lang w:eastAsia="ar-SA"/>
        </w:rPr>
        <w:t xml:space="preserve"> at </w:t>
      </w:r>
      <w:r w:rsidR="00A81EB9" w:rsidRPr="00D10673">
        <w:rPr>
          <w:lang w:val="en-US" w:eastAsia="ar-SA"/>
        </w:rPr>
        <w:t>the</w:t>
      </w:r>
      <w:r w:rsidR="00A81EB9" w:rsidRPr="00D10673">
        <w:rPr>
          <w:lang w:eastAsia="ar-SA"/>
        </w:rPr>
        <w:t xml:space="preserve"> </w:t>
      </w:r>
      <w:r w:rsidR="00B86885">
        <w:rPr>
          <w:lang w:val="en-US"/>
        </w:rPr>
        <w:t>Final Clearing Price</w:t>
      </w:r>
      <w:r w:rsidR="00B833A1" w:rsidRPr="00D10673" w:rsidDel="00A81EB9">
        <w:rPr>
          <w:lang w:eastAsia="ar-SA"/>
        </w:rPr>
        <w:t xml:space="preserve"> </w:t>
      </w:r>
      <w:r w:rsidR="00134F59" w:rsidRPr="00D10673">
        <w:rPr>
          <w:lang w:val="en-US" w:eastAsia="ar-SA"/>
        </w:rPr>
        <w:t>does not</w:t>
      </w:r>
      <w:r w:rsidR="001C03D0" w:rsidRPr="00D10673">
        <w:rPr>
          <w:lang w:eastAsia="ar-SA"/>
        </w:rPr>
        <w:t xml:space="preserve"> equal </w:t>
      </w:r>
      <w:r w:rsidR="007F3CF5" w:rsidRPr="00D10673">
        <w:t xml:space="preserve">the </w:t>
      </w:r>
      <w:r w:rsidR="007F3CF5" w:rsidRPr="00D10673">
        <w:rPr>
          <w:lang w:val="en-US"/>
        </w:rPr>
        <w:t>number</w:t>
      </w:r>
      <w:r w:rsidR="007F3CF5" w:rsidRPr="00D10673">
        <w:t xml:space="preserve"> of CO</w:t>
      </w:r>
      <w:r w:rsidR="007F3CF5" w:rsidRPr="00D10673">
        <w:rPr>
          <w:vertAlign w:val="subscript"/>
        </w:rPr>
        <w:t>2</w:t>
      </w:r>
      <w:r w:rsidR="007F3CF5" w:rsidRPr="00D10673">
        <w:t xml:space="preserve"> </w:t>
      </w:r>
      <w:r w:rsidR="005F4B0D">
        <w:t>Allowance</w:t>
      </w:r>
      <w:r w:rsidR="007F3CF5" w:rsidRPr="00D10673">
        <w:t>s</w:t>
      </w:r>
      <w:r w:rsidR="007F3CF5" w:rsidRPr="00D10673">
        <w:rPr>
          <w:lang w:val="en-US"/>
        </w:rPr>
        <w:t xml:space="preserve"> </w:t>
      </w:r>
      <w:r w:rsidR="004A0F70" w:rsidRPr="00D10673">
        <w:rPr>
          <w:lang w:val="en-US"/>
        </w:rPr>
        <w:t xml:space="preserve">offered </w:t>
      </w:r>
      <w:r w:rsidR="007F3CF5" w:rsidRPr="00D10673">
        <w:rPr>
          <w:lang w:val="en-US"/>
        </w:rPr>
        <w:t>for sale (</w:t>
      </w:r>
      <w:r w:rsidR="003E0C26" w:rsidRPr="00D10673">
        <w:rPr>
          <w:lang w:val="en-US"/>
        </w:rPr>
        <w:t>Initial Offering</w:t>
      </w:r>
      <w:r w:rsidR="007F3CF5" w:rsidRPr="00D10673">
        <w:rPr>
          <w:lang w:val="en-US"/>
        </w:rPr>
        <w:t xml:space="preserve"> plus </w:t>
      </w:r>
      <w:r w:rsidR="00A84A4E">
        <w:rPr>
          <w:lang w:val="en-US"/>
        </w:rPr>
        <w:t>CCR Allowance</w:t>
      </w:r>
      <w:r w:rsidR="00495576">
        <w:rPr>
          <w:lang w:val="en-US"/>
        </w:rPr>
        <w:t xml:space="preserve">s or minus </w:t>
      </w:r>
      <w:r w:rsidR="00A84A4E">
        <w:rPr>
          <w:lang w:val="en-US"/>
        </w:rPr>
        <w:t>ECR Allowance</w:t>
      </w:r>
      <w:r w:rsidR="00495576">
        <w:rPr>
          <w:lang w:val="en-US"/>
        </w:rPr>
        <w:t>s</w:t>
      </w:r>
      <w:r w:rsidR="007F3CF5" w:rsidRPr="00D10673">
        <w:rPr>
          <w:lang w:val="en-US"/>
        </w:rPr>
        <w:t xml:space="preserve">, if </w:t>
      </w:r>
      <w:r w:rsidR="00475494">
        <w:rPr>
          <w:lang w:val="en-US"/>
        </w:rPr>
        <w:t>applicable</w:t>
      </w:r>
      <w:r w:rsidR="007F3CF5" w:rsidRPr="00D10673">
        <w:rPr>
          <w:lang w:val="en-US"/>
        </w:rPr>
        <w:t>)</w:t>
      </w:r>
      <w:r w:rsidR="0084160D" w:rsidRPr="00D10673">
        <w:rPr>
          <w:lang w:val="en-US" w:eastAsia="ar-SA"/>
        </w:rPr>
        <w:t>,</w:t>
      </w:r>
      <w:r w:rsidRPr="00D10673">
        <w:rPr>
          <w:lang w:val="en-US" w:eastAsia="ar-SA"/>
        </w:rPr>
        <w:t xml:space="preserve"> then</w:t>
      </w:r>
      <w:r w:rsidR="00BA4833" w:rsidRPr="00D10673">
        <w:rPr>
          <w:lang w:val="en-US" w:eastAsia="ar-SA"/>
        </w:rPr>
        <w:t xml:space="preserve"> </w:t>
      </w:r>
      <w:r w:rsidR="001C03D0" w:rsidRPr="00D10673">
        <w:rPr>
          <w:lang w:eastAsia="ar-SA"/>
        </w:rPr>
        <w:t>CO</w:t>
      </w:r>
      <w:r w:rsidR="001C03D0" w:rsidRPr="00D10673">
        <w:rPr>
          <w:vertAlign w:val="subscript"/>
          <w:lang w:eastAsia="ar-SA"/>
        </w:rPr>
        <w:t>2</w:t>
      </w:r>
      <w:r w:rsidR="001C03D0" w:rsidRPr="00D10673">
        <w:rPr>
          <w:lang w:eastAsia="ar-SA"/>
        </w:rPr>
        <w:t xml:space="preserve"> </w:t>
      </w:r>
      <w:r w:rsidR="005F4B0D">
        <w:rPr>
          <w:lang w:eastAsia="ar-SA"/>
        </w:rPr>
        <w:t>Allowance</w:t>
      </w:r>
      <w:r w:rsidR="001C03D0" w:rsidRPr="00D10673">
        <w:rPr>
          <w:lang w:eastAsia="ar-SA"/>
        </w:rPr>
        <w:t xml:space="preserve">s are awarded to all </w:t>
      </w:r>
      <w:r w:rsidR="00A84A4E">
        <w:rPr>
          <w:lang w:eastAsia="ar-SA"/>
        </w:rPr>
        <w:t>Bid</w:t>
      </w:r>
      <w:r w:rsidR="001C03D0" w:rsidRPr="00D10673">
        <w:rPr>
          <w:lang w:eastAsia="ar-SA"/>
        </w:rPr>
        <w:t>s with bid prices greater than the</w:t>
      </w:r>
      <w:r w:rsidR="001C03D0" w:rsidRPr="00B94143">
        <w:rPr>
          <w:lang w:eastAsia="ar-SA"/>
        </w:rPr>
        <w:t xml:space="preserve"> </w:t>
      </w:r>
      <w:r w:rsidR="00B86885">
        <w:rPr>
          <w:lang w:val="en-US" w:eastAsia="ar-SA"/>
        </w:rPr>
        <w:t>Final Clearing Price</w:t>
      </w:r>
      <w:r w:rsidR="001C03D0" w:rsidRPr="00B94143">
        <w:rPr>
          <w:lang w:eastAsia="ar-SA"/>
        </w:rPr>
        <w:t>. In addition, CO</w:t>
      </w:r>
      <w:r w:rsidR="001C03D0" w:rsidRPr="00B94143">
        <w:rPr>
          <w:vertAlign w:val="subscript"/>
          <w:lang w:eastAsia="ar-SA"/>
        </w:rPr>
        <w:t>2</w:t>
      </w:r>
      <w:r w:rsidR="001C03D0" w:rsidRPr="00B94143">
        <w:rPr>
          <w:lang w:eastAsia="ar-SA"/>
        </w:rPr>
        <w:t xml:space="preserve"> </w:t>
      </w:r>
      <w:r w:rsidR="005F4B0D">
        <w:rPr>
          <w:lang w:eastAsia="ar-SA"/>
        </w:rPr>
        <w:t>Allowance</w:t>
      </w:r>
      <w:r w:rsidR="001C03D0" w:rsidRPr="00B94143">
        <w:rPr>
          <w:lang w:eastAsia="ar-SA"/>
        </w:rPr>
        <w:t xml:space="preserve">s are awarded to </w:t>
      </w:r>
      <w:r w:rsidR="00B86885">
        <w:rPr>
          <w:lang w:eastAsia="ar-SA"/>
        </w:rPr>
        <w:t>Marginal Bid</w:t>
      </w:r>
      <w:r w:rsidR="001C03D0" w:rsidRPr="00B94143">
        <w:rPr>
          <w:lang w:eastAsia="ar-SA"/>
        </w:rPr>
        <w:t xml:space="preserve">(s) according to the following possible </w:t>
      </w:r>
      <w:r w:rsidR="00B833A1" w:rsidRPr="00B94143">
        <w:rPr>
          <w:lang w:val="en-US" w:eastAsia="ar-SA"/>
        </w:rPr>
        <w:t>options</w:t>
      </w:r>
      <w:r w:rsidR="00D42868">
        <w:rPr>
          <w:lang w:val="en-US" w:eastAsia="ar-SA"/>
        </w:rPr>
        <w:t>:</w:t>
      </w:r>
      <w:r w:rsidR="001C03D0" w:rsidRPr="00B94143">
        <w:rPr>
          <w:lang w:eastAsia="ar-SA"/>
        </w:rPr>
        <w:t xml:space="preserve"> </w:t>
      </w:r>
    </w:p>
    <w:p w14:paraId="3A17E2A7" w14:textId="10283056" w:rsidR="001C03D0" w:rsidRPr="00B94143" w:rsidRDefault="001C03D0" w:rsidP="001A60F1">
      <w:pPr>
        <w:pStyle w:val="TextNumbered"/>
        <w:numPr>
          <w:ilvl w:val="1"/>
          <w:numId w:val="15"/>
        </w:numPr>
        <w:rPr>
          <w:lang w:eastAsia="ar-SA"/>
        </w:rPr>
      </w:pPr>
      <w:r w:rsidRPr="00B94143">
        <w:rPr>
          <w:lang w:eastAsia="ar-SA"/>
        </w:rPr>
        <w:t xml:space="preserve">If there is one </w:t>
      </w:r>
      <w:r w:rsidR="00B86885">
        <w:rPr>
          <w:lang w:eastAsia="ar-SA"/>
        </w:rPr>
        <w:t>Marginal Bid</w:t>
      </w:r>
      <w:r w:rsidRPr="00B94143">
        <w:rPr>
          <w:lang w:eastAsia="ar-SA"/>
        </w:rPr>
        <w:t xml:space="preserve"> at the clearing price, that </w:t>
      </w:r>
      <w:r w:rsidR="00A84A4E">
        <w:rPr>
          <w:lang w:eastAsia="ar-SA"/>
        </w:rPr>
        <w:t>Bid</w:t>
      </w:r>
      <w:r w:rsidRPr="00B94143">
        <w:rPr>
          <w:lang w:eastAsia="ar-SA"/>
        </w:rPr>
        <w:t xml:space="preserve"> will be partially fulfilled with the remaining available supply.</w:t>
      </w:r>
    </w:p>
    <w:p w14:paraId="719AF778" w14:textId="610EF0A2" w:rsidR="00511782" w:rsidRPr="00457D8A" w:rsidRDefault="001C03D0" w:rsidP="001A60F1">
      <w:pPr>
        <w:pStyle w:val="TextNumbered"/>
        <w:numPr>
          <w:ilvl w:val="1"/>
          <w:numId w:val="15"/>
        </w:numPr>
        <w:spacing w:after="240"/>
        <w:rPr>
          <w:lang w:eastAsia="ar-SA"/>
        </w:rPr>
      </w:pPr>
      <w:r w:rsidRPr="00B94143">
        <w:rPr>
          <w:lang w:eastAsia="ar-SA"/>
        </w:rPr>
        <w:t xml:space="preserve">If there are multiple </w:t>
      </w:r>
      <w:r w:rsidR="00B86885">
        <w:rPr>
          <w:lang w:eastAsia="ar-SA"/>
        </w:rPr>
        <w:t>Marginal Bid</w:t>
      </w:r>
      <w:r w:rsidRPr="00B94143">
        <w:rPr>
          <w:lang w:eastAsia="ar-SA"/>
        </w:rPr>
        <w:t>s, the tie will be resolved by a random process</w:t>
      </w:r>
      <w:r w:rsidR="003F4326" w:rsidRPr="00B94143">
        <w:rPr>
          <w:lang w:val="en-US" w:eastAsia="ar-SA"/>
        </w:rPr>
        <w:t xml:space="preserve"> (see information provided later in this Section and Section </w:t>
      </w:r>
      <w:r w:rsidR="00E06177">
        <w:rPr>
          <w:lang w:val="en-US" w:eastAsia="ar-SA"/>
        </w:rPr>
        <w:fldChar w:fldCharType="begin"/>
      </w:r>
      <w:r w:rsidR="00E06177">
        <w:rPr>
          <w:lang w:val="en-US" w:eastAsia="ar-SA"/>
        </w:rPr>
        <w:instrText xml:space="preserve"> REF _Ref532810345 \r \h </w:instrText>
      </w:r>
      <w:r w:rsidR="00E06177">
        <w:rPr>
          <w:lang w:val="en-US" w:eastAsia="ar-SA"/>
        </w:rPr>
      </w:r>
      <w:r w:rsidR="00E06177">
        <w:rPr>
          <w:lang w:val="en-US" w:eastAsia="ar-SA"/>
        </w:rPr>
        <w:fldChar w:fldCharType="separate"/>
      </w:r>
      <w:r w:rsidR="005B11F7">
        <w:rPr>
          <w:lang w:val="en-US" w:eastAsia="ar-SA"/>
        </w:rPr>
        <w:t>6.1.1</w:t>
      </w:r>
      <w:r w:rsidR="00E06177">
        <w:rPr>
          <w:lang w:val="en-US" w:eastAsia="ar-SA"/>
        </w:rPr>
        <w:fldChar w:fldCharType="end"/>
      </w:r>
      <w:r w:rsidR="003F4326" w:rsidRPr="00B94143">
        <w:rPr>
          <w:lang w:val="en-US" w:eastAsia="ar-SA"/>
        </w:rPr>
        <w:t>)</w:t>
      </w:r>
      <w:r w:rsidRPr="00B94143">
        <w:rPr>
          <w:lang w:eastAsia="ar-SA"/>
        </w:rPr>
        <w:t xml:space="preserve">. Each tied </w:t>
      </w:r>
      <w:r w:rsidR="00B86885">
        <w:rPr>
          <w:lang w:eastAsia="ar-SA"/>
        </w:rPr>
        <w:t>Marginal Bid</w:t>
      </w:r>
      <w:r w:rsidRPr="00B94143">
        <w:rPr>
          <w:lang w:eastAsia="ar-SA"/>
        </w:rPr>
        <w:t xml:space="preserve"> will be assigned a number that is randomly generated by a computer. 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 xml:space="preserve">s will be awarded to </w:t>
      </w:r>
      <w:r w:rsidR="00A84A4E">
        <w:rPr>
          <w:lang w:eastAsia="ar-SA"/>
        </w:rPr>
        <w:t>Bid</w:t>
      </w:r>
      <w:r w:rsidRPr="00B94143">
        <w:rPr>
          <w:lang w:eastAsia="ar-SA"/>
        </w:rPr>
        <w:t xml:space="preserve">s in increasing order by the value of their assigned random number until remaining available supply is exhausted. If the last accepted tied </w:t>
      </w:r>
      <w:r w:rsidR="00B86885">
        <w:rPr>
          <w:lang w:eastAsia="ar-SA"/>
        </w:rPr>
        <w:t>Marginal Bid</w:t>
      </w:r>
      <w:r w:rsidRPr="00B94143">
        <w:rPr>
          <w:lang w:eastAsia="ar-SA"/>
        </w:rPr>
        <w:t xml:space="preserve"> is for more 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 xml:space="preserve">s than are available, that </w:t>
      </w:r>
      <w:r w:rsidR="00A84A4E">
        <w:rPr>
          <w:lang w:eastAsia="ar-SA"/>
        </w:rPr>
        <w:t>Bid</w:t>
      </w:r>
      <w:r w:rsidRPr="00B94143">
        <w:rPr>
          <w:lang w:eastAsia="ar-SA"/>
        </w:rPr>
        <w:t xml:space="preserve"> will be partially fulfilled with the remaining available supply.</w:t>
      </w:r>
    </w:p>
    <w:p w14:paraId="61149FB7" w14:textId="1385E530" w:rsidR="001C03D0" w:rsidRPr="00B94143" w:rsidRDefault="001C03D0" w:rsidP="006B4991">
      <w:pPr>
        <w:pStyle w:val="BodyText"/>
        <w:spacing w:after="120"/>
        <w:rPr>
          <w:rFonts w:cs="Arial"/>
        </w:rPr>
      </w:pPr>
      <w:r w:rsidRPr="00B94143">
        <w:rPr>
          <w:rFonts w:cs="Arial"/>
        </w:rPr>
        <w:t xml:space="preserve">Other features of </w:t>
      </w:r>
      <w:r w:rsidR="007412C6">
        <w:rPr>
          <w:rFonts w:cs="Arial"/>
        </w:rPr>
        <w:t>Auction 53</w:t>
      </w:r>
      <w:r w:rsidR="00264AB1" w:rsidRPr="00B94143">
        <w:rPr>
          <w:rFonts w:cs="Arial"/>
        </w:rPr>
        <w:t xml:space="preserve"> </w:t>
      </w:r>
      <w:r w:rsidRPr="00B94143">
        <w:rPr>
          <w:rFonts w:cs="Arial"/>
        </w:rPr>
        <w:t xml:space="preserve">are as follows:  </w:t>
      </w:r>
    </w:p>
    <w:p w14:paraId="6F4029B0" w14:textId="1018D437"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All </w:t>
      </w:r>
      <w:r w:rsidR="00A84A4E">
        <w:rPr>
          <w:rFonts w:cs="Arial"/>
          <w:lang w:eastAsia="ar-SA"/>
        </w:rPr>
        <w:t>Bid</w:t>
      </w:r>
      <w:r w:rsidRPr="00B94143">
        <w:rPr>
          <w:rFonts w:cs="Arial"/>
          <w:lang w:eastAsia="ar-SA"/>
        </w:rPr>
        <w:t xml:space="preserve">s that exist in the </w:t>
      </w:r>
      <w:r w:rsidR="004B1083" w:rsidRPr="00D10673">
        <w:rPr>
          <w:rFonts w:cs="Arial"/>
          <w:lang w:eastAsia="ar-SA"/>
        </w:rPr>
        <w:t>Auction Platform</w:t>
      </w:r>
      <w:r w:rsidRPr="00D10673">
        <w:rPr>
          <w:rFonts w:cs="Arial"/>
          <w:lang w:eastAsia="ar-SA"/>
        </w:rPr>
        <w:t xml:space="preserve"> via bidder submission at the close of the auction will be considered binding offers</w:t>
      </w:r>
      <w:r w:rsidRPr="00B94143">
        <w:rPr>
          <w:rFonts w:cs="Arial"/>
          <w:lang w:eastAsia="ar-SA"/>
        </w:rPr>
        <w:t xml:space="preserve"> and eligible for award. Contingent </w:t>
      </w:r>
      <w:r w:rsidR="00A84A4E">
        <w:rPr>
          <w:rFonts w:cs="Arial"/>
          <w:lang w:eastAsia="ar-SA"/>
        </w:rPr>
        <w:t>Bid</w:t>
      </w:r>
      <w:r w:rsidRPr="00B94143">
        <w:rPr>
          <w:rFonts w:cs="Arial"/>
          <w:lang w:eastAsia="ar-SA"/>
        </w:rPr>
        <w:t>s are not permitted.</w:t>
      </w:r>
    </w:p>
    <w:p w14:paraId="0B8C2898" w14:textId="77777777" w:rsidR="001C03D0" w:rsidRPr="00B94143" w:rsidRDefault="001C03D0" w:rsidP="004E6EE3">
      <w:pPr>
        <w:pStyle w:val="TextBullet"/>
        <w:tabs>
          <w:tab w:val="clear" w:pos="2160"/>
          <w:tab w:val="num" w:pos="720"/>
        </w:tabs>
        <w:ind w:left="720"/>
        <w:rPr>
          <w:rFonts w:cs="Arial"/>
        </w:rPr>
      </w:pPr>
      <w:r w:rsidRPr="00B94143">
        <w:rPr>
          <w:rFonts w:cs="Arial"/>
        </w:rPr>
        <w:t>Each bid price must be submitted in dollars and whole cents.</w:t>
      </w:r>
    </w:p>
    <w:p w14:paraId="1AFE192D" w14:textId="77777777"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Each bid quantity must be submitted as a multiple of 1,000.</w:t>
      </w:r>
    </w:p>
    <w:p w14:paraId="2118918A" w14:textId="31659C78" w:rsidR="001C03D0" w:rsidRPr="00B94143" w:rsidRDefault="001C03D0" w:rsidP="004E6EE3">
      <w:pPr>
        <w:pStyle w:val="TextBullet"/>
        <w:tabs>
          <w:tab w:val="clear" w:pos="2160"/>
          <w:tab w:val="num" w:pos="720"/>
        </w:tabs>
        <w:ind w:left="720"/>
        <w:rPr>
          <w:rFonts w:cs="Arial"/>
        </w:rPr>
      </w:pPr>
      <w:r w:rsidRPr="00B94143">
        <w:rPr>
          <w:rFonts w:cs="Arial"/>
        </w:rPr>
        <w:lastRenderedPageBreak/>
        <w:t xml:space="preserve">Bidders can submit an unlimited number of </w:t>
      </w:r>
      <w:r w:rsidR="00A84A4E">
        <w:rPr>
          <w:rFonts w:cs="Arial"/>
        </w:rPr>
        <w:t>Bid</w:t>
      </w:r>
      <w:r w:rsidRPr="00B94143">
        <w:rPr>
          <w:rFonts w:cs="Arial"/>
        </w:rPr>
        <w:t xml:space="preserve">s; however, only one </w:t>
      </w:r>
      <w:r w:rsidR="00A84A4E">
        <w:rPr>
          <w:rFonts w:cs="Arial"/>
        </w:rPr>
        <w:t>Bid</w:t>
      </w:r>
      <w:r w:rsidRPr="00B94143">
        <w:rPr>
          <w:rFonts w:cs="Arial"/>
        </w:rPr>
        <w:t xml:space="preserve"> may be submitted for any given price.</w:t>
      </w:r>
    </w:p>
    <w:p w14:paraId="46942BD5" w14:textId="223083D5" w:rsidR="00906B4E" w:rsidRPr="00B94143" w:rsidRDefault="001C03D0" w:rsidP="006E57E4">
      <w:pPr>
        <w:pStyle w:val="TextBullet"/>
        <w:tabs>
          <w:tab w:val="clear" w:pos="2160"/>
          <w:tab w:val="num" w:pos="720"/>
        </w:tabs>
        <w:spacing w:after="240"/>
        <w:ind w:left="720"/>
        <w:rPr>
          <w:rFonts w:cs="Arial"/>
          <w:lang w:eastAsia="ar-SA"/>
        </w:rPr>
      </w:pPr>
      <w:r w:rsidRPr="00B94143">
        <w:rPr>
          <w:rFonts w:cs="Arial"/>
          <w:lang w:eastAsia="ar-SA"/>
        </w:rPr>
        <w:t xml:space="preserve">Bidders can cancel or change their </w:t>
      </w:r>
      <w:r w:rsidR="00A84A4E">
        <w:rPr>
          <w:rFonts w:cs="Arial"/>
          <w:lang w:eastAsia="ar-SA"/>
        </w:rPr>
        <w:t>Bid</w:t>
      </w:r>
      <w:r w:rsidRPr="00B94143">
        <w:rPr>
          <w:rFonts w:cs="Arial"/>
          <w:lang w:eastAsia="ar-SA"/>
        </w:rPr>
        <w:t>s at their discretion until the bidding window closes.</w:t>
      </w:r>
    </w:p>
    <w:p w14:paraId="3D6255E8" w14:textId="49E63E97" w:rsidR="001C03D0" w:rsidRPr="00B94143" w:rsidRDefault="001C03D0">
      <w:pPr>
        <w:pStyle w:val="BodyText"/>
        <w:rPr>
          <w:rFonts w:cs="Arial"/>
        </w:rPr>
      </w:pPr>
      <w:r w:rsidRPr="00B94143">
        <w:t xml:space="preserve">The acceptance of a </w:t>
      </w:r>
      <w:r w:rsidR="00A84A4E">
        <w:t>Bid</w:t>
      </w:r>
      <w:r w:rsidRPr="00B94143">
        <w:t xml:space="preserve"> by the </w:t>
      </w:r>
      <w:r w:rsidRPr="00D10673">
        <w:t xml:space="preserve">Participating States </w:t>
      </w:r>
      <w:r w:rsidR="00B56EA4">
        <w:rPr>
          <w:lang w:val="en-US"/>
        </w:rPr>
        <w:t xml:space="preserve">through their agent </w:t>
      </w:r>
      <w:r w:rsidRPr="00D10673">
        <w:t>cons</w:t>
      </w:r>
      <w:r w:rsidRPr="00B94143">
        <w:t>titutes a binding contract for the purchase of the awarded CO</w:t>
      </w:r>
      <w:r w:rsidRPr="00B94143">
        <w:rPr>
          <w:szCs w:val="22"/>
          <w:vertAlign w:val="subscript"/>
        </w:rPr>
        <w:t>2</w:t>
      </w:r>
      <w:r w:rsidRPr="00B94143">
        <w:t xml:space="preserve"> </w:t>
      </w:r>
      <w:r w:rsidR="005F4B0D">
        <w:t>Allowance</w:t>
      </w:r>
      <w:r w:rsidRPr="00B94143">
        <w:t xml:space="preserve">s, subject to applicable state and federal law. </w:t>
      </w:r>
      <w:r w:rsidR="00A2659E" w:rsidRPr="00B94143">
        <w:t xml:space="preserve">As detailed in </w:t>
      </w:r>
      <w:r w:rsidR="00610682" w:rsidRPr="00B94143">
        <w:rPr>
          <w:lang w:val="en-US"/>
        </w:rPr>
        <w:t>Section</w:t>
      </w:r>
      <w:r w:rsidR="00610682" w:rsidRPr="00B94143">
        <w:t xml:space="preserve"> </w:t>
      </w:r>
      <w:r w:rsidR="00E06177">
        <w:fldChar w:fldCharType="begin"/>
      </w:r>
      <w:r w:rsidR="00E06177">
        <w:instrText xml:space="preserve"> REF _Ref532810378 \r \h </w:instrText>
      </w:r>
      <w:r w:rsidR="00E06177">
        <w:fldChar w:fldCharType="separate"/>
      </w:r>
      <w:r w:rsidR="005B11F7">
        <w:t>7.1</w:t>
      </w:r>
      <w:r w:rsidR="00E06177">
        <w:fldChar w:fldCharType="end"/>
      </w:r>
      <w:r w:rsidR="00A2659E" w:rsidRPr="00B94143">
        <w:t>, t</w:t>
      </w:r>
      <w:r w:rsidR="002B5434" w:rsidRPr="00B94143">
        <w:rPr>
          <w:rFonts w:cs="Arial"/>
        </w:rPr>
        <w:t xml:space="preserve">he </w:t>
      </w:r>
      <w:r w:rsidR="00B86885">
        <w:rPr>
          <w:rFonts w:cs="Arial"/>
          <w:lang w:val="en-US"/>
        </w:rPr>
        <w:t>Final Clearing Price</w:t>
      </w:r>
      <w:r w:rsidR="00DF3EAD" w:rsidRPr="00B94143">
        <w:rPr>
          <w:rFonts w:cs="Arial"/>
        </w:rPr>
        <w:t xml:space="preserve"> for </w:t>
      </w:r>
      <w:r w:rsidR="003E0C26">
        <w:rPr>
          <w:rFonts w:cs="Arial"/>
          <w:lang w:val="en-US"/>
        </w:rPr>
        <w:t>the Auction</w:t>
      </w:r>
      <w:r w:rsidR="002B7C13" w:rsidRPr="00B94143">
        <w:rPr>
          <w:rFonts w:cs="Arial"/>
        </w:rPr>
        <w:t xml:space="preserve"> </w:t>
      </w:r>
      <w:r w:rsidR="002B5434" w:rsidRPr="00B94143">
        <w:rPr>
          <w:rFonts w:cs="Arial"/>
        </w:rPr>
        <w:t xml:space="preserve">will be posted at </w:t>
      </w:r>
      <w:hyperlink r:id="rId31" w:history="1">
        <w:r w:rsidR="00416857">
          <w:rPr>
            <w:rStyle w:val="Hyperlink"/>
          </w:rPr>
          <w:t>https://www.rggi.org</w:t>
        </w:r>
      </w:hyperlink>
      <w:r w:rsidR="00F927B6" w:rsidRPr="00B94143">
        <w:rPr>
          <w:rFonts w:cs="Arial"/>
        </w:rPr>
        <w:t xml:space="preserve"> </w:t>
      </w:r>
      <w:r w:rsidR="00CD7298">
        <w:rPr>
          <w:rFonts w:cs="Arial"/>
          <w:lang w:val="en-US"/>
        </w:rPr>
        <w:t xml:space="preserve">in accordance with the </w:t>
      </w:r>
      <w:r w:rsidR="001569DE" w:rsidRPr="00D10673">
        <w:rPr>
          <w:rFonts w:cs="Arial"/>
          <w:lang w:val="en-US"/>
        </w:rPr>
        <w:t>Auction Schedule</w:t>
      </w:r>
      <w:r w:rsidR="002B5434" w:rsidRPr="00D10673">
        <w:rPr>
          <w:rFonts w:cs="Arial"/>
        </w:rPr>
        <w:t xml:space="preserve">. Immediately following posting of the </w:t>
      </w:r>
      <w:r w:rsidR="00B86885">
        <w:rPr>
          <w:rFonts w:cs="Arial"/>
          <w:lang w:val="en-US"/>
        </w:rPr>
        <w:t>Final Clearing Price</w:t>
      </w:r>
      <w:r w:rsidR="002B5434" w:rsidRPr="00D10673">
        <w:rPr>
          <w:rFonts w:cs="Arial"/>
        </w:rPr>
        <w:t xml:space="preserve">, bidders can log on to the </w:t>
      </w:r>
      <w:r w:rsidR="004B1083" w:rsidRPr="00D10673">
        <w:rPr>
          <w:rFonts w:cs="Arial"/>
        </w:rPr>
        <w:t>Auction Platform</w:t>
      </w:r>
      <w:r w:rsidR="002B5434" w:rsidRPr="00D10673">
        <w:rPr>
          <w:rFonts w:cs="Arial"/>
        </w:rPr>
        <w:t xml:space="preserve"> </w:t>
      </w:r>
      <w:r w:rsidR="002B5434" w:rsidRPr="00B94143">
        <w:rPr>
          <w:rFonts w:cs="Arial"/>
        </w:rPr>
        <w:t>(</w:t>
      </w:r>
      <w:hyperlink r:id="rId32" w:history="1">
        <w:r w:rsidR="0066323A" w:rsidRPr="00416857">
          <w:rPr>
            <w:rStyle w:val="Hyperlink"/>
          </w:rPr>
          <w:t>https://rggi.exchange.apps.enelx.com</w:t>
        </w:r>
      </w:hyperlink>
      <w:r w:rsidR="002B5434" w:rsidRPr="00B94143">
        <w:rPr>
          <w:rFonts w:cs="Arial"/>
        </w:rPr>
        <w:t xml:space="preserve">) to view the </w:t>
      </w:r>
      <w:r w:rsidR="002B5434" w:rsidRPr="00B94143">
        <w:t>number of CO</w:t>
      </w:r>
      <w:r w:rsidR="002B5434" w:rsidRPr="00B94143">
        <w:rPr>
          <w:szCs w:val="22"/>
          <w:vertAlign w:val="subscript"/>
        </w:rPr>
        <w:t>2</w:t>
      </w:r>
      <w:r w:rsidR="002B5434" w:rsidRPr="00B94143">
        <w:t xml:space="preserve"> </w:t>
      </w:r>
      <w:r w:rsidR="005F4B0D">
        <w:t>Allowance</w:t>
      </w:r>
      <w:r w:rsidR="002B5434" w:rsidRPr="00B94143">
        <w:t xml:space="preserve">s </w:t>
      </w:r>
      <w:r w:rsidR="00CD7298">
        <w:rPr>
          <w:lang w:val="en-US"/>
        </w:rPr>
        <w:t>they have</w:t>
      </w:r>
      <w:r w:rsidR="002B5434" w:rsidRPr="00B94143">
        <w:t xml:space="preserve"> been awarded, if any</w:t>
      </w:r>
      <w:r w:rsidR="00735EEC" w:rsidRPr="00B94143">
        <w:rPr>
          <w:rFonts w:cs="Arial"/>
        </w:rPr>
        <w:t xml:space="preserve">. </w:t>
      </w:r>
      <w:r w:rsidRPr="00B94143">
        <w:t>The total cost of the awarded CO</w:t>
      </w:r>
      <w:r w:rsidRPr="00B94143">
        <w:rPr>
          <w:szCs w:val="22"/>
          <w:vertAlign w:val="subscript"/>
        </w:rPr>
        <w:t>2</w:t>
      </w:r>
      <w:r w:rsidRPr="00B94143">
        <w:t xml:space="preserve"> </w:t>
      </w:r>
      <w:r w:rsidR="005F4B0D">
        <w:t>Allowance</w:t>
      </w:r>
      <w:r w:rsidRPr="00B94143">
        <w:t xml:space="preserve">s represents the amount </w:t>
      </w:r>
      <w:r w:rsidR="00B56EA4">
        <w:rPr>
          <w:lang w:val="en-US"/>
        </w:rPr>
        <w:t>that will</w:t>
      </w:r>
      <w:r w:rsidR="00B56EA4" w:rsidRPr="00B94143">
        <w:t xml:space="preserve"> </w:t>
      </w:r>
      <w:r w:rsidRPr="00B94143">
        <w:t>be paid or drawn from the bidder’s financial security.</w:t>
      </w:r>
    </w:p>
    <w:p w14:paraId="435193BA" w14:textId="4C59378E" w:rsidR="001C03D0" w:rsidRDefault="00E06177" w:rsidP="00BE6757">
      <w:pPr>
        <w:pStyle w:val="BodyText"/>
        <w:spacing w:after="120"/>
        <w:rPr>
          <w:rFonts w:cs="Arial"/>
        </w:rPr>
      </w:pPr>
      <w:r>
        <w:rPr>
          <w:rFonts w:cs="Arial"/>
        </w:rPr>
        <w:fldChar w:fldCharType="begin"/>
      </w:r>
      <w:r>
        <w:rPr>
          <w:rFonts w:cs="Arial"/>
        </w:rPr>
        <w:instrText xml:space="preserve"> REF _Ref532810815 \h </w:instrText>
      </w:r>
      <w:r>
        <w:rPr>
          <w:rFonts w:cs="Arial"/>
        </w:rPr>
      </w:r>
      <w:r>
        <w:rPr>
          <w:rFonts w:cs="Arial"/>
        </w:rPr>
        <w:fldChar w:fldCharType="separate"/>
      </w:r>
      <w:r w:rsidR="002E11F7" w:rsidRPr="00B94143">
        <w:t xml:space="preserve">Table </w:t>
      </w:r>
      <w:r w:rsidR="002E11F7">
        <w:rPr>
          <w:noProof/>
        </w:rPr>
        <w:t>5</w:t>
      </w:r>
      <w:r>
        <w:rPr>
          <w:rFonts w:cs="Arial"/>
        </w:rPr>
        <w:fldChar w:fldCharType="end"/>
      </w:r>
      <w:r w:rsidR="00AD25BE" w:rsidRPr="00B94143">
        <w:rPr>
          <w:rFonts w:cs="Arial"/>
          <w:lang w:val="en-US"/>
        </w:rPr>
        <w:t xml:space="preserve"> </w:t>
      </w:r>
      <w:r w:rsidR="001C03D0" w:rsidRPr="00B94143">
        <w:rPr>
          <w:rFonts w:cs="Arial"/>
        </w:rPr>
        <w:t xml:space="preserve">illustrates the </w:t>
      </w:r>
      <w:r w:rsidR="00A84A4E">
        <w:rPr>
          <w:rFonts w:cs="Arial"/>
        </w:rPr>
        <w:t>Bid</w:t>
      </w:r>
      <w:r w:rsidR="001C03D0" w:rsidRPr="00B94143">
        <w:rPr>
          <w:rFonts w:cs="Arial"/>
        </w:rPr>
        <w:t>s from a uniform-price, sealed-bid auction format</w:t>
      </w:r>
      <w:bookmarkStart w:id="95" w:name="_Ref376945313"/>
      <w:r w:rsidR="001C03D0" w:rsidRPr="00B94143">
        <w:rPr>
          <w:rStyle w:val="FootnoteCharacters"/>
          <w:rFonts w:cs="Arial"/>
        </w:rPr>
        <w:footnoteReference w:id="15"/>
      </w:r>
      <w:bookmarkEnd w:id="95"/>
      <w:r w:rsidR="001C03D0" w:rsidRPr="00B94143">
        <w:rPr>
          <w:rFonts w:cs="Arial"/>
        </w:rPr>
        <w:t xml:space="preserve"> for </w:t>
      </w:r>
      <w:r w:rsidR="00167A94" w:rsidRPr="00B94143">
        <w:rPr>
          <w:rFonts w:cs="Arial"/>
        </w:rPr>
        <w:t>10</w:t>
      </w:r>
      <w:r w:rsidR="00D775A5">
        <w:rPr>
          <w:rFonts w:cs="Arial"/>
          <w:lang w:val="en-US"/>
        </w:rPr>
        <w:t>0</w:t>
      </w:r>
      <w:r w:rsidR="001C03D0" w:rsidRPr="00B94143">
        <w:rPr>
          <w:rFonts w:cs="Arial"/>
        </w:rPr>
        <w:t>,000 CO</w:t>
      </w:r>
      <w:r w:rsidR="001C03D0" w:rsidRPr="00B94143">
        <w:rPr>
          <w:rFonts w:cs="Arial"/>
          <w:vertAlign w:val="subscript"/>
        </w:rPr>
        <w:t>2</w:t>
      </w:r>
      <w:r w:rsidR="00457D8A">
        <w:rPr>
          <w:rFonts w:cs="Arial"/>
        </w:rPr>
        <w:t xml:space="preserve"> </w:t>
      </w:r>
      <w:r w:rsidR="005F4B0D">
        <w:rPr>
          <w:rFonts w:cs="Arial"/>
        </w:rPr>
        <w:t>Allowance</w:t>
      </w:r>
      <w:r w:rsidR="00457D8A">
        <w:rPr>
          <w:rFonts w:cs="Arial"/>
        </w:rPr>
        <w:t xml:space="preserve">s. </w:t>
      </w:r>
      <w:r w:rsidR="001C03D0" w:rsidRPr="00B94143">
        <w:rPr>
          <w:rFonts w:cs="Arial"/>
        </w:rPr>
        <w:t xml:space="preserve">All </w:t>
      </w:r>
      <w:r w:rsidR="00A84A4E">
        <w:rPr>
          <w:rFonts w:cs="Arial"/>
        </w:rPr>
        <w:t>Bid</w:t>
      </w:r>
      <w:r w:rsidR="001C03D0" w:rsidRPr="00B94143">
        <w:rPr>
          <w:rFonts w:cs="Arial"/>
        </w:rPr>
        <w:t xml:space="preserve">s are ranked by bid price from high to low and </w:t>
      </w:r>
      <w:r w:rsidR="00B86885">
        <w:rPr>
          <w:rFonts w:cs="Arial"/>
        </w:rPr>
        <w:t>Cumulative Demand</w:t>
      </w:r>
      <w:r w:rsidR="001C03D0" w:rsidRPr="00B94143">
        <w:rPr>
          <w:rFonts w:cs="Arial"/>
        </w:rPr>
        <w:t xml:space="preserve"> is noted at each </w:t>
      </w:r>
      <w:r w:rsidR="00A84A4E">
        <w:rPr>
          <w:rFonts w:cs="Arial"/>
        </w:rPr>
        <w:t>Bid</w:t>
      </w:r>
      <w:r w:rsidR="001C03D0" w:rsidRPr="00B94143">
        <w:rPr>
          <w:rFonts w:cs="Arial"/>
        </w:rPr>
        <w:t xml:space="preserve">. </w:t>
      </w:r>
    </w:p>
    <w:p w14:paraId="3F0472C2" w14:textId="757A3EDD" w:rsidR="005138D1" w:rsidRPr="005138D1" w:rsidRDefault="005138D1" w:rsidP="005138D1">
      <w:pPr>
        <w:pStyle w:val="BodyText"/>
        <w:spacing w:after="120"/>
        <w:jc w:val="center"/>
        <w:rPr>
          <w:rFonts w:cs="Arial"/>
          <w:b/>
          <w:bCs/>
          <w:i/>
          <w:iCs/>
          <w:sz w:val="18"/>
          <w:szCs w:val="20"/>
        </w:rPr>
      </w:pPr>
      <w:bookmarkStart w:id="96" w:name="_Ref358899554"/>
      <w:bookmarkStart w:id="97" w:name="_Ref532810815"/>
      <w:bookmarkStart w:id="98" w:name="_Toc66433848"/>
      <w:r w:rsidRPr="005138D1">
        <w:rPr>
          <w:b/>
          <w:bCs/>
          <w:i/>
          <w:iCs/>
          <w:sz w:val="18"/>
          <w:szCs w:val="20"/>
        </w:rPr>
        <w:t xml:space="preserve">Table </w:t>
      </w:r>
      <w:r w:rsidRPr="005138D1">
        <w:rPr>
          <w:b/>
          <w:bCs/>
          <w:i/>
          <w:iCs/>
          <w:noProof/>
          <w:sz w:val="18"/>
          <w:szCs w:val="20"/>
        </w:rPr>
        <w:fldChar w:fldCharType="begin"/>
      </w:r>
      <w:r w:rsidRPr="005138D1">
        <w:rPr>
          <w:b/>
          <w:bCs/>
          <w:i/>
          <w:iCs/>
          <w:noProof/>
          <w:sz w:val="18"/>
          <w:szCs w:val="20"/>
        </w:rPr>
        <w:instrText xml:space="preserve"> SEQ Table \* ARABIC </w:instrText>
      </w:r>
      <w:r w:rsidRPr="005138D1">
        <w:rPr>
          <w:b/>
          <w:bCs/>
          <w:i/>
          <w:iCs/>
          <w:noProof/>
          <w:sz w:val="18"/>
          <w:szCs w:val="20"/>
        </w:rPr>
        <w:fldChar w:fldCharType="separate"/>
      </w:r>
      <w:r w:rsidRPr="005138D1">
        <w:rPr>
          <w:b/>
          <w:bCs/>
          <w:i/>
          <w:iCs/>
          <w:noProof/>
          <w:sz w:val="18"/>
          <w:szCs w:val="20"/>
        </w:rPr>
        <w:t>5</w:t>
      </w:r>
      <w:r w:rsidRPr="005138D1">
        <w:rPr>
          <w:b/>
          <w:bCs/>
          <w:i/>
          <w:iCs/>
          <w:noProof/>
          <w:sz w:val="18"/>
          <w:szCs w:val="20"/>
        </w:rPr>
        <w:fldChar w:fldCharType="end"/>
      </w:r>
      <w:bookmarkEnd w:id="96"/>
      <w:bookmarkEnd w:id="97"/>
      <w:r w:rsidRPr="005138D1">
        <w:rPr>
          <w:b/>
          <w:bCs/>
          <w:i/>
          <w:iCs/>
          <w:sz w:val="18"/>
          <w:szCs w:val="20"/>
        </w:rPr>
        <w:t>: Uniform-price, Sealed-bid Auction Format Example</w:t>
      </w:r>
      <w:bookmarkEnd w:id="98"/>
    </w:p>
    <w:tbl>
      <w:tblPr>
        <w:tblW w:w="0" w:type="auto"/>
        <w:jc w:val="center"/>
        <w:tblLayout w:type="fixed"/>
        <w:tblCellMar>
          <w:left w:w="58" w:type="dxa"/>
          <w:right w:w="58" w:type="dxa"/>
        </w:tblCellMar>
        <w:tblLook w:val="0000" w:firstRow="0" w:lastRow="0" w:firstColumn="0" w:lastColumn="0" w:noHBand="0" w:noVBand="0"/>
      </w:tblPr>
      <w:tblGrid>
        <w:gridCol w:w="1495"/>
        <w:gridCol w:w="1673"/>
        <w:gridCol w:w="1440"/>
        <w:gridCol w:w="1450"/>
      </w:tblGrid>
      <w:tr w:rsidR="00F44284" w:rsidRPr="00B94143" w14:paraId="4BD998B6" w14:textId="77777777" w:rsidTr="003108F2">
        <w:trPr>
          <w:tblHeader/>
          <w:jc w:val="center"/>
        </w:trPr>
        <w:tc>
          <w:tcPr>
            <w:tcW w:w="1495" w:type="dxa"/>
            <w:tcBorders>
              <w:top w:val="single" w:sz="4" w:space="0" w:color="000000"/>
              <w:left w:val="single" w:sz="4" w:space="0" w:color="000000"/>
              <w:bottom w:val="single" w:sz="4" w:space="0" w:color="000000"/>
            </w:tcBorders>
            <w:shd w:val="clear" w:color="auto" w:fill="003366"/>
            <w:vAlign w:val="center"/>
          </w:tcPr>
          <w:p w14:paraId="2B9D19F8"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44FA0467"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4687BDEE" w14:textId="77777777" w:rsidR="001C03D0" w:rsidRPr="00B94143" w:rsidRDefault="001C03D0">
            <w:pPr>
              <w:keepNext/>
              <w:snapToGrid w:val="0"/>
              <w:jc w:val="center"/>
              <w:rPr>
                <w:rFonts w:cs="Arial"/>
                <w:b/>
                <w:sz w:val="20"/>
                <w:szCs w:val="20"/>
                <w:lang w:eastAsia="ar-SA"/>
              </w:rPr>
            </w:pPr>
            <w:r w:rsidRPr="00B94143">
              <w:rPr>
                <w:rFonts w:cs="Arial"/>
                <w:b/>
                <w:sz w:val="20"/>
                <w:szCs w:val="20"/>
                <w:lang w:eastAsia="ar-SA"/>
              </w:rPr>
              <w:t>Bid Quantity</w:t>
            </w:r>
          </w:p>
        </w:tc>
        <w:tc>
          <w:tcPr>
            <w:tcW w:w="1450"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608E3D7C" w14:textId="15B50EDE" w:rsidR="001C03D0" w:rsidRPr="00B94143" w:rsidRDefault="00B86885">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r>
      <w:tr w:rsidR="00D775A5" w:rsidRPr="00B94143" w14:paraId="5D072620" w14:textId="77777777" w:rsidTr="003108F2">
        <w:trPr>
          <w:jc w:val="center"/>
        </w:trPr>
        <w:tc>
          <w:tcPr>
            <w:tcW w:w="1495" w:type="dxa"/>
            <w:tcBorders>
              <w:left w:val="single" w:sz="4" w:space="0" w:color="000000"/>
              <w:bottom w:val="single" w:sz="4" w:space="0" w:color="000000"/>
            </w:tcBorders>
            <w:vAlign w:val="center"/>
          </w:tcPr>
          <w:p w14:paraId="75C44FB6"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0732F1E8" w14:textId="2002BD9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$8.00 </w:t>
            </w:r>
          </w:p>
        </w:tc>
        <w:tc>
          <w:tcPr>
            <w:tcW w:w="1440" w:type="dxa"/>
            <w:tcBorders>
              <w:left w:val="single" w:sz="4" w:space="0" w:color="000000"/>
              <w:bottom w:val="single" w:sz="4" w:space="0" w:color="000000"/>
            </w:tcBorders>
            <w:vAlign w:val="center"/>
          </w:tcPr>
          <w:p w14:paraId="4876FD44" w14:textId="0837F4D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c>
          <w:tcPr>
            <w:tcW w:w="1450" w:type="dxa"/>
            <w:tcBorders>
              <w:left w:val="single" w:sz="4" w:space="0" w:color="000000"/>
              <w:bottom w:val="single" w:sz="4" w:space="0" w:color="000000"/>
              <w:right w:val="single" w:sz="4" w:space="0" w:color="000000"/>
            </w:tcBorders>
            <w:vAlign w:val="center"/>
          </w:tcPr>
          <w:p w14:paraId="17DEE515" w14:textId="7CB6C929"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r>
      <w:tr w:rsidR="00D775A5" w:rsidRPr="00B94143" w14:paraId="15524CE7" w14:textId="77777777" w:rsidTr="003108F2">
        <w:trPr>
          <w:jc w:val="center"/>
        </w:trPr>
        <w:tc>
          <w:tcPr>
            <w:tcW w:w="1495" w:type="dxa"/>
            <w:tcBorders>
              <w:left w:val="single" w:sz="4" w:space="0" w:color="000000"/>
              <w:bottom w:val="single" w:sz="4" w:space="0" w:color="000000"/>
            </w:tcBorders>
            <w:vAlign w:val="center"/>
          </w:tcPr>
          <w:p w14:paraId="764E8F1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3ED51E2E" w14:textId="1DB3AF8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$7.95 </w:t>
            </w:r>
          </w:p>
        </w:tc>
        <w:tc>
          <w:tcPr>
            <w:tcW w:w="1440" w:type="dxa"/>
            <w:tcBorders>
              <w:left w:val="single" w:sz="4" w:space="0" w:color="000000"/>
              <w:bottom w:val="single" w:sz="4" w:space="0" w:color="000000"/>
            </w:tcBorders>
            <w:vAlign w:val="center"/>
          </w:tcPr>
          <w:p w14:paraId="10F3B20A" w14:textId="60B06B2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18,000 </w:t>
            </w:r>
          </w:p>
        </w:tc>
        <w:tc>
          <w:tcPr>
            <w:tcW w:w="1450" w:type="dxa"/>
            <w:tcBorders>
              <w:left w:val="single" w:sz="4" w:space="0" w:color="000000"/>
              <w:bottom w:val="single" w:sz="4" w:space="0" w:color="000000"/>
              <w:right w:val="single" w:sz="4" w:space="0" w:color="000000"/>
            </w:tcBorders>
            <w:vAlign w:val="center"/>
          </w:tcPr>
          <w:p w14:paraId="7001EF9D" w14:textId="3D77D2D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39,000 </w:t>
            </w:r>
          </w:p>
        </w:tc>
      </w:tr>
      <w:tr w:rsidR="00D775A5" w:rsidRPr="00B94143" w14:paraId="16DA9DA7" w14:textId="77777777" w:rsidTr="003108F2">
        <w:trPr>
          <w:jc w:val="center"/>
        </w:trPr>
        <w:tc>
          <w:tcPr>
            <w:tcW w:w="1495" w:type="dxa"/>
            <w:tcBorders>
              <w:left w:val="single" w:sz="4" w:space="0" w:color="000000"/>
              <w:bottom w:val="single" w:sz="4" w:space="0" w:color="000000"/>
            </w:tcBorders>
            <w:vAlign w:val="center"/>
          </w:tcPr>
          <w:p w14:paraId="115CFEEE"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37ACAF1A" w14:textId="668C1B6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$7.80 </w:t>
            </w:r>
          </w:p>
        </w:tc>
        <w:tc>
          <w:tcPr>
            <w:tcW w:w="1440" w:type="dxa"/>
            <w:tcBorders>
              <w:left w:val="single" w:sz="4" w:space="0" w:color="000000"/>
              <w:bottom w:val="single" w:sz="4" w:space="0" w:color="000000"/>
            </w:tcBorders>
            <w:vAlign w:val="center"/>
          </w:tcPr>
          <w:p w14:paraId="76C64C96" w14:textId="43D802F9"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23,000 </w:t>
            </w:r>
          </w:p>
        </w:tc>
        <w:tc>
          <w:tcPr>
            <w:tcW w:w="1450" w:type="dxa"/>
            <w:tcBorders>
              <w:left w:val="single" w:sz="4" w:space="0" w:color="000000"/>
              <w:bottom w:val="single" w:sz="4" w:space="0" w:color="000000"/>
              <w:right w:val="single" w:sz="4" w:space="0" w:color="000000"/>
            </w:tcBorders>
            <w:vAlign w:val="center"/>
          </w:tcPr>
          <w:p w14:paraId="30751605" w14:textId="27FAA7C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62,000 </w:t>
            </w:r>
          </w:p>
        </w:tc>
      </w:tr>
      <w:tr w:rsidR="00D775A5" w:rsidRPr="00B94143" w14:paraId="693EA420" w14:textId="77777777" w:rsidTr="003108F2">
        <w:trPr>
          <w:jc w:val="center"/>
        </w:trPr>
        <w:tc>
          <w:tcPr>
            <w:tcW w:w="1495" w:type="dxa"/>
            <w:tcBorders>
              <w:left w:val="single" w:sz="4" w:space="0" w:color="000000"/>
              <w:bottom w:val="single" w:sz="4" w:space="0" w:color="000000"/>
            </w:tcBorders>
            <w:vAlign w:val="center"/>
          </w:tcPr>
          <w:p w14:paraId="5BDECF5B"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673" w:type="dxa"/>
            <w:tcBorders>
              <w:left w:val="single" w:sz="4" w:space="0" w:color="000000"/>
              <w:bottom w:val="single" w:sz="4" w:space="0" w:color="000000"/>
            </w:tcBorders>
            <w:vAlign w:val="center"/>
          </w:tcPr>
          <w:p w14:paraId="0DC5BF09" w14:textId="7DA5213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$7.70 </w:t>
            </w:r>
          </w:p>
        </w:tc>
        <w:tc>
          <w:tcPr>
            <w:tcW w:w="1440" w:type="dxa"/>
            <w:tcBorders>
              <w:left w:val="single" w:sz="4" w:space="0" w:color="000000"/>
              <w:bottom w:val="single" w:sz="4" w:space="0" w:color="000000"/>
            </w:tcBorders>
            <w:vAlign w:val="center"/>
          </w:tcPr>
          <w:p w14:paraId="763E821A" w14:textId="5AF77185"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c>
          <w:tcPr>
            <w:tcW w:w="1450" w:type="dxa"/>
            <w:tcBorders>
              <w:left w:val="single" w:sz="4" w:space="0" w:color="000000"/>
              <w:bottom w:val="single" w:sz="4" w:space="0" w:color="000000"/>
              <w:right w:val="single" w:sz="4" w:space="0" w:color="000000"/>
            </w:tcBorders>
            <w:vAlign w:val="center"/>
          </w:tcPr>
          <w:p w14:paraId="5712045F" w14:textId="3C775BA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83,000 </w:t>
            </w:r>
          </w:p>
        </w:tc>
      </w:tr>
      <w:tr w:rsidR="00D775A5" w:rsidRPr="00B94143" w14:paraId="66720A37" w14:textId="77777777" w:rsidTr="003108F2">
        <w:trPr>
          <w:jc w:val="center"/>
        </w:trPr>
        <w:tc>
          <w:tcPr>
            <w:tcW w:w="1495" w:type="dxa"/>
            <w:tcBorders>
              <w:left w:val="single" w:sz="4" w:space="0" w:color="000000"/>
              <w:bottom w:val="single" w:sz="4" w:space="0" w:color="000000"/>
            </w:tcBorders>
            <w:vAlign w:val="center"/>
          </w:tcPr>
          <w:p w14:paraId="232B43E2"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B</w:t>
            </w:r>
          </w:p>
        </w:tc>
        <w:tc>
          <w:tcPr>
            <w:tcW w:w="1673" w:type="dxa"/>
            <w:tcBorders>
              <w:left w:val="single" w:sz="4" w:space="0" w:color="000000"/>
              <w:bottom w:val="single" w:sz="4" w:space="0" w:color="000000"/>
            </w:tcBorders>
            <w:vAlign w:val="center"/>
          </w:tcPr>
          <w:p w14:paraId="4DD7E9ED" w14:textId="3A7D44F5"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$7.40 </w:t>
            </w:r>
          </w:p>
        </w:tc>
        <w:tc>
          <w:tcPr>
            <w:tcW w:w="1440" w:type="dxa"/>
            <w:tcBorders>
              <w:left w:val="single" w:sz="4" w:space="0" w:color="000000"/>
              <w:bottom w:val="single" w:sz="4" w:space="0" w:color="000000"/>
            </w:tcBorders>
            <w:vAlign w:val="center"/>
          </w:tcPr>
          <w:p w14:paraId="6F36051B" w14:textId="7B817F9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17,000 </w:t>
            </w:r>
          </w:p>
        </w:tc>
        <w:tc>
          <w:tcPr>
            <w:tcW w:w="1450" w:type="dxa"/>
            <w:tcBorders>
              <w:left w:val="single" w:sz="4" w:space="0" w:color="000000"/>
              <w:bottom w:val="single" w:sz="4" w:space="0" w:color="000000"/>
              <w:right w:val="single" w:sz="4" w:space="0" w:color="000000"/>
            </w:tcBorders>
            <w:vAlign w:val="center"/>
          </w:tcPr>
          <w:p w14:paraId="066EDF1D" w14:textId="33682ADD"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100,000 </w:t>
            </w:r>
          </w:p>
        </w:tc>
      </w:tr>
      <w:tr w:rsidR="00D775A5" w:rsidRPr="00B94143" w14:paraId="557354C5" w14:textId="77777777" w:rsidTr="003108F2">
        <w:trPr>
          <w:jc w:val="center"/>
        </w:trPr>
        <w:tc>
          <w:tcPr>
            <w:tcW w:w="1495" w:type="dxa"/>
            <w:tcBorders>
              <w:left w:val="single" w:sz="4" w:space="0" w:color="000000"/>
              <w:bottom w:val="single" w:sz="4" w:space="0" w:color="000000"/>
            </w:tcBorders>
            <w:vAlign w:val="center"/>
          </w:tcPr>
          <w:p w14:paraId="3FFEC00A"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2B1A143A" w14:textId="647730C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$7.10 </w:t>
            </w:r>
          </w:p>
        </w:tc>
        <w:tc>
          <w:tcPr>
            <w:tcW w:w="1440" w:type="dxa"/>
            <w:tcBorders>
              <w:left w:val="single" w:sz="4" w:space="0" w:color="000000"/>
              <w:bottom w:val="single" w:sz="4" w:space="0" w:color="000000"/>
            </w:tcBorders>
            <w:vAlign w:val="center"/>
          </w:tcPr>
          <w:p w14:paraId="2286D1AF" w14:textId="150739B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12,000 </w:t>
            </w:r>
          </w:p>
        </w:tc>
        <w:tc>
          <w:tcPr>
            <w:tcW w:w="1450" w:type="dxa"/>
            <w:tcBorders>
              <w:left w:val="single" w:sz="4" w:space="0" w:color="000000"/>
              <w:bottom w:val="single" w:sz="4" w:space="0" w:color="000000"/>
              <w:right w:val="single" w:sz="4" w:space="0" w:color="000000"/>
            </w:tcBorders>
            <w:vAlign w:val="center"/>
          </w:tcPr>
          <w:p w14:paraId="2926ED88" w14:textId="48B893D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112,000 </w:t>
            </w:r>
          </w:p>
        </w:tc>
      </w:tr>
      <w:tr w:rsidR="00D775A5" w:rsidRPr="00B94143" w14:paraId="679D0BAC" w14:textId="77777777" w:rsidTr="003108F2">
        <w:trPr>
          <w:jc w:val="center"/>
        </w:trPr>
        <w:tc>
          <w:tcPr>
            <w:tcW w:w="1495" w:type="dxa"/>
            <w:tcBorders>
              <w:left w:val="single" w:sz="4" w:space="0" w:color="000000"/>
              <w:bottom w:val="single" w:sz="4" w:space="0" w:color="000000"/>
            </w:tcBorders>
            <w:vAlign w:val="center"/>
          </w:tcPr>
          <w:p w14:paraId="4487E5A7"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2C821A93" w14:textId="555DDEF2"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$6.85 </w:t>
            </w:r>
          </w:p>
        </w:tc>
        <w:tc>
          <w:tcPr>
            <w:tcW w:w="1440" w:type="dxa"/>
            <w:tcBorders>
              <w:left w:val="single" w:sz="4" w:space="0" w:color="000000"/>
              <w:bottom w:val="single" w:sz="4" w:space="0" w:color="000000"/>
            </w:tcBorders>
            <w:vAlign w:val="center"/>
          </w:tcPr>
          <w:p w14:paraId="16424A41" w14:textId="3E7DB70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082752B8" w14:textId="7BF8E50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122,000 </w:t>
            </w:r>
          </w:p>
        </w:tc>
      </w:tr>
      <w:tr w:rsidR="00D775A5" w:rsidRPr="00B94143" w14:paraId="02B814B9" w14:textId="77777777" w:rsidTr="003108F2">
        <w:trPr>
          <w:jc w:val="center"/>
        </w:trPr>
        <w:tc>
          <w:tcPr>
            <w:tcW w:w="1495" w:type="dxa"/>
            <w:tcBorders>
              <w:left w:val="single" w:sz="4" w:space="0" w:color="000000"/>
              <w:bottom w:val="single" w:sz="4" w:space="0" w:color="000000"/>
            </w:tcBorders>
            <w:vAlign w:val="center"/>
          </w:tcPr>
          <w:p w14:paraId="0ED5B37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37534209" w14:textId="524CC6F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$6.80 </w:t>
            </w:r>
          </w:p>
        </w:tc>
        <w:tc>
          <w:tcPr>
            <w:tcW w:w="1440" w:type="dxa"/>
            <w:tcBorders>
              <w:left w:val="single" w:sz="4" w:space="0" w:color="000000"/>
              <w:bottom w:val="single" w:sz="4" w:space="0" w:color="000000"/>
            </w:tcBorders>
            <w:vAlign w:val="center"/>
          </w:tcPr>
          <w:p w14:paraId="101930A2" w14:textId="7CF331D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316B76C4" w14:textId="6BF0947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132,000 </w:t>
            </w:r>
          </w:p>
        </w:tc>
      </w:tr>
      <w:tr w:rsidR="00D775A5" w:rsidRPr="00B94143" w14:paraId="6F878A48" w14:textId="77777777" w:rsidTr="003108F2">
        <w:trPr>
          <w:jc w:val="center"/>
        </w:trPr>
        <w:tc>
          <w:tcPr>
            <w:tcW w:w="1495" w:type="dxa"/>
            <w:tcBorders>
              <w:left w:val="single" w:sz="4" w:space="0" w:color="000000"/>
              <w:bottom w:val="single" w:sz="4" w:space="0" w:color="000000"/>
            </w:tcBorders>
            <w:vAlign w:val="center"/>
          </w:tcPr>
          <w:p w14:paraId="6AFFB6AD"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B</w:t>
            </w:r>
          </w:p>
        </w:tc>
        <w:tc>
          <w:tcPr>
            <w:tcW w:w="1673" w:type="dxa"/>
            <w:tcBorders>
              <w:left w:val="single" w:sz="4" w:space="0" w:color="000000"/>
              <w:bottom w:val="single" w:sz="4" w:space="0" w:color="000000"/>
            </w:tcBorders>
            <w:vAlign w:val="center"/>
          </w:tcPr>
          <w:p w14:paraId="6F0FF0E6" w14:textId="284F0A5F"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$6.75 </w:t>
            </w:r>
          </w:p>
        </w:tc>
        <w:tc>
          <w:tcPr>
            <w:tcW w:w="1440" w:type="dxa"/>
            <w:tcBorders>
              <w:left w:val="single" w:sz="4" w:space="0" w:color="000000"/>
              <w:bottom w:val="single" w:sz="4" w:space="0" w:color="000000"/>
            </w:tcBorders>
            <w:vAlign w:val="center"/>
          </w:tcPr>
          <w:p w14:paraId="5199A79B" w14:textId="6A4B040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15,000 </w:t>
            </w:r>
          </w:p>
        </w:tc>
        <w:tc>
          <w:tcPr>
            <w:tcW w:w="1450" w:type="dxa"/>
            <w:tcBorders>
              <w:left w:val="single" w:sz="4" w:space="0" w:color="000000"/>
              <w:bottom w:val="single" w:sz="4" w:space="0" w:color="000000"/>
              <w:right w:val="single" w:sz="4" w:space="0" w:color="000000"/>
            </w:tcBorders>
            <w:vAlign w:val="center"/>
          </w:tcPr>
          <w:p w14:paraId="0EBFCF7C" w14:textId="7BB7948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147,000 </w:t>
            </w:r>
          </w:p>
        </w:tc>
      </w:tr>
      <w:tr w:rsidR="00D775A5" w:rsidRPr="00B94143" w14:paraId="519184E8" w14:textId="77777777" w:rsidTr="003108F2">
        <w:trPr>
          <w:jc w:val="center"/>
        </w:trPr>
        <w:tc>
          <w:tcPr>
            <w:tcW w:w="1495" w:type="dxa"/>
            <w:tcBorders>
              <w:left w:val="single" w:sz="4" w:space="0" w:color="000000"/>
              <w:bottom w:val="single" w:sz="4" w:space="0" w:color="000000"/>
            </w:tcBorders>
            <w:vAlign w:val="center"/>
          </w:tcPr>
          <w:p w14:paraId="3DD0DBE0"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108FF3A0" w14:textId="5B9F5E3B"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$6.25 </w:t>
            </w:r>
          </w:p>
        </w:tc>
        <w:tc>
          <w:tcPr>
            <w:tcW w:w="1440" w:type="dxa"/>
            <w:tcBorders>
              <w:left w:val="single" w:sz="4" w:space="0" w:color="000000"/>
              <w:bottom w:val="single" w:sz="4" w:space="0" w:color="000000"/>
            </w:tcBorders>
            <w:vAlign w:val="center"/>
          </w:tcPr>
          <w:p w14:paraId="7D81ED08" w14:textId="64AB8B43"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20,000 </w:t>
            </w:r>
          </w:p>
        </w:tc>
        <w:tc>
          <w:tcPr>
            <w:tcW w:w="1450" w:type="dxa"/>
            <w:tcBorders>
              <w:left w:val="single" w:sz="4" w:space="0" w:color="000000"/>
              <w:bottom w:val="single" w:sz="4" w:space="0" w:color="000000"/>
              <w:right w:val="single" w:sz="4" w:space="0" w:color="000000"/>
            </w:tcBorders>
            <w:vAlign w:val="center"/>
          </w:tcPr>
          <w:p w14:paraId="7C6F36AD" w14:textId="43094E24"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167,000 </w:t>
            </w:r>
          </w:p>
        </w:tc>
      </w:tr>
      <w:tr w:rsidR="00D775A5" w:rsidRPr="00B94143" w14:paraId="68ECBC15" w14:textId="77777777" w:rsidTr="003108F2">
        <w:trPr>
          <w:jc w:val="center"/>
        </w:trPr>
        <w:tc>
          <w:tcPr>
            <w:tcW w:w="1495" w:type="dxa"/>
            <w:tcBorders>
              <w:left w:val="single" w:sz="4" w:space="0" w:color="000000"/>
              <w:bottom w:val="single" w:sz="4" w:space="0" w:color="000000"/>
            </w:tcBorders>
            <w:vAlign w:val="center"/>
          </w:tcPr>
          <w:p w14:paraId="56A48E13"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01EB47EC" w14:textId="5B8C4EA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$6.20 </w:t>
            </w:r>
          </w:p>
        </w:tc>
        <w:tc>
          <w:tcPr>
            <w:tcW w:w="1440" w:type="dxa"/>
            <w:tcBorders>
              <w:left w:val="single" w:sz="4" w:space="0" w:color="000000"/>
              <w:bottom w:val="single" w:sz="4" w:space="0" w:color="000000"/>
            </w:tcBorders>
            <w:vAlign w:val="center"/>
          </w:tcPr>
          <w:p w14:paraId="3A32D41E" w14:textId="3E695BD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25,000 </w:t>
            </w:r>
          </w:p>
        </w:tc>
        <w:tc>
          <w:tcPr>
            <w:tcW w:w="1450" w:type="dxa"/>
            <w:tcBorders>
              <w:left w:val="single" w:sz="4" w:space="0" w:color="000000"/>
              <w:bottom w:val="single" w:sz="4" w:space="0" w:color="000000"/>
              <w:right w:val="single" w:sz="4" w:space="0" w:color="000000"/>
            </w:tcBorders>
            <w:vAlign w:val="center"/>
          </w:tcPr>
          <w:p w14:paraId="4B006342" w14:textId="5956D193"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192,000 </w:t>
            </w:r>
          </w:p>
        </w:tc>
      </w:tr>
      <w:tr w:rsidR="00D775A5" w:rsidRPr="00B94143" w14:paraId="3B16306B" w14:textId="77777777" w:rsidTr="003108F2">
        <w:trPr>
          <w:jc w:val="center"/>
        </w:trPr>
        <w:tc>
          <w:tcPr>
            <w:tcW w:w="1495" w:type="dxa"/>
            <w:tcBorders>
              <w:left w:val="single" w:sz="4" w:space="0" w:color="000000"/>
              <w:bottom w:val="single" w:sz="4" w:space="0" w:color="000000"/>
            </w:tcBorders>
            <w:vAlign w:val="center"/>
          </w:tcPr>
          <w:p w14:paraId="5CF85B0D"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3EC9F15E" w14:textId="546A867B"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$6.00 </w:t>
            </w:r>
          </w:p>
        </w:tc>
        <w:tc>
          <w:tcPr>
            <w:tcW w:w="1440" w:type="dxa"/>
            <w:tcBorders>
              <w:left w:val="single" w:sz="4" w:space="0" w:color="000000"/>
              <w:bottom w:val="single" w:sz="4" w:space="0" w:color="000000"/>
            </w:tcBorders>
            <w:vAlign w:val="center"/>
          </w:tcPr>
          <w:p w14:paraId="643D6F59" w14:textId="04A7975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22,000 </w:t>
            </w:r>
          </w:p>
        </w:tc>
        <w:tc>
          <w:tcPr>
            <w:tcW w:w="1450" w:type="dxa"/>
            <w:tcBorders>
              <w:left w:val="single" w:sz="4" w:space="0" w:color="000000"/>
              <w:bottom w:val="single" w:sz="4" w:space="0" w:color="000000"/>
              <w:right w:val="single" w:sz="4" w:space="0" w:color="000000"/>
            </w:tcBorders>
            <w:vAlign w:val="center"/>
          </w:tcPr>
          <w:p w14:paraId="23E59F1F" w14:textId="5F82C2C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214,000 </w:t>
            </w:r>
          </w:p>
        </w:tc>
      </w:tr>
      <w:tr w:rsidR="00D775A5" w:rsidRPr="00B94143" w14:paraId="32E89128" w14:textId="77777777" w:rsidTr="003108F2">
        <w:trPr>
          <w:jc w:val="center"/>
        </w:trPr>
        <w:tc>
          <w:tcPr>
            <w:tcW w:w="1495" w:type="dxa"/>
            <w:tcBorders>
              <w:left w:val="single" w:sz="4" w:space="0" w:color="000000"/>
              <w:bottom w:val="single" w:sz="4" w:space="0" w:color="000000"/>
            </w:tcBorders>
            <w:vAlign w:val="center"/>
          </w:tcPr>
          <w:p w14:paraId="5D4C4FA3"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673" w:type="dxa"/>
            <w:tcBorders>
              <w:left w:val="single" w:sz="4" w:space="0" w:color="000000"/>
              <w:bottom w:val="single" w:sz="4" w:space="0" w:color="000000"/>
            </w:tcBorders>
            <w:vAlign w:val="center"/>
          </w:tcPr>
          <w:p w14:paraId="53980717" w14:textId="17F28A8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$5.10 </w:t>
            </w:r>
          </w:p>
        </w:tc>
        <w:tc>
          <w:tcPr>
            <w:tcW w:w="1440" w:type="dxa"/>
            <w:tcBorders>
              <w:left w:val="single" w:sz="4" w:space="0" w:color="000000"/>
              <w:bottom w:val="single" w:sz="4" w:space="0" w:color="000000"/>
            </w:tcBorders>
            <w:vAlign w:val="center"/>
          </w:tcPr>
          <w:p w14:paraId="0A54E642" w14:textId="0B3FD1A4"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761230D7" w14:textId="6363398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224,000 </w:t>
            </w:r>
          </w:p>
        </w:tc>
      </w:tr>
      <w:tr w:rsidR="00D775A5" w:rsidRPr="00B94143" w14:paraId="78DEB6C9" w14:textId="77777777" w:rsidTr="003108F2">
        <w:trPr>
          <w:jc w:val="center"/>
        </w:trPr>
        <w:tc>
          <w:tcPr>
            <w:tcW w:w="1495" w:type="dxa"/>
            <w:tcBorders>
              <w:left w:val="single" w:sz="4" w:space="0" w:color="000000"/>
              <w:bottom w:val="single" w:sz="4" w:space="0" w:color="000000"/>
            </w:tcBorders>
            <w:vAlign w:val="center"/>
          </w:tcPr>
          <w:p w14:paraId="1F15787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15BBF56E" w14:textId="4F08912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$5.05 </w:t>
            </w:r>
          </w:p>
        </w:tc>
        <w:tc>
          <w:tcPr>
            <w:tcW w:w="1440" w:type="dxa"/>
            <w:tcBorders>
              <w:left w:val="single" w:sz="4" w:space="0" w:color="000000"/>
              <w:bottom w:val="single" w:sz="4" w:space="0" w:color="000000"/>
            </w:tcBorders>
            <w:vAlign w:val="center"/>
          </w:tcPr>
          <w:p w14:paraId="66C34244" w14:textId="221F4AA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13,000 </w:t>
            </w:r>
          </w:p>
        </w:tc>
        <w:tc>
          <w:tcPr>
            <w:tcW w:w="1450" w:type="dxa"/>
            <w:tcBorders>
              <w:left w:val="single" w:sz="4" w:space="0" w:color="000000"/>
              <w:bottom w:val="single" w:sz="4" w:space="0" w:color="000000"/>
              <w:right w:val="single" w:sz="4" w:space="0" w:color="000000"/>
            </w:tcBorders>
            <w:vAlign w:val="center"/>
          </w:tcPr>
          <w:p w14:paraId="6BD22B94" w14:textId="04718BF2"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237,000 </w:t>
            </w:r>
          </w:p>
        </w:tc>
      </w:tr>
    </w:tbl>
    <w:p w14:paraId="636A7D05" w14:textId="77777777" w:rsidR="009D1DF5" w:rsidRPr="00692F4D" w:rsidRDefault="009D1DF5" w:rsidP="00692F4D"/>
    <w:p w14:paraId="7DB703E6" w14:textId="08D80CAA" w:rsidR="001C03D0" w:rsidRPr="000D754D" w:rsidRDefault="001C03D0">
      <w:pPr>
        <w:pStyle w:val="BodyText"/>
        <w:rPr>
          <w:rFonts w:cs="Arial"/>
          <w:lang w:val="en-US"/>
        </w:rPr>
      </w:pPr>
      <w:r w:rsidRPr="00B94143">
        <w:rPr>
          <w:rFonts w:cs="Arial"/>
        </w:rPr>
        <w:t>Bidder</w:t>
      </w:r>
      <w:r w:rsidR="00167A94">
        <w:rPr>
          <w:rFonts w:cs="Arial"/>
          <w:lang w:val="en-US"/>
        </w:rPr>
        <w:t>s</w:t>
      </w:r>
      <w:r w:rsidRPr="00B94143">
        <w:rPr>
          <w:rFonts w:cs="Arial"/>
        </w:rPr>
        <w:t xml:space="preserve"> </w:t>
      </w:r>
      <w:r w:rsidR="00167A94">
        <w:rPr>
          <w:rFonts w:cs="Arial"/>
          <w:lang w:val="en-US"/>
        </w:rPr>
        <w:t xml:space="preserve">B’s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167A94">
        <w:rPr>
          <w:rFonts w:cs="Arial"/>
          <w:lang w:val="en-US"/>
        </w:rPr>
        <w:t>7</w:t>
      </w:r>
      <w:r w:rsidRPr="00B94143">
        <w:rPr>
          <w:rFonts w:cs="Arial"/>
        </w:rPr>
        <w:t>.</w:t>
      </w:r>
      <w:r w:rsidR="00D775A5">
        <w:rPr>
          <w:rFonts w:cs="Arial"/>
          <w:lang w:val="en-US"/>
        </w:rPr>
        <w:t>4</w:t>
      </w:r>
      <w:r w:rsidR="00167A94">
        <w:rPr>
          <w:rFonts w:cs="Arial"/>
          <w:lang w:val="en-US"/>
        </w:rPr>
        <w:t>0</w:t>
      </w:r>
      <w:r w:rsidR="00167A94" w:rsidRPr="00B94143">
        <w:rPr>
          <w:rFonts w:cs="Arial"/>
        </w:rPr>
        <w:t xml:space="preserve"> </w:t>
      </w:r>
      <w:r w:rsidRPr="00B94143">
        <w:rPr>
          <w:rFonts w:cs="Arial"/>
        </w:rPr>
        <w:t xml:space="preserve">causes </w:t>
      </w:r>
      <w:r w:rsidR="00B86885">
        <w:rPr>
          <w:rFonts w:cs="Arial"/>
        </w:rPr>
        <w:t>Cumulative Demand</w:t>
      </w:r>
      <w:r w:rsidRPr="00B94143">
        <w:rPr>
          <w:rFonts w:cs="Arial"/>
        </w:rPr>
        <w:t xml:space="preserve"> to exactly equal the supply of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offered for sale in the auction, so </w:t>
      </w:r>
      <w:r w:rsidR="00D775A5">
        <w:rPr>
          <w:rFonts w:cs="Arial"/>
          <w:lang w:val="en-US"/>
        </w:rPr>
        <w:t xml:space="preserve">this </w:t>
      </w:r>
      <w:r w:rsidR="00A84A4E">
        <w:rPr>
          <w:rFonts w:cs="Arial"/>
        </w:rPr>
        <w:t>Bid</w:t>
      </w:r>
      <w:r w:rsidRPr="00B94143">
        <w:rPr>
          <w:rFonts w:cs="Arial"/>
        </w:rPr>
        <w:t xml:space="preserve"> </w:t>
      </w:r>
      <w:r w:rsidR="00D775A5">
        <w:rPr>
          <w:rFonts w:cs="Arial"/>
          <w:lang w:val="en-US"/>
        </w:rPr>
        <w:t xml:space="preserve">is </w:t>
      </w:r>
      <w:r w:rsidRPr="00B94143">
        <w:rPr>
          <w:rFonts w:cs="Arial"/>
        </w:rPr>
        <w:t xml:space="preserve">the </w:t>
      </w:r>
      <w:r w:rsidR="00B86885">
        <w:rPr>
          <w:rFonts w:cs="Arial"/>
        </w:rPr>
        <w:t>Marginal Bid</w:t>
      </w:r>
      <w:r w:rsidR="00B56EA4">
        <w:rPr>
          <w:rFonts w:cs="Arial"/>
          <w:lang w:val="en-US"/>
        </w:rPr>
        <w:t>.</w:t>
      </w:r>
      <w:r w:rsidRPr="00B94143">
        <w:rPr>
          <w:rFonts w:cs="Arial"/>
        </w:rPr>
        <w:t xml:space="preserve"> </w:t>
      </w:r>
      <w:proofErr w:type="spellStart"/>
      <w:r w:rsidR="000D754D">
        <w:rPr>
          <w:rFonts w:cs="Arial"/>
          <w:lang w:val="en-US"/>
        </w:rPr>
        <w:t>T</w:t>
      </w:r>
      <w:r w:rsidR="000D754D" w:rsidRPr="00B94143">
        <w:rPr>
          <w:rFonts w:cs="Arial"/>
        </w:rPr>
        <w:t>he</w:t>
      </w:r>
      <w:proofErr w:type="spellEnd"/>
      <w:r w:rsidRPr="00B94143">
        <w:rPr>
          <w:rFonts w:cs="Arial"/>
        </w:rPr>
        <w:t xml:space="preserve"> </w:t>
      </w:r>
      <w:r w:rsidR="003137C1">
        <w:rPr>
          <w:rFonts w:cs="Arial"/>
          <w:lang w:val="en-US"/>
        </w:rPr>
        <w:t>Interim Clearing Price</w:t>
      </w:r>
      <w:r w:rsidRPr="00B94143">
        <w:rPr>
          <w:rFonts w:cs="Arial"/>
        </w:rPr>
        <w:t xml:space="preserve"> is the bid price </w:t>
      </w:r>
      <w:r w:rsidRPr="00B94143">
        <w:t xml:space="preserve">of the </w:t>
      </w:r>
      <w:r w:rsidR="00A84A4E">
        <w:t>Bid</w:t>
      </w:r>
      <w:r w:rsidRPr="00B94143">
        <w:t xml:space="preserve"> </w:t>
      </w:r>
      <w:r w:rsidRPr="00167A94">
        <w:rPr>
          <w:u w:val="single"/>
        </w:rPr>
        <w:t>after</w:t>
      </w:r>
      <w:r w:rsidRPr="00B94143">
        <w:t xml:space="preserve"> the </w:t>
      </w:r>
      <w:r w:rsidR="00B86885">
        <w:t>Marginal Bid</w:t>
      </w:r>
      <w:r w:rsidRPr="00B94143">
        <w:t xml:space="preserve">, or </w:t>
      </w:r>
      <w:r w:rsidRPr="00B94143">
        <w:rPr>
          <w:rFonts w:cs="Arial"/>
        </w:rPr>
        <w:t>$</w:t>
      </w:r>
      <w:r w:rsidR="00D775A5">
        <w:rPr>
          <w:rFonts w:cs="Arial"/>
          <w:lang w:val="en-US"/>
        </w:rPr>
        <w:t>7</w:t>
      </w:r>
      <w:r w:rsidRPr="00B94143">
        <w:rPr>
          <w:rFonts w:cs="Arial"/>
        </w:rPr>
        <w:t>.</w:t>
      </w:r>
      <w:r w:rsidR="00D775A5">
        <w:rPr>
          <w:rFonts w:cs="Arial"/>
          <w:lang w:val="en-US"/>
        </w:rPr>
        <w:t>10</w:t>
      </w:r>
      <w:r w:rsidR="00167A94"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r w:rsidR="00BA4833" w:rsidRPr="00B94143">
        <w:rPr>
          <w:rFonts w:cs="Arial"/>
          <w:lang w:val="en-US"/>
        </w:rPr>
        <w:t xml:space="preserve">Provided that the </w:t>
      </w:r>
      <w:r w:rsidR="003137C1">
        <w:rPr>
          <w:rFonts w:cs="Arial"/>
          <w:lang w:val="en-US"/>
        </w:rPr>
        <w:t>Interim Clearing Price</w:t>
      </w:r>
      <w:r w:rsidR="00486738">
        <w:rPr>
          <w:rFonts w:cs="Arial"/>
          <w:lang w:val="en-US"/>
        </w:rPr>
        <w:t xml:space="preserve"> </w:t>
      </w:r>
      <w:r w:rsidR="00167A94">
        <w:rPr>
          <w:rFonts w:cs="Arial"/>
          <w:lang w:val="en-US"/>
        </w:rPr>
        <w:t>is not less than the ECR</w:t>
      </w:r>
      <w:r w:rsidR="003A641A">
        <w:rPr>
          <w:rFonts w:cs="Arial"/>
          <w:lang w:val="en-US"/>
        </w:rPr>
        <w:t xml:space="preserve"> </w:t>
      </w:r>
      <w:r w:rsidR="00B86885">
        <w:rPr>
          <w:rFonts w:cs="Arial"/>
          <w:lang w:val="en-US"/>
        </w:rPr>
        <w:t>Trigger Price</w:t>
      </w:r>
      <w:r w:rsidR="00167A94">
        <w:rPr>
          <w:rFonts w:cs="Arial"/>
          <w:lang w:val="en-US"/>
        </w:rPr>
        <w:t xml:space="preserve"> or greater than </w:t>
      </w:r>
      <w:r w:rsidR="00486738">
        <w:rPr>
          <w:rFonts w:cs="Arial"/>
          <w:lang w:val="en-US"/>
        </w:rPr>
        <w:t>the CCR</w:t>
      </w:r>
      <w:r w:rsidR="003A641A">
        <w:rPr>
          <w:rFonts w:cs="Arial"/>
          <w:lang w:val="en-US"/>
        </w:rPr>
        <w:t xml:space="preserve"> </w:t>
      </w:r>
      <w:r w:rsidR="00B86885">
        <w:rPr>
          <w:rFonts w:cs="Arial"/>
          <w:lang w:val="en-US"/>
        </w:rPr>
        <w:t>Trigger Price</w:t>
      </w:r>
      <w:r w:rsidR="00BA4833" w:rsidRPr="00B94143">
        <w:rPr>
          <w:rFonts w:cs="Arial"/>
          <w:lang w:val="en-US"/>
        </w:rPr>
        <w:t xml:space="preserve">, the </w:t>
      </w:r>
      <w:r w:rsidR="00B86885">
        <w:rPr>
          <w:rFonts w:cs="Arial"/>
          <w:lang w:val="en-US"/>
        </w:rPr>
        <w:t>Final Clearing Price</w:t>
      </w:r>
      <w:r w:rsidR="00BA4833" w:rsidRPr="00B94143">
        <w:rPr>
          <w:rFonts w:cs="Arial"/>
          <w:lang w:val="en-US"/>
        </w:rPr>
        <w:t xml:space="preserve"> will equal the </w:t>
      </w:r>
      <w:r w:rsidR="003137C1">
        <w:rPr>
          <w:rFonts w:cs="Arial"/>
          <w:lang w:val="en-US"/>
        </w:rPr>
        <w:t>Interim Clearing Price</w:t>
      </w:r>
      <w:r w:rsidR="000D754D">
        <w:rPr>
          <w:rFonts w:cs="Arial"/>
          <w:lang w:val="en-US"/>
        </w:rPr>
        <w:t>, $</w:t>
      </w:r>
      <w:r w:rsidR="00D775A5">
        <w:rPr>
          <w:rFonts w:cs="Arial"/>
          <w:lang w:val="en-US"/>
        </w:rPr>
        <w:t>7</w:t>
      </w:r>
      <w:r w:rsidR="000D754D">
        <w:rPr>
          <w:rFonts w:cs="Arial"/>
          <w:lang w:val="en-US"/>
        </w:rPr>
        <w:t>.</w:t>
      </w:r>
      <w:r w:rsidR="00D775A5">
        <w:rPr>
          <w:rFonts w:cs="Arial"/>
          <w:lang w:val="en-US"/>
        </w:rPr>
        <w:t>10</w:t>
      </w:r>
      <w:r w:rsidR="000D754D">
        <w:rPr>
          <w:rFonts w:cs="Arial"/>
          <w:lang w:val="en-US"/>
        </w:rPr>
        <w:t xml:space="preserve"> per </w:t>
      </w:r>
      <w:r w:rsidR="005F4B0D" w:rsidRPr="00785620">
        <w:rPr>
          <w:rFonts w:cs="Arial"/>
        </w:rPr>
        <w:t>CO</w:t>
      </w:r>
      <w:r w:rsidR="005F4B0D" w:rsidRPr="00785620">
        <w:rPr>
          <w:rFonts w:cs="Arial"/>
          <w:vertAlign w:val="subscript"/>
        </w:rPr>
        <w:t>2</w:t>
      </w:r>
      <w:r w:rsidR="005F4B0D" w:rsidRPr="005F4B0D">
        <w:rPr>
          <w:rFonts w:cs="Arial"/>
          <w:lang w:val="en-US"/>
        </w:rPr>
        <w:t xml:space="preserve"> </w:t>
      </w:r>
      <w:r w:rsidR="005F4B0D">
        <w:rPr>
          <w:rFonts w:cs="Arial"/>
          <w:lang w:val="en-US"/>
        </w:rPr>
        <w:t>Allowance</w:t>
      </w:r>
      <w:r w:rsidR="000D754D">
        <w:rPr>
          <w:rFonts w:cs="Arial"/>
          <w:lang w:val="en-US"/>
        </w:rPr>
        <w:t>.</w:t>
      </w:r>
      <w:r w:rsidR="00BA4833" w:rsidRPr="00B94143">
        <w:rPr>
          <w:rFonts w:cs="Arial"/>
          <w:lang w:val="en-US"/>
        </w:rPr>
        <w:t xml:space="preserve"> </w:t>
      </w:r>
      <w:r w:rsidR="000D754D">
        <w:rPr>
          <w:rFonts w:cs="Arial"/>
          <w:lang w:val="en-US"/>
        </w:rPr>
        <w:t xml:space="preserve">In this case,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0D754D">
        <w:rPr>
          <w:rFonts w:cs="Arial"/>
          <w:lang w:val="en-US"/>
        </w:rPr>
        <w:t>will be</w:t>
      </w:r>
      <w:r w:rsidR="000D754D" w:rsidRPr="00B94143">
        <w:rPr>
          <w:rFonts w:cs="Arial"/>
        </w:rPr>
        <w:t xml:space="preserve"> </w:t>
      </w:r>
      <w:r w:rsidRPr="00B94143">
        <w:rPr>
          <w:rFonts w:cs="Arial"/>
        </w:rPr>
        <w:t xml:space="preserve">awarded to all </w:t>
      </w:r>
      <w:r w:rsidR="00A84A4E">
        <w:rPr>
          <w:rFonts w:cs="Arial"/>
        </w:rPr>
        <w:t>Bid</w:t>
      </w:r>
      <w:r w:rsidRPr="00B94143">
        <w:rPr>
          <w:rFonts w:cs="Arial"/>
        </w:rPr>
        <w:t>s with bid prices greater than $</w:t>
      </w:r>
      <w:r w:rsidR="00D775A5">
        <w:rPr>
          <w:rFonts w:cs="Arial"/>
          <w:lang w:val="en-US"/>
        </w:rPr>
        <w:t>7</w:t>
      </w:r>
      <w:r w:rsidRPr="00B94143">
        <w:rPr>
          <w:rFonts w:cs="Arial"/>
        </w:rPr>
        <w:t>.</w:t>
      </w:r>
      <w:r w:rsidR="00D775A5">
        <w:rPr>
          <w:rFonts w:cs="Arial"/>
          <w:lang w:val="en-US"/>
        </w:rPr>
        <w:t>10</w:t>
      </w:r>
      <w:r w:rsidR="00167A94"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005138D1">
        <w:rPr>
          <w:rFonts w:cs="Arial"/>
          <w:lang w:val="en-US"/>
        </w:rPr>
        <w:t xml:space="preserve"> </w:t>
      </w:r>
      <w:bookmarkStart w:id="99" w:name="_Hlk56589684"/>
      <w:r w:rsidR="000D754D">
        <w:rPr>
          <w:rFonts w:cs="Arial"/>
          <w:lang w:val="en-US"/>
        </w:rPr>
        <w:t>and this is the price that will be paid for all allowances sold at the auction.</w:t>
      </w:r>
      <w:bookmarkEnd w:id="99"/>
    </w:p>
    <w:p w14:paraId="711D8A2F" w14:textId="3907294C" w:rsidR="001C03D0" w:rsidRPr="00B94143" w:rsidRDefault="001C03D0" w:rsidP="006E57E4">
      <w:pPr>
        <w:pStyle w:val="BodyText"/>
        <w:spacing w:after="120"/>
        <w:rPr>
          <w:rFonts w:cs="Arial"/>
        </w:rPr>
      </w:pPr>
      <w:r w:rsidRPr="00B94143">
        <w:rPr>
          <w:rFonts w:cs="Arial"/>
        </w:rPr>
        <w:t>In summary, bidders would receive the following awards</w:t>
      </w:r>
      <w:r w:rsidR="006E57E4">
        <w:rPr>
          <w:rFonts w:cs="Arial"/>
          <w:lang w:val="en-US"/>
        </w:rPr>
        <w:t>:</w:t>
      </w:r>
    </w:p>
    <w:p w14:paraId="154B2231" w14:textId="6AF12BAC"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lastRenderedPageBreak/>
        <w:t xml:space="preserve">Bidder A – </w:t>
      </w:r>
      <w:r w:rsidR="00FF6A51">
        <w:rPr>
          <w:rFonts w:cs="Arial"/>
          <w:lang w:eastAsia="ar-SA"/>
        </w:rPr>
        <w:t>4</w:t>
      </w:r>
      <w:r w:rsidR="00FF6A51" w:rsidRPr="00B94143">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FF6A51" w:rsidRPr="00B94143">
        <w:rPr>
          <w:rFonts w:cs="Arial"/>
          <w:lang w:eastAsia="ar-SA"/>
        </w:rPr>
        <w:t>a</w:t>
      </w:r>
      <w:r w:rsidR="00FF6A51">
        <w:rPr>
          <w:rFonts w:cs="Arial"/>
          <w:lang w:eastAsia="ar-SA"/>
        </w:rPr>
        <w:t xml:space="preserve"> 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FF6A51">
        <w:rPr>
          <w:rFonts w:cs="Arial"/>
          <w:lang w:eastAsia="ar-SA"/>
        </w:rPr>
        <w:t>2</w:t>
      </w:r>
      <w:r w:rsidR="00D775A5">
        <w:rPr>
          <w:rFonts w:cs="Arial"/>
          <w:lang w:eastAsia="ar-SA"/>
        </w:rPr>
        <w:t>91</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7E6B61AD" w14:textId="528CE4C1"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B – </w:t>
      </w:r>
      <w:r w:rsidR="00D775A5" w:rsidRPr="00B94143">
        <w:rPr>
          <w:rFonts w:cs="Arial"/>
          <w:lang w:eastAsia="ar-SA"/>
        </w:rPr>
        <w:t>1</w:t>
      </w:r>
      <w:r w:rsidR="00D775A5">
        <w:rPr>
          <w:rFonts w:cs="Arial"/>
          <w:lang w:eastAsia="ar-SA"/>
        </w:rPr>
        <w:t>7</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D775A5">
        <w:rPr>
          <w:rFonts w:cs="Arial"/>
          <w:lang w:eastAsia="ar-SA"/>
        </w:rPr>
        <w:t>120</w:t>
      </w:r>
      <w:r w:rsidRPr="00B94143">
        <w:rPr>
          <w:rFonts w:cs="Arial"/>
          <w:lang w:eastAsia="ar-SA"/>
        </w:rPr>
        <w:t>,</w:t>
      </w:r>
      <w:r w:rsidR="00D775A5">
        <w:rPr>
          <w:rFonts w:cs="Arial"/>
          <w:lang w:eastAsia="ar-SA"/>
        </w:rPr>
        <w:t>7</w:t>
      </w:r>
      <w:r w:rsidR="00FF6A51" w:rsidRPr="00B94143">
        <w:rPr>
          <w:rFonts w:cs="Arial"/>
          <w:lang w:eastAsia="ar-SA"/>
        </w:rPr>
        <w:t>00</w:t>
      </w:r>
      <w:r w:rsidRPr="00B94143">
        <w:rPr>
          <w:rFonts w:cs="Arial"/>
          <w:lang w:eastAsia="ar-SA"/>
        </w:rPr>
        <w:t>.</w:t>
      </w:r>
      <w:r w:rsidR="003108F2">
        <w:rPr>
          <w:rFonts w:cs="Arial"/>
          <w:lang w:eastAsia="ar-SA"/>
        </w:rPr>
        <w:t>00.</w:t>
      </w:r>
    </w:p>
    <w:p w14:paraId="788F2CAB" w14:textId="023095AF"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C – 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w:t>
      </w:r>
    </w:p>
    <w:p w14:paraId="27B1A205" w14:textId="1CEB1EB0"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Bidder D – 2</w:t>
      </w:r>
      <w:r w:rsidR="00FF6A51">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FF6A51">
        <w:rPr>
          <w:rFonts w:cs="Arial"/>
          <w:lang w:eastAsia="ar-SA"/>
        </w:rPr>
        <w:t>14</w:t>
      </w:r>
      <w:r w:rsidR="00D775A5">
        <w:rPr>
          <w:rFonts w:cs="Arial"/>
          <w:lang w:eastAsia="ar-SA"/>
        </w:rPr>
        <w:t>9</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64A16412" w14:textId="0304FDB1" w:rsidR="001C03D0" w:rsidRPr="00B94143" w:rsidRDefault="001C03D0" w:rsidP="006E57E4">
      <w:pPr>
        <w:pStyle w:val="TextBullet"/>
        <w:tabs>
          <w:tab w:val="clear" w:pos="2160"/>
          <w:tab w:val="num" w:pos="720"/>
        </w:tabs>
        <w:spacing w:after="240"/>
        <w:ind w:left="720"/>
        <w:rPr>
          <w:rFonts w:cs="Arial"/>
          <w:lang w:eastAsia="ar-SA"/>
        </w:rPr>
      </w:pPr>
      <w:r w:rsidRPr="00B94143">
        <w:rPr>
          <w:rFonts w:cs="Arial"/>
          <w:lang w:eastAsia="ar-SA"/>
        </w:rPr>
        <w:t xml:space="preserve">Bidder E – </w:t>
      </w:r>
      <w:r w:rsidR="00D775A5">
        <w:rPr>
          <w:rFonts w:cs="Arial"/>
          <w:lang w:eastAsia="ar-SA"/>
        </w:rPr>
        <w:t>21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D775A5">
        <w:rPr>
          <w:rFonts w:cs="Arial"/>
          <w:lang w:eastAsia="ar-SA"/>
        </w:rPr>
        <w:t>149</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76FF65C8" w14:textId="3CCCB6EE" w:rsidR="00E51C33" w:rsidRDefault="00AD25BE" w:rsidP="009D1DF5">
      <w:pPr>
        <w:pStyle w:val="BodyText"/>
        <w:spacing w:after="120"/>
        <w:rPr>
          <w:rFonts w:cs="Arial"/>
        </w:rPr>
      </w:pPr>
      <w:r w:rsidRPr="00B94143">
        <w:fldChar w:fldCharType="begin"/>
      </w:r>
      <w:r w:rsidRPr="00B94143">
        <w:instrText xml:space="preserve"> REF _Ref358899609 \h </w:instrText>
      </w:r>
      <w:r w:rsidR="00B94143">
        <w:instrText xml:space="preserve"> \* MERGEFORMAT </w:instrText>
      </w:r>
      <w:r w:rsidRPr="00B94143">
        <w:fldChar w:fldCharType="separate"/>
      </w:r>
      <w:r w:rsidR="002E11F7" w:rsidRPr="00B94143">
        <w:t xml:space="preserve">Table </w:t>
      </w:r>
      <w:r w:rsidR="002E11F7">
        <w:rPr>
          <w:noProof/>
        </w:rPr>
        <w:t>6</w:t>
      </w:r>
      <w:r w:rsidRPr="00B94143">
        <w:fldChar w:fldCharType="end"/>
      </w:r>
      <w:r w:rsidR="00935CB2" w:rsidRPr="00B94143">
        <w:t xml:space="preserve"> </w:t>
      </w:r>
      <w:r w:rsidR="001C03D0" w:rsidRPr="00B94143">
        <w:rPr>
          <w:rFonts w:cs="Arial"/>
        </w:rPr>
        <w:t xml:space="preserve">illustrates the </w:t>
      </w:r>
      <w:r w:rsidR="00A84A4E">
        <w:rPr>
          <w:rFonts w:cs="Arial"/>
        </w:rPr>
        <w:t>Bid</w:t>
      </w:r>
      <w:r w:rsidR="001C03D0" w:rsidRPr="00B94143">
        <w:rPr>
          <w:rFonts w:cs="Arial"/>
        </w:rPr>
        <w:t>s from a uniform-price, sealed-bid auction format</w:t>
      </w:r>
      <w:r w:rsidR="00B414D0" w:rsidRPr="00B94143">
        <w:rPr>
          <w:rStyle w:val="FootnoteCharacters"/>
          <w:rFonts w:cs="Arial"/>
        </w:rPr>
        <w:footnoteReference w:id="16"/>
      </w:r>
      <w:r w:rsidR="00B414D0" w:rsidRPr="00B94143">
        <w:rPr>
          <w:rFonts w:cs="Arial"/>
        </w:rPr>
        <w:t xml:space="preserve"> </w:t>
      </w:r>
      <w:r w:rsidR="00E73E2A">
        <w:rPr>
          <w:rFonts w:cs="Arial"/>
          <w:lang w:val="en-US"/>
        </w:rPr>
        <w:t>and</w:t>
      </w:r>
      <w:r w:rsidR="00E73E2A" w:rsidRPr="00B94143">
        <w:rPr>
          <w:rFonts w:cs="Arial"/>
        </w:rPr>
        <w:t xml:space="preserve"> </w:t>
      </w:r>
      <w:r w:rsidR="001C03D0" w:rsidRPr="00B94143">
        <w:rPr>
          <w:rFonts w:cs="Arial"/>
        </w:rPr>
        <w:t>is designed to highlight the tiebreaking process as well as what happens when the number of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offered for sale is not </w:t>
      </w:r>
      <w:r w:rsidR="00E51C33">
        <w:rPr>
          <w:rFonts w:cs="Arial"/>
          <w:lang w:val="en-US"/>
        </w:rPr>
        <w:t xml:space="preserve">sufficient to satisfy all the demand at a bid price (i.e., </w:t>
      </w:r>
      <w:r w:rsidR="000E3428">
        <w:rPr>
          <w:rFonts w:cs="Arial"/>
          <w:lang w:val="en-US"/>
        </w:rPr>
        <w:t>marginal tied bids</w:t>
      </w:r>
      <w:r w:rsidR="00E51C33">
        <w:rPr>
          <w:rFonts w:cs="Arial"/>
          <w:lang w:val="en-US"/>
        </w:rPr>
        <w:t>)</w:t>
      </w:r>
      <w:r w:rsidR="001C03D0" w:rsidRPr="00B94143">
        <w:rPr>
          <w:rFonts w:cs="Arial"/>
        </w:rPr>
        <w:t xml:space="preserve">. </w:t>
      </w:r>
      <w:proofErr w:type="spellStart"/>
      <w:r w:rsidR="00E73E2A">
        <w:rPr>
          <w:rFonts w:cs="Arial"/>
          <w:lang w:val="en-US"/>
        </w:rPr>
        <w:t>T</w:t>
      </w:r>
      <w:r w:rsidR="001C03D0" w:rsidRPr="00B94143">
        <w:rPr>
          <w:rFonts w:cs="Arial"/>
        </w:rPr>
        <w:t>his</w:t>
      </w:r>
      <w:proofErr w:type="spellEnd"/>
      <w:r w:rsidR="001C03D0" w:rsidRPr="00B94143">
        <w:rPr>
          <w:rFonts w:cs="Arial"/>
        </w:rPr>
        <w:t xml:space="preserve"> example </w:t>
      </w:r>
      <w:r w:rsidR="000D754D">
        <w:rPr>
          <w:rFonts w:cs="Arial"/>
          <w:lang w:val="en-US"/>
        </w:rPr>
        <w:t xml:space="preserve">shows </w:t>
      </w:r>
      <w:r w:rsidR="001C03D0" w:rsidRPr="00B94143">
        <w:rPr>
          <w:rFonts w:cs="Arial"/>
        </w:rPr>
        <w:t xml:space="preserve">an auction </w:t>
      </w:r>
      <w:r w:rsidR="00E73E2A">
        <w:rPr>
          <w:rFonts w:cs="Arial"/>
          <w:lang w:val="en-US"/>
        </w:rPr>
        <w:t>of</w:t>
      </w:r>
      <w:r w:rsidR="00E73E2A" w:rsidRPr="00B94143">
        <w:rPr>
          <w:rFonts w:cs="Arial"/>
        </w:rPr>
        <w:t xml:space="preserve"> </w:t>
      </w:r>
      <w:r w:rsidR="000E3428" w:rsidRPr="00B94143">
        <w:rPr>
          <w:rFonts w:cs="Arial"/>
        </w:rPr>
        <w:t>10</w:t>
      </w:r>
      <w:r w:rsidR="00D775A5">
        <w:rPr>
          <w:rFonts w:cs="Arial"/>
          <w:lang w:val="en-US"/>
        </w:rPr>
        <w:t>0</w:t>
      </w:r>
      <w:r w:rsidR="001C03D0" w:rsidRPr="00B94143">
        <w:rPr>
          <w:rFonts w:cs="Arial"/>
        </w:rPr>
        <w:t>,</w:t>
      </w:r>
      <w:r w:rsidR="000E3428">
        <w:rPr>
          <w:rFonts w:cs="Arial"/>
          <w:lang w:val="en-US"/>
        </w:rPr>
        <w:t>0</w:t>
      </w:r>
      <w:r w:rsidR="000E3428" w:rsidRPr="00B94143">
        <w:rPr>
          <w:rFonts w:cs="Arial"/>
        </w:rPr>
        <w:t xml:space="preserve">00 </w:t>
      </w:r>
      <w:r w:rsidR="001C03D0" w:rsidRPr="00B94143">
        <w:rPr>
          <w:rFonts w:cs="Arial"/>
        </w:rPr>
        <w:t>CO</w:t>
      </w:r>
      <w:r w:rsidR="001C03D0" w:rsidRPr="00B94143">
        <w:rPr>
          <w:rFonts w:cs="Arial"/>
          <w:vertAlign w:val="subscript"/>
        </w:rPr>
        <w:t>2</w:t>
      </w:r>
      <w:r w:rsidR="00457D8A">
        <w:rPr>
          <w:rFonts w:cs="Arial"/>
        </w:rPr>
        <w:t xml:space="preserve"> </w:t>
      </w:r>
      <w:r w:rsidR="005F4B0D">
        <w:rPr>
          <w:rFonts w:cs="Arial"/>
        </w:rPr>
        <w:t>Allowance</w:t>
      </w:r>
      <w:r w:rsidR="00457D8A">
        <w:rPr>
          <w:rFonts w:cs="Arial"/>
        </w:rPr>
        <w:t>s.</w:t>
      </w:r>
      <w:r w:rsidR="00457D8A">
        <w:rPr>
          <w:rFonts w:cs="Arial"/>
          <w:lang w:val="en-US"/>
        </w:rPr>
        <w:t xml:space="preserve"> </w:t>
      </w:r>
      <w:r w:rsidR="001C03D0" w:rsidRPr="00B94143">
        <w:rPr>
          <w:rFonts w:cs="Arial"/>
        </w:rPr>
        <w:t xml:space="preserve">All </w:t>
      </w:r>
      <w:r w:rsidR="00A84A4E">
        <w:rPr>
          <w:rFonts w:cs="Arial"/>
        </w:rPr>
        <w:t>Bid</w:t>
      </w:r>
      <w:r w:rsidR="001C03D0" w:rsidRPr="00B94143">
        <w:rPr>
          <w:rFonts w:cs="Arial"/>
        </w:rPr>
        <w:t xml:space="preserve">s are ranked by bid price from high to low and </w:t>
      </w:r>
      <w:r w:rsidR="00B86885">
        <w:rPr>
          <w:rFonts w:cs="Arial"/>
        </w:rPr>
        <w:t>Cumulative Demand</w:t>
      </w:r>
      <w:r w:rsidR="001C03D0" w:rsidRPr="00B94143">
        <w:rPr>
          <w:rFonts w:cs="Arial"/>
        </w:rPr>
        <w:t xml:space="preserve"> is noted at each </w:t>
      </w:r>
      <w:r w:rsidR="00A84A4E">
        <w:rPr>
          <w:rFonts w:cs="Arial"/>
        </w:rPr>
        <w:t>Bid</w:t>
      </w:r>
      <w:r w:rsidR="001C03D0" w:rsidRPr="00B94143">
        <w:rPr>
          <w:rFonts w:cs="Arial"/>
        </w:rPr>
        <w:t xml:space="preserve">. </w:t>
      </w:r>
    </w:p>
    <w:p w14:paraId="380A573D" w14:textId="14928F6C" w:rsidR="005138D1" w:rsidRPr="00B94143" w:rsidRDefault="005138D1" w:rsidP="00806C6A">
      <w:pPr>
        <w:pStyle w:val="Caption"/>
        <w:spacing w:after="120"/>
      </w:pPr>
      <w:bookmarkStart w:id="100" w:name="_Ref358899609"/>
      <w:bookmarkStart w:id="101" w:name="_Toc66433849"/>
      <w:r w:rsidRPr="00B94143">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bookmarkEnd w:id="100"/>
      <w:r w:rsidRPr="00B94143">
        <w:t>: Tiebreaking Process Example</w:t>
      </w:r>
      <w:bookmarkEnd w:id="101"/>
    </w:p>
    <w:tbl>
      <w:tblPr>
        <w:tblW w:w="0" w:type="auto"/>
        <w:jc w:val="center"/>
        <w:tblLayout w:type="fixed"/>
        <w:tblCellMar>
          <w:left w:w="58" w:type="dxa"/>
          <w:right w:w="58" w:type="dxa"/>
        </w:tblCellMar>
        <w:tblLook w:val="0000" w:firstRow="0" w:lastRow="0" w:firstColumn="0" w:lastColumn="0" w:noHBand="0" w:noVBand="0"/>
      </w:tblPr>
      <w:tblGrid>
        <w:gridCol w:w="1728"/>
        <w:gridCol w:w="1440"/>
        <w:gridCol w:w="1440"/>
        <w:gridCol w:w="1440"/>
        <w:gridCol w:w="1198"/>
      </w:tblGrid>
      <w:tr w:rsidR="001C03D0" w:rsidRPr="00B94143" w14:paraId="3663DB56" w14:textId="77777777" w:rsidTr="003108F2">
        <w:trPr>
          <w:jc w:val="center"/>
        </w:trPr>
        <w:tc>
          <w:tcPr>
            <w:tcW w:w="1728" w:type="dxa"/>
            <w:tcBorders>
              <w:top w:val="single" w:sz="4" w:space="0" w:color="000000"/>
              <w:left w:val="single" w:sz="4" w:space="0" w:color="000000"/>
              <w:bottom w:val="single" w:sz="4" w:space="0" w:color="000000"/>
            </w:tcBorders>
            <w:shd w:val="clear" w:color="auto" w:fill="003366"/>
            <w:vAlign w:val="center"/>
          </w:tcPr>
          <w:p w14:paraId="752693B4"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440" w:type="dxa"/>
            <w:tcBorders>
              <w:top w:val="single" w:sz="4" w:space="0" w:color="000000"/>
              <w:left w:val="single" w:sz="4" w:space="0" w:color="000000"/>
              <w:bottom w:val="single" w:sz="4" w:space="0" w:color="000000"/>
            </w:tcBorders>
            <w:shd w:val="clear" w:color="auto" w:fill="003366"/>
            <w:vAlign w:val="center"/>
          </w:tcPr>
          <w:p w14:paraId="63FD561A"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08DD0B13" w14:textId="77777777" w:rsidR="001C03D0" w:rsidRPr="00B94143" w:rsidRDefault="001C03D0">
            <w:pPr>
              <w:keepNext/>
              <w:snapToGrid w:val="0"/>
              <w:jc w:val="center"/>
              <w:rPr>
                <w:rFonts w:cs="Arial"/>
                <w:b/>
                <w:sz w:val="20"/>
                <w:szCs w:val="20"/>
                <w:lang w:eastAsia="ar-SA"/>
              </w:rPr>
            </w:pPr>
            <w:r w:rsidRPr="00B94143">
              <w:rPr>
                <w:rFonts w:cs="Arial"/>
                <w:b/>
                <w:sz w:val="20"/>
                <w:szCs w:val="20"/>
                <w:lang w:eastAsia="ar-SA"/>
              </w:rPr>
              <w:t>Bid Quantity</w:t>
            </w:r>
          </w:p>
        </w:tc>
        <w:tc>
          <w:tcPr>
            <w:tcW w:w="1440" w:type="dxa"/>
            <w:tcBorders>
              <w:top w:val="single" w:sz="4" w:space="0" w:color="000000"/>
              <w:left w:val="single" w:sz="4" w:space="0" w:color="000000"/>
              <w:bottom w:val="single" w:sz="4" w:space="0" w:color="000000"/>
            </w:tcBorders>
            <w:shd w:val="clear" w:color="auto" w:fill="003366"/>
            <w:vAlign w:val="center"/>
          </w:tcPr>
          <w:p w14:paraId="22FE9366" w14:textId="5594D63C" w:rsidR="001C03D0" w:rsidRPr="00B94143" w:rsidRDefault="00B86885">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1198"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1B696C13"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Random Number</w:t>
            </w:r>
          </w:p>
        </w:tc>
      </w:tr>
      <w:tr w:rsidR="00D775A5" w:rsidRPr="00B94143" w14:paraId="184750CC" w14:textId="77777777" w:rsidTr="003108F2">
        <w:trPr>
          <w:jc w:val="center"/>
        </w:trPr>
        <w:tc>
          <w:tcPr>
            <w:tcW w:w="1728" w:type="dxa"/>
            <w:tcBorders>
              <w:left w:val="single" w:sz="4" w:space="0" w:color="000000"/>
              <w:bottom w:val="single" w:sz="4" w:space="0" w:color="000000"/>
            </w:tcBorders>
            <w:vAlign w:val="center"/>
          </w:tcPr>
          <w:p w14:paraId="2FE24231"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16122460" w14:textId="69A2836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$8.00 </w:t>
            </w:r>
          </w:p>
        </w:tc>
        <w:tc>
          <w:tcPr>
            <w:tcW w:w="1440" w:type="dxa"/>
            <w:tcBorders>
              <w:left w:val="single" w:sz="4" w:space="0" w:color="000000"/>
              <w:bottom w:val="single" w:sz="4" w:space="0" w:color="000000"/>
            </w:tcBorders>
            <w:vAlign w:val="center"/>
          </w:tcPr>
          <w:p w14:paraId="510A30CB" w14:textId="6E1C153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13,000 </w:t>
            </w:r>
          </w:p>
        </w:tc>
        <w:tc>
          <w:tcPr>
            <w:tcW w:w="1440" w:type="dxa"/>
            <w:tcBorders>
              <w:left w:val="single" w:sz="4" w:space="0" w:color="000000"/>
              <w:bottom w:val="single" w:sz="4" w:space="0" w:color="000000"/>
            </w:tcBorders>
            <w:vAlign w:val="center"/>
          </w:tcPr>
          <w:p w14:paraId="0EFEC540" w14:textId="0C0FE59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13,000 </w:t>
            </w:r>
          </w:p>
        </w:tc>
        <w:tc>
          <w:tcPr>
            <w:tcW w:w="1198" w:type="dxa"/>
            <w:tcBorders>
              <w:left w:val="single" w:sz="4" w:space="0" w:color="000000"/>
              <w:bottom w:val="single" w:sz="4" w:space="0" w:color="000000"/>
              <w:right w:val="single" w:sz="4" w:space="0" w:color="000000"/>
            </w:tcBorders>
            <w:vAlign w:val="center"/>
          </w:tcPr>
          <w:p w14:paraId="5EE1D222" w14:textId="77777777" w:rsidR="00D775A5" w:rsidRPr="00B94143" w:rsidRDefault="00D775A5" w:rsidP="00D775A5">
            <w:pPr>
              <w:keepNext/>
              <w:snapToGrid w:val="0"/>
              <w:jc w:val="center"/>
              <w:rPr>
                <w:rFonts w:cs="Arial"/>
                <w:sz w:val="20"/>
                <w:szCs w:val="20"/>
                <w:lang w:eastAsia="ar-SA"/>
              </w:rPr>
            </w:pPr>
          </w:p>
        </w:tc>
      </w:tr>
      <w:tr w:rsidR="00D775A5" w:rsidRPr="00B94143" w14:paraId="32E01FF1" w14:textId="77777777" w:rsidTr="003108F2">
        <w:trPr>
          <w:jc w:val="center"/>
        </w:trPr>
        <w:tc>
          <w:tcPr>
            <w:tcW w:w="1728" w:type="dxa"/>
            <w:tcBorders>
              <w:left w:val="single" w:sz="4" w:space="0" w:color="000000"/>
              <w:bottom w:val="single" w:sz="4" w:space="0" w:color="000000"/>
            </w:tcBorders>
            <w:vAlign w:val="center"/>
          </w:tcPr>
          <w:p w14:paraId="02F371E9"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5065BC47" w14:textId="38960DF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$7.50 </w:t>
            </w:r>
          </w:p>
        </w:tc>
        <w:tc>
          <w:tcPr>
            <w:tcW w:w="1440" w:type="dxa"/>
            <w:tcBorders>
              <w:left w:val="single" w:sz="4" w:space="0" w:color="000000"/>
              <w:bottom w:val="single" w:sz="4" w:space="0" w:color="000000"/>
            </w:tcBorders>
            <w:vAlign w:val="center"/>
          </w:tcPr>
          <w:p w14:paraId="69F4D851" w14:textId="24B74F04"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6,000 </w:t>
            </w:r>
          </w:p>
        </w:tc>
        <w:tc>
          <w:tcPr>
            <w:tcW w:w="1440" w:type="dxa"/>
            <w:tcBorders>
              <w:left w:val="single" w:sz="4" w:space="0" w:color="000000"/>
              <w:bottom w:val="single" w:sz="4" w:space="0" w:color="000000"/>
            </w:tcBorders>
            <w:vAlign w:val="center"/>
          </w:tcPr>
          <w:p w14:paraId="711B9B2D" w14:textId="0697F094"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19,000 </w:t>
            </w:r>
          </w:p>
        </w:tc>
        <w:tc>
          <w:tcPr>
            <w:tcW w:w="1198" w:type="dxa"/>
            <w:tcBorders>
              <w:left w:val="single" w:sz="4" w:space="0" w:color="000000"/>
              <w:bottom w:val="single" w:sz="4" w:space="0" w:color="000000"/>
              <w:right w:val="single" w:sz="4" w:space="0" w:color="000000"/>
            </w:tcBorders>
            <w:vAlign w:val="center"/>
          </w:tcPr>
          <w:p w14:paraId="4B1D01F0" w14:textId="77777777" w:rsidR="00D775A5" w:rsidRPr="00B94143" w:rsidRDefault="00D775A5" w:rsidP="00D775A5">
            <w:pPr>
              <w:keepNext/>
              <w:snapToGrid w:val="0"/>
              <w:jc w:val="center"/>
              <w:rPr>
                <w:rFonts w:cs="Arial"/>
                <w:sz w:val="20"/>
                <w:szCs w:val="20"/>
                <w:lang w:eastAsia="ar-SA"/>
              </w:rPr>
            </w:pPr>
          </w:p>
        </w:tc>
      </w:tr>
      <w:tr w:rsidR="00D775A5" w:rsidRPr="00B94143" w14:paraId="638319E4" w14:textId="77777777" w:rsidTr="003108F2">
        <w:trPr>
          <w:jc w:val="center"/>
        </w:trPr>
        <w:tc>
          <w:tcPr>
            <w:tcW w:w="1728" w:type="dxa"/>
            <w:tcBorders>
              <w:left w:val="single" w:sz="4" w:space="0" w:color="000000"/>
              <w:bottom w:val="single" w:sz="4" w:space="0" w:color="000000"/>
            </w:tcBorders>
            <w:vAlign w:val="center"/>
          </w:tcPr>
          <w:p w14:paraId="5B362C87"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vAlign w:val="center"/>
          </w:tcPr>
          <w:p w14:paraId="485717ED" w14:textId="0F74F43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$7.10 </w:t>
            </w:r>
          </w:p>
        </w:tc>
        <w:tc>
          <w:tcPr>
            <w:tcW w:w="1440" w:type="dxa"/>
            <w:tcBorders>
              <w:left w:val="single" w:sz="4" w:space="0" w:color="000000"/>
              <w:bottom w:val="single" w:sz="4" w:space="0" w:color="000000"/>
            </w:tcBorders>
            <w:vAlign w:val="center"/>
          </w:tcPr>
          <w:p w14:paraId="503DB39E" w14:textId="45D3C2A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8,000 </w:t>
            </w:r>
          </w:p>
        </w:tc>
        <w:tc>
          <w:tcPr>
            <w:tcW w:w="1440" w:type="dxa"/>
            <w:tcBorders>
              <w:left w:val="single" w:sz="4" w:space="0" w:color="000000"/>
              <w:bottom w:val="single" w:sz="4" w:space="0" w:color="000000"/>
            </w:tcBorders>
            <w:vAlign w:val="center"/>
          </w:tcPr>
          <w:p w14:paraId="6A208A0A" w14:textId="08C0CA4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27,000 </w:t>
            </w:r>
          </w:p>
        </w:tc>
        <w:tc>
          <w:tcPr>
            <w:tcW w:w="1198" w:type="dxa"/>
            <w:tcBorders>
              <w:left w:val="single" w:sz="4" w:space="0" w:color="000000"/>
              <w:bottom w:val="single" w:sz="4" w:space="0" w:color="000000"/>
              <w:right w:val="single" w:sz="4" w:space="0" w:color="000000"/>
            </w:tcBorders>
            <w:vAlign w:val="center"/>
          </w:tcPr>
          <w:p w14:paraId="7D5C9312" w14:textId="77777777" w:rsidR="00D775A5" w:rsidRPr="00B94143" w:rsidRDefault="00D775A5" w:rsidP="00D775A5">
            <w:pPr>
              <w:keepNext/>
              <w:snapToGrid w:val="0"/>
              <w:jc w:val="center"/>
              <w:rPr>
                <w:rFonts w:cs="Arial"/>
                <w:sz w:val="20"/>
                <w:szCs w:val="20"/>
                <w:lang w:eastAsia="ar-SA"/>
              </w:rPr>
            </w:pPr>
          </w:p>
        </w:tc>
      </w:tr>
      <w:tr w:rsidR="00D775A5" w:rsidRPr="00B94143" w14:paraId="6ED0AF03" w14:textId="77777777" w:rsidTr="003108F2">
        <w:trPr>
          <w:jc w:val="center"/>
        </w:trPr>
        <w:tc>
          <w:tcPr>
            <w:tcW w:w="1728" w:type="dxa"/>
            <w:tcBorders>
              <w:left w:val="single" w:sz="4" w:space="0" w:color="000000"/>
              <w:bottom w:val="single" w:sz="4" w:space="0" w:color="000000"/>
            </w:tcBorders>
            <w:vAlign w:val="center"/>
          </w:tcPr>
          <w:p w14:paraId="37851F83"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vAlign w:val="center"/>
          </w:tcPr>
          <w:p w14:paraId="0916BCB6" w14:textId="2C48270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$7.05 </w:t>
            </w:r>
          </w:p>
        </w:tc>
        <w:tc>
          <w:tcPr>
            <w:tcW w:w="1440" w:type="dxa"/>
            <w:tcBorders>
              <w:left w:val="single" w:sz="4" w:space="0" w:color="000000"/>
              <w:bottom w:val="single" w:sz="4" w:space="0" w:color="000000"/>
            </w:tcBorders>
            <w:vAlign w:val="center"/>
          </w:tcPr>
          <w:p w14:paraId="4852369B" w14:textId="2C45F4F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14,000 </w:t>
            </w:r>
          </w:p>
        </w:tc>
        <w:tc>
          <w:tcPr>
            <w:tcW w:w="1440" w:type="dxa"/>
            <w:tcBorders>
              <w:left w:val="single" w:sz="4" w:space="0" w:color="000000"/>
              <w:bottom w:val="single" w:sz="4" w:space="0" w:color="000000"/>
            </w:tcBorders>
            <w:vAlign w:val="center"/>
          </w:tcPr>
          <w:p w14:paraId="1505C3C2" w14:textId="586C00B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41,000 </w:t>
            </w:r>
          </w:p>
        </w:tc>
        <w:tc>
          <w:tcPr>
            <w:tcW w:w="1198" w:type="dxa"/>
            <w:tcBorders>
              <w:left w:val="single" w:sz="4" w:space="0" w:color="000000"/>
              <w:bottom w:val="single" w:sz="4" w:space="0" w:color="000000"/>
              <w:right w:val="single" w:sz="4" w:space="0" w:color="000000"/>
            </w:tcBorders>
            <w:vAlign w:val="center"/>
          </w:tcPr>
          <w:p w14:paraId="1933AF16" w14:textId="77777777" w:rsidR="00D775A5" w:rsidRPr="00B94143" w:rsidRDefault="00D775A5" w:rsidP="00D775A5">
            <w:pPr>
              <w:keepNext/>
              <w:snapToGrid w:val="0"/>
              <w:jc w:val="center"/>
              <w:rPr>
                <w:rFonts w:cs="Arial"/>
                <w:sz w:val="20"/>
                <w:szCs w:val="20"/>
                <w:lang w:eastAsia="ar-SA"/>
              </w:rPr>
            </w:pPr>
          </w:p>
        </w:tc>
      </w:tr>
      <w:tr w:rsidR="00D775A5" w:rsidRPr="00B94143" w14:paraId="620DA82E" w14:textId="77777777" w:rsidTr="003108F2">
        <w:trPr>
          <w:jc w:val="center"/>
        </w:trPr>
        <w:tc>
          <w:tcPr>
            <w:tcW w:w="1728" w:type="dxa"/>
            <w:tcBorders>
              <w:left w:val="single" w:sz="4" w:space="0" w:color="000000"/>
              <w:bottom w:val="single" w:sz="4" w:space="0" w:color="000000"/>
            </w:tcBorders>
            <w:vAlign w:val="center"/>
          </w:tcPr>
          <w:p w14:paraId="56D705FE"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120DBD83" w14:textId="13732AF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$7.00 </w:t>
            </w:r>
          </w:p>
        </w:tc>
        <w:tc>
          <w:tcPr>
            <w:tcW w:w="1440" w:type="dxa"/>
            <w:tcBorders>
              <w:left w:val="single" w:sz="4" w:space="0" w:color="000000"/>
              <w:bottom w:val="single" w:sz="4" w:space="0" w:color="000000"/>
            </w:tcBorders>
            <w:vAlign w:val="center"/>
          </w:tcPr>
          <w:p w14:paraId="342C1512" w14:textId="0FE47252"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9,000 </w:t>
            </w:r>
          </w:p>
        </w:tc>
        <w:tc>
          <w:tcPr>
            <w:tcW w:w="1440" w:type="dxa"/>
            <w:tcBorders>
              <w:left w:val="single" w:sz="4" w:space="0" w:color="000000"/>
              <w:bottom w:val="single" w:sz="4" w:space="0" w:color="000000"/>
            </w:tcBorders>
            <w:vAlign w:val="center"/>
          </w:tcPr>
          <w:p w14:paraId="1A311C26" w14:textId="58603776"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50,000 </w:t>
            </w:r>
          </w:p>
        </w:tc>
        <w:tc>
          <w:tcPr>
            <w:tcW w:w="1198" w:type="dxa"/>
            <w:tcBorders>
              <w:left w:val="single" w:sz="4" w:space="0" w:color="000000"/>
              <w:bottom w:val="single" w:sz="4" w:space="0" w:color="000000"/>
              <w:right w:val="single" w:sz="4" w:space="0" w:color="000000"/>
            </w:tcBorders>
            <w:vAlign w:val="center"/>
          </w:tcPr>
          <w:p w14:paraId="691191A7" w14:textId="77777777" w:rsidR="00D775A5" w:rsidRPr="00B94143" w:rsidRDefault="00D775A5" w:rsidP="00D775A5">
            <w:pPr>
              <w:keepNext/>
              <w:snapToGrid w:val="0"/>
              <w:jc w:val="center"/>
              <w:rPr>
                <w:rFonts w:cs="Arial"/>
                <w:sz w:val="20"/>
                <w:szCs w:val="20"/>
                <w:lang w:eastAsia="ar-SA"/>
              </w:rPr>
            </w:pPr>
          </w:p>
        </w:tc>
      </w:tr>
      <w:tr w:rsidR="00D775A5" w:rsidRPr="00B94143" w14:paraId="0784B115" w14:textId="77777777" w:rsidTr="003108F2">
        <w:trPr>
          <w:jc w:val="center"/>
        </w:trPr>
        <w:tc>
          <w:tcPr>
            <w:tcW w:w="1728" w:type="dxa"/>
            <w:tcBorders>
              <w:left w:val="single" w:sz="4" w:space="0" w:color="000000"/>
              <w:bottom w:val="single" w:sz="4" w:space="0" w:color="000000"/>
            </w:tcBorders>
            <w:vAlign w:val="center"/>
          </w:tcPr>
          <w:p w14:paraId="40F9D7D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4BDAE305" w14:textId="74B1F01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$6.95 </w:t>
            </w:r>
          </w:p>
        </w:tc>
        <w:tc>
          <w:tcPr>
            <w:tcW w:w="1440" w:type="dxa"/>
            <w:tcBorders>
              <w:left w:val="single" w:sz="4" w:space="0" w:color="000000"/>
              <w:bottom w:val="single" w:sz="4" w:space="0" w:color="000000"/>
            </w:tcBorders>
            <w:vAlign w:val="center"/>
          </w:tcPr>
          <w:p w14:paraId="27441753" w14:textId="0A80DC13"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11,000 </w:t>
            </w:r>
          </w:p>
        </w:tc>
        <w:tc>
          <w:tcPr>
            <w:tcW w:w="1440" w:type="dxa"/>
            <w:tcBorders>
              <w:left w:val="single" w:sz="4" w:space="0" w:color="000000"/>
              <w:bottom w:val="single" w:sz="4" w:space="0" w:color="000000"/>
            </w:tcBorders>
            <w:vAlign w:val="center"/>
          </w:tcPr>
          <w:p w14:paraId="7A3FA331" w14:textId="4618FC4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61,000 </w:t>
            </w:r>
          </w:p>
        </w:tc>
        <w:tc>
          <w:tcPr>
            <w:tcW w:w="1198" w:type="dxa"/>
            <w:tcBorders>
              <w:left w:val="single" w:sz="4" w:space="0" w:color="000000"/>
              <w:bottom w:val="single" w:sz="4" w:space="0" w:color="000000"/>
              <w:right w:val="single" w:sz="4" w:space="0" w:color="000000"/>
            </w:tcBorders>
            <w:vAlign w:val="center"/>
          </w:tcPr>
          <w:p w14:paraId="7664790C" w14:textId="77777777" w:rsidR="00D775A5" w:rsidRPr="00B94143" w:rsidRDefault="00D775A5" w:rsidP="00D775A5">
            <w:pPr>
              <w:keepNext/>
              <w:snapToGrid w:val="0"/>
              <w:jc w:val="center"/>
              <w:rPr>
                <w:rFonts w:cs="Arial"/>
                <w:sz w:val="20"/>
                <w:szCs w:val="20"/>
                <w:lang w:eastAsia="ar-SA"/>
              </w:rPr>
            </w:pPr>
          </w:p>
        </w:tc>
      </w:tr>
      <w:tr w:rsidR="00D775A5" w:rsidRPr="00B94143" w14:paraId="17701050" w14:textId="77777777" w:rsidTr="003108F2">
        <w:trPr>
          <w:jc w:val="center"/>
        </w:trPr>
        <w:tc>
          <w:tcPr>
            <w:tcW w:w="1728" w:type="dxa"/>
            <w:tcBorders>
              <w:left w:val="single" w:sz="4" w:space="0" w:color="000000"/>
              <w:bottom w:val="single" w:sz="4" w:space="0" w:color="000000"/>
            </w:tcBorders>
            <w:vAlign w:val="center"/>
          </w:tcPr>
          <w:p w14:paraId="088A1F84"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C</w:t>
            </w:r>
          </w:p>
        </w:tc>
        <w:tc>
          <w:tcPr>
            <w:tcW w:w="1440" w:type="dxa"/>
            <w:tcBorders>
              <w:left w:val="single" w:sz="4" w:space="0" w:color="000000"/>
              <w:bottom w:val="single" w:sz="4" w:space="0" w:color="000000"/>
            </w:tcBorders>
            <w:vAlign w:val="center"/>
          </w:tcPr>
          <w:p w14:paraId="35E7B6DD" w14:textId="6FFC30F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$6.85 </w:t>
            </w:r>
          </w:p>
        </w:tc>
        <w:tc>
          <w:tcPr>
            <w:tcW w:w="1440" w:type="dxa"/>
            <w:tcBorders>
              <w:left w:val="single" w:sz="4" w:space="0" w:color="000000"/>
              <w:bottom w:val="single" w:sz="4" w:space="0" w:color="000000"/>
            </w:tcBorders>
            <w:vAlign w:val="center"/>
          </w:tcPr>
          <w:p w14:paraId="155F00B3" w14:textId="64035F9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18,000 </w:t>
            </w:r>
          </w:p>
        </w:tc>
        <w:tc>
          <w:tcPr>
            <w:tcW w:w="1440" w:type="dxa"/>
            <w:tcBorders>
              <w:left w:val="single" w:sz="4" w:space="0" w:color="000000"/>
              <w:bottom w:val="single" w:sz="4" w:space="0" w:color="000000"/>
            </w:tcBorders>
            <w:vAlign w:val="center"/>
          </w:tcPr>
          <w:p w14:paraId="78AA8048" w14:textId="14F705B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79,000 </w:t>
            </w:r>
          </w:p>
        </w:tc>
        <w:tc>
          <w:tcPr>
            <w:tcW w:w="1198" w:type="dxa"/>
            <w:tcBorders>
              <w:left w:val="single" w:sz="4" w:space="0" w:color="000000"/>
              <w:bottom w:val="single" w:sz="4" w:space="0" w:color="000000"/>
              <w:right w:val="single" w:sz="4" w:space="0" w:color="000000"/>
            </w:tcBorders>
            <w:vAlign w:val="center"/>
          </w:tcPr>
          <w:p w14:paraId="40083F45" w14:textId="77777777" w:rsidR="00D775A5" w:rsidRPr="00B94143" w:rsidRDefault="00D775A5" w:rsidP="00D775A5">
            <w:pPr>
              <w:keepNext/>
              <w:snapToGrid w:val="0"/>
              <w:jc w:val="center"/>
              <w:rPr>
                <w:rFonts w:cs="Arial"/>
                <w:sz w:val="20"/>
                <w:szCs w:val="20"/>
                <w:lang w:eastAsia="ar-SA"/>
              </w:rPr>
            </w:pPr>
          </w:p>
        </w:tc>
      </w:tr>
      <w:tr w:rsidR="00D775A5" w:rsidRPr="00B94143" w14:paraId="2995727D" w14:textId="77777777" w:rsidTr="003108F2">
        <w:trPr>
          <w:jc w:val="center"/>
        </w:trPr>
        <w:tc>
          <w:tcPr>
            <w:tcW w:w="1728" w:type="dxa"/>
            <w:tcBorders>
              <w:left w:val="single" w:sz="4" w:space="0" w:color="000000"/>
              <w:bottom w:val="single" w:sz="4" w:space="0" w:color="000000"/>
            </w:tcBorders>
            <w:shd w:val="clear" w:color="auto" w:fill="99CCFF"/>
            <w:vAlign w:val="center"/>
          </w:tcPr>
          <w:p w14:paraId="412E8329"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shd w:val="clear" w:color="auto" w:fill="99CCFF"/>
            <w:vAlign w:val="center"/>
          </w:tcPr>
          <w:p w14:paraId="306A9B48" w14:textId="5A2E09D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04D3D567" w14:textId="33D6836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4DAE8564" w14:textId="78903C0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89,000 </w:t>
            </w:r>
          </w:p>
        </w:tc>
        <w:tc>
          <w:tcPr>
            <w:tcW w:w="1198" w:type="dxa"/>
            <w:tcBorders>
              <w:left w:val="single" w:sz="4" w:space="0" w:color="000000"/>
              <w:bottom w:val="single" w:sz="4" w:space="0" w:color="000000"/>
              <w:right w:val="single" w:sz="4" w:space="0" w:color="000000"/>
            </w:tcBorders>
            <w:shd w:val="clear" w:color="auto" w:fill="99CCFF"/>
            <w:vAlign w:val="center"/>
          </w:tcPr>
          <w:p w14:paraId="3B403747" w14:textId="77777777" w:rsidR="00D775A5" w:rsidRPr="00B94143" w:rsidRDefault="00D775A5" w:rsidP="00D775A5">
            <w:pPr>
              <w:keepNext/>
              <w:snapToGrid w:val="0"/>
              <w:jc w:val="center"/>
              <w:rPr>
                <w:rFonts w:cs="Arial"/>
                <w:sz w:val="20"/>
                <w:szCs w:val="20"/>
                <w:lang w:eastAsia="ar-SA"/>
              </w:rPr>
            </w:pPr>
            <w:r w:rsidRPr="00B94143">
              <w:rPr>
                <w:rFonts w:cs="Arial"/>
                <w:sz w:val="20"/>
                <w:szCs w:val="20"/>
                <w:lang w:eastAsia="ar-SA"/>
              </w:rPr>
              <w:t>(3)</w:t>
            </w:r>
          </w:p>
        </w:tc>
      </w:tr>
      <w:tr w:rsidR="00D775A5" w:rsidRPr="00B94143" w14:paraId="04F3E368" w14:textId="77777777" w:rsidTr="003108F2">
        <w:trPr>
          <w:jc w:val="center"/>
        </w:trPr>
        <w:tc>
          <w:tcPr>
            <w:tcW w:w="1728" w:type="dxa"/>
            <w:tcBorders>
              <w:left w:val="single" w:sz="4" w:space="0" w:color="000000"/>
              <w:bottom w:val="single" w:sz="4" w:space="0" w:color="000000"/>
            </w:tcBorders>
            <w:shd w:val="clear" w:color="auto" w:fill="99CCFF"/>
            <w:vAlign w:val="center"/>
          </w:tcPr>
          <w:p w14:paraId="6555FB20"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shd w:val="clear" w:color="auto" w:fill="99CCFF"/>
            <w:vAlign w:val="center"/>
          </w:tcPr>
          <w:p w14:paraId="2E8FF309" w14:textId="7E38351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636B7623" w14:textId="1FF533A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5,000 </w:t>
            </w:r>
          </w:p>
        </w:tc>
        <w:tc>
          <w:tcPr>
            <w:tcW w:w="1440" w:type="dxa"/>
            <w:tcBorders>
              <w:left w:val="single" w:sz="4" w:space="0" w:color="000000"/>
              <w:bottom w:val="single" w:sz="4" w:space="0" w:color="000000"/>
            </w:tcBorders>
            <w:shd w:val="clear" w:color="auto" w:fill="99CCFF"/>
            <w:vAlign w:val="center"/>
          </w:tcPr>
          <w:p w14:paraId="2C9FFCB3" w14:textId="159B5AB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94,000 </w:t>
            </w:r>
          </w:p>
        </w:tc>
        <w:tc>
          <w:tcPr>
            <w:tcW w:w="1198" w:type="dxa"/>
            <w:tcBorders>
              <w:left w:val="single" w:sz="4" w:space="0" w:color="000000"/>
              <w:bottom w:val="single" w:sz="4" w:space="0" w:color="000000"/>
              <w:right w:val="single" w:sz="4" w:space="0" w:color="000000"/>
            </w:tcBorders>
            <w:shd w:val="clear" w:color="auto" w:fill="99CCFF"/>
            <w:vAlign w:val="center"/>
          </w:tcPr>
          <w:p w14:paraId="10AE2CA8"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(1)</w:t>
            </w:r>
          </w:p>
        </w:tc>
      </w:tr>
      <w:tr w:rsidR="00D775A5" w:rsidRPr="00B94143" w14:paraId="2DCF1F06" w14:textId="77777777" w:rsidTr="003108F2">
        <w:trPr>
          <w:jc w:val="center"/>
        </w:trPr>
        <w:tc>
          <w:tcPr>
            <w:tcW w:w="1728" w:type="dxa"/>
            <w:tcBorders>
              <w:left w:val="single" w:sz="4" w:space="0" w:color="000000"/>
              <w:bottom w:val="single" w:sz="4" w:space="0" w:color="000000"/>
            </w:tcBorders>
            <w:shd w:val="clear" w:color="auto" w:fill="99CCFF"/>
            <w:vAlign w:val="center"/>
          </w:tcPr>
          <w:p w14:paraId="1B67AD01"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shd w:val="clear" w:color="auto" w:fill="99CCFF"/>
            <w:vAlign w:val="center"/>
          </w:tcPr>
          <w:p w14:paraId="7364B6E2" w14:textId="6D6E99E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79C8ECCA" w14:textId="63CBCDF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15,000 </w:t>
            </w:r>
          </w:p>
        </w:tc>
        <w:tc>
          <w:tcPr>
            <w:tcW w:w="1440" w:type="dxa"/>
            <w:tcBorders>
              <w:left w:val="single" w:sz="4" w:space="0" w:color="000000"/>
              <w:bottom w:val="single" w:sz="4" w:space="0" w:color="000000"/>
            </w:tcBorders>
            <w:shd w:val="clear" w:color="auto" w:fill="99CCFF"/>
            <w:vAlign w:val="center"/>
          </w:tcPr>
          <w:p w14:paraId="2C3108C8" w14:textId="285985FB"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109,000 </w:t>
            </w:r>
          </w:p>
        </w:tc>
        <w:tc>
          <w:tcPr>
            <w:tcW w:w="1198" w:type="dxa"/>
            <w:tcBorders>
              <w:left w:val="single" w:sz="4" w:space="0" w:color="000000"/>
              <w:bottom w:val="single" w:sz="4" w:space="0" w:color="000000"/>
              <w:right w:val="single" w:sz="4" w:space="0" w:color="000000"/>
            </w:tcBorders>
            <w:shd w:val="clear" w:color="auto" w:fill="99CCFF"/>
            <w:vAlign w:val="center"/>
          </w:tcPr>
          <w:p w14:paraId="702A9CD2"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(2)</w:t>
            </w:r>
          </w:p>
        </w:tc>
      </w:tr>
      <w:tr w:rsidR="00D775A5" w:rsidRPr="00B94143" w14:paraId="3CED9D41" w14:textId="77777777" w:rsidTr="003108F2">
        <w:trPr>
          <w:jc w:val="center"/>
        </w:trPr>
        <w:tc>
          <w:tcPr>
            <w:tcW w:w="1728" w:type="dxa"/>
            <w:tcBorders>
              <w:left w:val="single" w:sz="4" w:space="0" w:color="000000"/>
              <w:bottom w:val="single" w:sz="4" w:space="0" w:color="000000"/>
            </w:tcBorders>
            <w:shd w:val="clear" w:color="auto" w:fill="99CCFF"/>
            <w:vAlign w:val="center"/>
          </w:tcPr>
          <w:p w14:paraId="7DE5F108"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shd w:val="clear" w:color="auto" w:fill="99CCFF"/>
            <w:vAlign w:val="center"/>
          </w:tcPr>
          <w:p w14:paraId="795CC786" w14:textId="7531FD4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775F5730" w14:textId="2418038E"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1FA0C1DA" w14:textId="532D39C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119,000 </w:t>
            </w:r>
          </w:p>
        </w:tc>
        <w:tc>
          <w:tcPr>
            <w:tcW w:w="1198" w:type="dxa"/>
            <w:tcBorders>
              <w:left w:val="single" w:sz="4" w:space="0" w:color="000000"/>
              <w:bottom w:val="single" w:sz="4" w:space="0" w:color="000000"/>
              <w:right w:val="single" w:sz="4" w:space="0" w:color="000000"/>
            </w:tcBorders>
            <w:shd w:val="clear" w:color="auto" w:fill="99CCFF"/>
            <w:vAlign w:val="center"/>
          </w:tcPr>
          <w:p w14:paraId="753993F2"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(4)</w:t>
            </w:r>
          </w:p>
        </w:tc>
      </w:tr>
      <w:tr w:rsidR="00D775A5" w:rsidRPr="00B94143" w14:paraId="65E5C3FF" w14:textId="77777777" w:rsidTr="003108F2">
        <w:trPr>
          <w:jc w:val="center"/>
        </w:trPr>
        <w:tc>
          <w:tcPr>
            <w:tcW w:w="1728" w:type="dxa"/>
            <w:tcBorders>
              <w:left w:val="single" w:sz="4" w:space="0" w:color="000000"/>
              <w:bottom w:val="single" w:sz="4" w:space="0" w:color="000000"/>
            </w:tcBorders>
            <w:vAlign w:val="center"/>
          </w:tcPr>
          <w:p w14:paraId="02B6A7A6"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344A4766" w14:textId="0D7F442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$6.25 </w:t>
            </w:r>
          </w:p>
        </w:tc>
        <w:tc>
          <w:tcPr>
            <w:tcW w:w="1440" w:type="dxa"/>
            <w:tcBorders>
              <w:left w:val="single" w:sz="4" w:space="0" w:color="000000"/>
              <w:bottom w:val="single" w:sz="4" w:space="0" w:color="000000"/>
            </w:tcBorders>
            <w:vAlign w:val="center"/>
          </w:tcPr>
          <w:p w14:paraId="20A1E176" w14:textId="0F7BAA1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30,000 </w:t>
            </w:r>
          </w:p>
        </w:tc>
        <w:tc>
          <w:tcPr>
            <w:tcW w:w="1440" w:type="dxa"/>
            <w:tcBorders>
              <w:left w:val="single" w:sz="4" w:space="0" w:color="000000"/>
              <w:bottom w:val="single" w:sz="4" w:space="0" w:color="000000"/>
            </w:tcBorders>
            <w:vAlign w:val="center"/>
          </w:tcPr>
          <w:p w14:paraId="7D532855" w14:textId="2CA1F81D"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149,000 </w:t>
            </w:r>
          </w:p>
        </w:tc>
        <w:tc>
          <w:tcPr>
            <w:tcW w:w="1198" w:type="dxa"/>
            <w:tcBorders>
              <w:left w:val="single" w:sz="4" w:space="0" w:color="000000"/>
              <w:bottom w:val="single" w:sz="4" w:space="0" w:color="000000"/>
              <w:right w:val="single" w:sz="4" w:space="0" w:color="000000"/>
            </w:tcBorders>
            <w:vAlign w:val="center"/>
          </w:tcPr>
          <w:p w14:paraId="7A3F351E" w14:textId="77777777" w:rsidR="00D775A5" w:rsidRPr="00B94143" w:rsidRDefault="00D775A5" w:rsidP="00D775A5">
            <w:pPr>
              <w:snapToGrid w:val="0"/>
              <w:jc w:val="center"/>
              <w:rPr>
                <w:rFonts w:cs="Arial"/>
                <w:sz w:val="20"/>
                <w:szCs w:val="20"/>
                <w:lang w:eastAsia="ar-SA"/>
              </w:rPr>
            </w:pPr>
          </w:p>
        </w:tc>
      </w:tr>
      <w:tr w:rsidR="00D775A5" w:rsidRPr="00B94143" w14:paraId="197735BA" w14:textId="77777777" w:rsidTr="003108F2">
        <w:trPr>
          <w:jc w:val="center"/>
        </w:trPr>
        <w:tc>
          <w:tcPr>
            <w:tcW w:w="1728" w:type="dxa"/>
            <w:tcBorders>
              <w:top w:val="single" w:sz="4" w:space="0" w:color="000000"/>
              <w:left w:val="single" w:sz="4" w:space="0" w:color="000000"/>
              <w:bottom w:val="single" w:sz="4" w:space="0" w:color="auto"/>
            </w:tcBorders>
            <w:vAlign w:val="center"/>
          </w:tcPr>
          <w:p w14:paraId="3A9CF078"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440" w:type="dxa"/>
            <w:tcBorders>
              <w:top w:val="single" w:sz="4" w:space="0" w:color="000000"/>
              <w:left w:val="single" w:sz="4" w:space="0" w:color="000000"/>
              <w:bottom w:val="single" w:sz="4" w:space="0" w:color="auto"/>
            </w:tcBorders>
            <w:vAlign w:val="center"/>
          </w:tcPr>
          <w:p w14:paraId="31C1F579" w14:textId="21BFDC7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$6.00 </w:t>
            </w:r>
          </w:p>
        </w:tc>
        <w:tc>
          <w:tcPr>
            <w:tcW w:w="1440" w:type="dxa"/>
            <w:tcBorders>
              <w:top w:val="single" w:sz="4" w:space="0" w:color="000000"/>
              <w:left w:val="single" w:sz="4" w:space="0" w:color="000000"/>
              <w:bottom w:val="single" w:sz="4" w:space="0" w:color="auto"/>
            </w:tcBorders>
            <w:vAlign w:val="center"/>
          </w:tcPr>
          <w:p w14:paraId="78F3008A" w14:textId="26A9E41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40,000 </w:t>
            </w:r>
          </w:p>
        </w:tc>
        <w:tc>
          <w:tcPr>
            <w:tcW w:w="1440" w:type="dxa"/>
            <w:tcBorders>
              <w:top w:val="single" w:sz="4" w:space="0" w:color="000000"/>
              <w:left w:val="single" w:sz="4" w:space="0" w:color="000000"/>
              <w:bottom w:val="single" w:sz="4" w:space="0" w:color="auto"/>
            </w:tcBorders>
            <w:vAlign w:val="center"/>
          </w:tcPr>
          <w:p w14:paraId="1D68A951" w14:textId="1ACCBC4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189,000 </w:t>
            </w:r>
          </w:p>
        </w:tc>
        <w:tc>
          <w:tcPr>
            <w:tcW w:w="1198" w:type="dxa"/>
            <w:tcBorders>
              <w:top w:val="single" w:sz="4" w:space="0" w:color="000000"/>
              <w:left w:val="single" w:sz="4" w:space="0" w:color="000000"/>
              <w:bottom w:val="single" w:sz="4" w:space="0" w:color="auto"/>
              <w:right w:val="single" w:sz="4" w:space="0" w:color="000000"/>
            </w:tcBorders>
            <w:vAlign w:val="center"/>
          </w:tcPr>
          <w:p w14:paraId="53345394" w14:textId="77777777" w:rsidR="00D775A5" w:rsidRPr="00B94143" w:rsidRDefault="00D775A5" w:rsidP="00D775A5">
            <w:pPr>
              <w:snapToGrid w:val="0"/>
              <w:jc w:val="center"/>
              <w:rPr>
                <w:rFonts w:cs="Arial"/>
                <w:sz w:val="20"/>
                <w:szCs w:val="20"/>
                <w:lang w:eastAsia="ar-SA"/>
              </w:rPr>
            </w:pPr>
          </w:p>
        </w:tc>
      </w:tr>
      <w:tr w:rsidR="00D775A5" w:rsidRPr="00B94143" w14:paraId="18E9BA8E" w14:textId="77777777" w:rsidTr="003108F2">
        <w:trPr>
          <w:jc w:val="center"/>
        </w:trPr>
        <w:tc>
          <w:tcPr>
            <w:tcW w:w="1728" w:type="dxa"/>
            <w:tcBorders>
              <w:top w:val="single" w:sz="4" w:space="0" w:color="auto"/>
              <w:left w:val="single" w:sz="4" w:space="0" w:color="000000"/>
              <w:bottom w:val="single" w:sz="4" w:space="0" w:color="000000"/>
            </w:tcBorders>
            <w:vAlign w:val="center"/>
          </w:tcPr>
          <w:p w14:paraId="63465068" w14:textId="10E14B14" w:rsidR="00D775A5" w:rsidRPr="00B94143" w:rsidRDefault="00D775A5" w:rsidP="00D775A5">
            <w:pPr>
              <w:snapToGrid w:val="0"/>
              <w:rPr>
                <w:rFonts w:cs="Arial"/>
                <w:sz w:val="20"/>
                <w:szCs w:val="20"/>
                <w:lang w:eastAsia="ar-SA"/>
              </w:rPr>
            </w:pPr>
            <w:r w:rsidRPr="00B94143">
              <w:rPr>
                <w:rFonts w:cs="Arial"/>
                <w:sz w:val="20"/>
                <w:szCs w:val="20"/>
                <w:lang w:eastAsia="ar-SA"/>
              </w:rPr>
              <w:t>Bidder E</w:t>
            </w:r>
          </w:p>
        </w:tc>
        <w:tc>
          <w:tcPr>
            <w:tcW w:w="1440" w:type="dxa"/>
            <w:tcBorders>
              <w:top w:val="single" w:sz="4" w:space="0" w:color="auto"/>
              <w:left w:val="single" w:sz="4" w:space="0" w:color="000000"/>
              <w:bottom w:val="single" w:sz="4" w:space="0" w:color="000000"/>
            </w:tcBorders>
            <w:vAlign w:val="center"/>
          </w:tcPr>
          <w:p w14:paraId="1B879354" w14:textId="7B10FCC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$5.85 </w:t>
            </w:r>
          </w:p>
        </w:tc>
        <w:tc>
          <w:tcPr>
            <w:tcW w:w="1440" w:type="dxa"/>
            <w:tcBorders>
              <w:top w:val="single" w:sz="4" w:space="0" w:color="auto"/>
              <w:left w:val="single" w:sz="4" w:space="0" w:color="000000"/>
              <w:bottom w:val="single" w:sz="4" w:space="0" w:color="000000"/>
            </w:tcBorders>
            <w:vAlign w:val="center"/>
          </w:tcPr>
          <w:p w14:paraId="3B2BC66C" w14:textId="2FD29E6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35,000 </w:t>
            </w:r>
          </w:p>
        </w:tc>
        <w:tc>
          <w:tcPr>
            <w:tcW w:w="1440" w:type="dxa"/>
            <w:tcBorders>
              <w:top w:val="single" w:sz="4" w:space="0" w:color="auto"/>
              <w:left w:val="single" w:sz="4" w:space="0" w:color="000000"/>
              <w:bottom w:val="single" w:sz="4" w:space="0" w:color="000000"/>
            </w:tcBorders>
            <w:vAlign w:val="center"/>
          </w:tcPr>
          <w:p w14:paraId="1967ECF6" w14:textId="18B2350D"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224,000 </w:t>
            </w:r>
          </w:p>
        </w:tc>
        <w:tc>
          <w:tcPr>
            <w:tcW w:w="1198" w:type="dxa"/>
            <w:tcBorders>
              <w:top w:val="single" w:sz="4" w:space="0" w:color="auto"/>
              <w:left w:val="single" w:sz="4" w:space="0" w:color="000000"/>
              <w:bottom w:val="single" w:sz="4" w:space="0" w:color="000000"/>
              <w:right w:val="single" w:sz="4" w:space="0" w:color="000000"/>
            </w:tcBorders>
            <w:vAlign w:val="center"/>
          </w:tcPr>
          <w:p w14:paraId="42FA5709" w14:textId="10A9B1AA" w:rsidR="00D775A5" w:rsidRPr="00B94143" w:rsidRDefault="00D775A5" w:rsidP="00D775A5">
            <w:pPr>
              <w:snapToGrid w:val="0"/>
              <w:jc w:val="center"/>
              <w:rPr>
                <w:rFonts w:cs="Arial"/>
                <w:sz w:val="20"/>
                <w:szCs w:val="20"/>
                <w:lang w:eastAsia="ar-SA"/>
              </w:rPr>
            </w:pPr>
          </w:p>
        </w:tc>
      </w:tr>
    </w:tbl>
    <w:p w14:paraId="1734EA98" w14:textId="77777777" w:rsidR="005138D1" w:rsidRPr="00692F4D" w:rsidRDefault="005138D1" w:rsidP="00692F4D"/>
    <w:p w14:paraId="0A96DF31" w14:textId="178F1E6D" w:rsidR="001C03D0" w:rsidRPr="00B94143" w:rsidRDefault="001C03D0">
      <w:pPr>
        <w:pStyle w:val="BodyText"/>
        <w:rPr>
          <w:rFonts w:cs="Arial"/>
        </w:rPr>
      </w:pPr>
      <w:r w:rsidRPr="00B94143">
        <w:rPr>
          <w:rFonts w:cs="Arial"/>
        </w:rPr>
        <w:t>Bidder</w:t>
      </w:r>
      <w:r w:rsidR="007F3FAE">
        <w:rPr>
          <w:rFonts w:cs="Arial"/>
          <w:lang w:val="en-US"/>
        </w:rPr>
        <w:t>s</w:t>
      </w:r>
      <w:r w:rsidRPr="00B94143">
        <w:rPr>
          <w:rFonts w:cs="Arial"/>
        </w:rPr>
        <w:t xml:space="preserve"> E, D, A, and B’s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0E3428">
        <w:rPr>
          <w:rFonts w:cs="Arial"/>
          <w:lang w:val="en-US"/>
        </w:rPr>
        <w:t>6</w:t>
      </w:r>
      <w:r w:rsidRPr="00B94143">
        <w:rPr>
          <w:rFonts w:cs="Arial"/>
        </w:rPr>
        <w:t xml:space="preserve">.75 causes </w:t>
      </w:r>
      <w:r w:rsidR="00B86885">
        <w:rPr>
          <w:rFonts w:cs="Arial"/>
        </w:rPr>
        <w:t>Cumulative Demand</w:t>
      </w:r>
      <w:r w:rsidRPr="00B94143">
        <w:rPr>
          <w:rFonts w:cs="Arial"/>
        </w:rPr>
        <w:t xml:space="preserve"> to be greater than the supply of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offered for sale in the auction, so these </w:t>
      </w:r>
      <w:r w:rsidR="00A84A4E">
        <w:rPr>
          <w:rFonts w:cs="Arial"/>
        </w:rPr>
        <w:t>Bid</w:t>
      </w:r>
      <w:r w:rsidRPr="00B94143">
        <w:rPr>
          <w:rFonts w:cs="Arial"/>
        </w:rPr>
        <w:t xml:space="preserve">s are the </w:t>
      </w:r>
      <w:r w:rsidR="00B86885">
        <w:rPr>
          <w:rFonts w:cs="Arial"/>
        </w:rPr>
        <w:t>Marginal Bid</w:t>
      </w:r>
      <w:r w:rsidRPr="00B94143">
        <w:rPr>
          <w:rFonts w:cs="Arial"/>
        </w:rPr>
        <w:t xml:space="preserve">s and the </w:t>
      </w:r>
      <w:r w:rsidR="003137C1">
        <w:rPr>
          <w:rFonts w:cs="Arial"/>
          <w:lang w:val="en-US"/>
        </w:rPr>
        <w:t>Interim Clearing Price</w:t>
      </w:r>
      <w:r w:rsidRPr="00B94143">
        <w:rPr>
          <w:rFonts w:cs="Arial"/>
        </w:rPr>
        <w:t xml:space="preserve"> is the bid price </w:t>
      </w:r>
      <w:r w:rsidRPr="00B94143">
        <w:t xml:space="preserve">of the </w:t>
      </w:r>
      <w:r w:rsidR="00B86885">
        <w:t>Marginal Bid</w:t>
      </w:r>
      <w:r w:rsidRPr="00B94143">
        <w:t xml:space="preserve">s, or </w:t>
      </w:r>
      <w:r w:rsidRPr="00B94143">
        <w:rPr>
          <w:rFonts w:cs="Arial"/>
        </w:rPr>
        <w:t>$</w:t>
      </w:r>
      <w:r w:rsidR="000E3428">
        <w:rPr>
          <w:rFonts w:cs="Arial"/>
          <w:lang w:val="en-US"/>
        </w:rPr>
        <w:t>6</w:t>
      </w:r>
      <w:r w:rsidRPr="00B94143">
        <w:rPr>
          <w:rFonts w:cs="Arial"/>
        </w:rPr>
        <w:t>.75 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r w:rsidR="00BA4833" w:rsidRPr="00B94143">
        <w:rPr>
          <w:rFonts w:cs="Arial"/>
          <w:lang w:val="en-US"/>
        </w:rPr>
        <w:t xml:space="preserve">Provided that the </w:t>
      </w:r>
      <w:r w:rsidR="003137C1">
        <w:rPr>
          <w:rFonts w:cs="Arial"/>
          <w:lang w:val="en-US"/>
        </w:rPr>
        <w:t>Interim Clearing Price</w:t>
      </w:r>
      <w:r w:rsidR="00BA4833" w:rsidRPr="00B94143">
        <w:rPr>
          <w:rFonts w:cs="Arial"/>
          <w:lang w:val="en-US"/>
        </w:rPr>
        <w:t xml:space="preserve"> </w:t>
      </w:r>
      <w:r w:rsidR="000E3428">
        <w:rPr>
          <w:rFonts w:cs="Arial"/>
          <w:lang w:val="en-US"/>
        </w:rPr>
        <w:t>is not less than the ECR</w:t>
      </w:r>
      <w:r w:rsidR="003A641A">
        <w:rPr>
          <w:rFonts w:cs="Arial"/>
          <w:lang w:val="en-US"/>
        </w:rPr>
        <w:t xml:space="preserve"> </w:t>
      </w:r>
      <w:r w:rsidR="00B86885">
        <w:rPr>
          <w:rFonts w:cs="Arial"/>
          <w:lang w:val="en-US"/>
        </w:rPr>
        <w:t>Trigger Price</w:t>
      </w:r>
      <w:r w:rsidR="000E3428">
        <w:rPr>
          <w:rFonts w:cs="Arial"/>
          <w:lang w:val="en-US"/>
        </w:rPr>
        <w:t xml:space="preserve"> or greater than </w:t>
      </w:r>
      <w:r w:rsidR="00BA4833" w:rsidRPr="00B94143">
        <w:rPr>
          <w:rFonts w:cs="Arial"/>
          <w:lang w:val="en-US"/>
        </w:rPr>
        <w:t>the CCR</w:t>
      </w:r>
      <w:r w:rsidR="003A641A">
        <w:rPr>
          <w:rFonts w:cs="Arial"/>
          <w:lang w:val="en-US"/>
        </w:rPr>
        <w:t xml:space="preserve"> </w:t>
      </w:r>
      <w:r w:rsidR="00B86885">
        <w:rPr>
          <w:rFonts w:cs="Arial"/>
          <w:lang w:val="en-US"/>
        </w:rPr>
        <w:t>Trigger Price</w:t>
      </w:r>
      <w:r w:rsidR="00BA4833" w:rsidRPr="00B94143">
        <w:rPr>
          <w:rFonts w:cs="Arial"/>
          <w:lang w:val="en-US"/>
        </w:rPr>
        <w:t xml:space="preserve">, the </w:t>
      </w:r>
      <w:r w:rsidR="00B86885">
        <w:rPr>
          <w:rFonts w:cs="Arial"/>
          <w:lang w:val="en-US"/>
        </w:rPr>
        <w:t>Final Clearing Price</w:t>
      </w:r>
      <w:r w:rsidR="00BA4833" w:rsidRPr="00B94143">
        <w:rPr>
          <w:rFonts w:cs="Arial"/>
          <w:lang w:val="en-US"/>
        </w:rPr>
        <w:t xml:space="preserve"> will equal the </w:t>
      </w:r>
      <w:r w:rsidR="003137C1">
        <w:rPr>
          <w:rFonts w:cs="Arial"/>
          <w:lang w:val="en-US"/>
        </w:rPr>
        <w:t>Interim Clearing Price</w:t>
      </w:r>
      <w:r w:rsidR="007F3FAE">
        <w:rPr>
          <w:rFonts w:cs="Arial"/>
          <w:lang w:val="en-US"/>
        </w:rPr>
        <w:t>, $6.75 per allowance. In this case,</w:t>
      </w:r>
      <w:r w:rsidR="00BA4833" w:rsidRPr="00B94143">
        <w:rPr>
          <w:rFonts w:cs="Arial"/>
          <w:lang w:val="en-US"/>
        </w:rPr>
        <w:t xml:space="preserve">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7F3FAE">
        <w:rPr>
          <w:rFonts w:cs="Arial"/>
          <w:lang w:val="en-US"/>
        </w:rPr>
        <w:t>will be</w:t>
      </w:r>
      <w:r w:rsidR="007F3FAE" w:rsidRPr="00B94143">
        <w:rPr>
          <w:rFonts w:cs="Arial"/>
        </w:rPr>
        <w:t xml:space="preserve"> </w:t>
      </w:r>
      <w:r w:rsidRPr="00B94143">
        <w:rPr>
          <w:rFonts w:cs="Arial"/>
        </w:rPr>
        <w:t xml:space="preserve">awarded to all </w:t>
      </w:r>
      <w:r w:rsidR="00A84A4E">
        <w:rPr>
          <w:rFonts w:cs="Arial"/>
        </w:rPr>
        <w:t>Bid</w:t>
      </w:r>
      <w:r w:rsidRPr="00B94143">
        <w:rPr>
          <w:rFonts w:cs="Arial"/>
        </w:rPr>
        <w:t>s with bid prices greater than $</w:t>
      </w:r>
      <w:r w:rsidR="008D1C1A">
        <w:rPr>
          <w:rFonts w:cs="Arial"/>
          <w:lang w:val="en-US"/>
        </w:rPr>
        <w:t>6</w:t>
      </w:r>
      <w:r w:rsidRPr="00B94143">
        <w:rPr>
          <w:rFonts w:cs="Arial"/>
        </w:rPr>
        <w:t>.</w:t>
      </w:r>
      <w:r w:rsidR="007F3FAE">
        <w:rPr>
          <w:rFonts w:cs="Arial"/>
          <w:lang w:val="en-US"/>
        </w:rPr>
        <w:t>7</w:t>
      </w:r>
      <w:r w:rsidR="008D1C1A" w:rsidRPr="00B94143">
        <w:rPr>
          <w:rFonts w:cs="Arial"/>
        </w:rPr>
        <w:t xml:space="preserve">5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00BA4833" w:rsidRPr="00B94143">
        <w:rPr>
          <w:rFonts w:cs="Arial"/>
          <w:lang w:val="en-US"/>
        </w:rPr>
        <w:t xml:space="preserve">, </w:t>
      </w:r>
      <w:r w:rsidR="007F3FAE">
        <w:rPr>
          <w:rFonts w:cs="Arial"/>
          <w:lang w:val="en-US"/>
        </w:rPr>
        <w:t>and this is the price that will be paid for all allowances sold at the auction.</w:t>
      </w:r>
    </w:p>
    <w:p w14:paraId="58FCFFE4" w14:textId="7C7A57F0" w:rsidR="001C03D0" w:rsidRPr="00B94143" w:rsidRDefault="007F3FAE">
      <w:pPr>
        <w:pStyle w:val="BodyText"/>
        <w:rPr>
          <w:rFonts w:cs="Arial"/>
        </w:rPr>
      </w:pPr>
      <w:r>
        <w:rPr>
          <w:lang w:val="en-US"/>
        </w:rPr>
        <w:t>To complete the auction</w:t>
      </w:r>
      <w:r w:rsidR="001C03D0" w:rsidRPr="00B94143">
        <w:t xml:space="preserve">, the tie amongst the </w:t>
      </w:r>
      <w:r w:rsidR="00B86885">
        <w:t>Marginal Bid</w:t>
      </w:r>
      <w:r w:rsidR="001C03D0" w:rsidRPr="00B94143">
        <w:t xml:space="preserve">s, highlighted in blue, must be broken and </w:t>
      </w:r>
      <w:r>
        <w:rPr>
          <w:lang w:val="en-US"/>
        </w:rPr>
        <w:t xml:space="preserve">the successful bidders </w:t>
      </w:r>
      <w:r w:rsidR="001C03D0" w:rsidRPr="00B94143">
        <w:t xml:space="preserve">awarded </w:t>
      </w:r>
      <w:r w:rsidR="001C03D0" w:rsidRPr="00B94143">
        <w:rPr>
          <w:rFonts w:cs="Arial"/>
        </w:rPr>
        <w:t>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Breaking the tie </w:t>
      </w:r>
      <w:r>
        <w:rPr>
          <w:rFonts w:cs="Arial"/>
          <w:lang w:val="en-US"/>
        </w:rPr>
        <w:t>is accomplished by assigning a random number</w:t>
      </w:r>
      <w:r w:rsidR="001C03D0" w:rsidRPr="00B94143">
        <w:rPr>
          <w:rFonts w:cs="Arial"/>
        </w:rPr>
        <w:t xml:space="preserve"> to each tied </w:t>
      </w:r>
      <w:r w:rsidR="00A84A4E">
        <w:rPr>
          <w:rFonts w:cs="Arial"/>
        </w:rPr>
        <w:t>Bid</w:t>
      </w:r>
      <w:r w:rsidR="001C03D0" w:rsidRPr="00B94143">
        <w:rPr>
          <w:rFonts w:cs="Arial"/>
        </w:rPr>
        <w:t xml:space="preserve"> (see Section </w:t>
      </w:r>
      <w:r w:rsidR="00E06177">
        <w:rPr>
          <w:rFonts w:cs="Arial"/>
        </w:rPr>
        <w:fldChar w:fldCharType="begin"/>
      </w:r>
      <w:r w:rsidR="00E06177">
        <w:rPr>
          <w:rFonts w:cs="Arial"/>
        </w:rPr>
        <w:instrText xml:space="preserve"> REF _Ref532810394 \r \h </w:instrText>
      </w:r>
      <w:r w:rsidR="00E06177">
        <w:rPr>
          <w:rFonts w:cs="Arial"/>
        </w:rPr>
      </w:r>
      <w:r w:rsidR="00E06177">
        <w:rPr>
          <w:rFonts w:cs="Arial"/>
        </w:rPr>
        <w:fldChar w:fldCharType="separate"/>
      </w:r>
      <w:r w:rsidR="005B11F7">
        <w:rPr>
          <w:rFonts w:cs="Arial"/>
        </w:rPr>
        <w:t>6.1.1</w:t>
      </w:r>
      <w:r w:rsidR="00E06177">
        <w:rPr>
          <w:rFonts w:cs="Arial"/>
        </w:rPr>
        <w:fldChar w:fldCharType="end"/>
      </w:r>
      <w:r w:rsidR="001C03D0" w:rsidRPr="00B94143">
        <w:rPr>
          <w:rFonts w:cs="Arial"/>
        </w:rPr>
        <w:t>).</w:t>
      </w:r>
      <w:r w:rsidR="00305186" w:rsidRPr="00305186">
        <w:rPr>
          <w:rStyle w:val="FootnoteCharacters"/>
          <w:rFonts w:cs="Arial"/>
        </w:rPr>
        <w:t xml:space="preserve"> </w:t>
      </w:r>
      <w:r w:rsidR="001C03D0" w:rsidRPr="00B94143">
        <w:rPr>
          <w:rFonts w:cs="Arial"/>
        </w:rPr>
        <w:t>The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are </w:t>
      </w:r>
      <w:r w:rsidR="001C03D0" w:rsidRPr="00B94143">
        <w:rPr>
          <w:rFonts w:cs="Arial"/>
        </w:rPr>
        <w:lastRenderedPageBreak/>
        <w:t xml:space="preserve">awarded to each tied bidder in order by </w:t>
      </w:r>
      <w:r w:rsidR="00570597">
        <w:rPr>
          <w:lang w:val="en-US"/>
        </w:rPr>
        <w:t>increasing</w:t>
      </w:r>
      <w:r w:rsidR="00570597" w:rsidRPr="00B94143">
        <w:t xml:space="preserve"> </w:t>
      </w:r>
      <w:r w:rsidR="001C03D0" w:rsidRPr="00B94143">
        <w:t xml:space="preserve">value </w:t>
      </w:r>
      <w:r w:rsidR="001C03D0" w:rsidRPr="00B94143">
        <w:rPr>
          <w:rFonts w:cs="Arial"/>
        </w:rPr>
        <w:t>of their assigned random number until no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are left. </w:t>
      </w:r>
    </w:p>
    <w:p w14:paraId="7CF1A44B" w14:textId="175C7DD1" w:rsidR="001C03D0" w:rsidRPr="00B94143" w:rsidRDefault="001C03D0">
      <w:pPr>
        <w:pStyle w:val="BodyText"/>
        <w:rPr>
          <w:rFonts w:cs="Arial"/>
        </w:rPr>
      </w:pPr>
      <w:r w:rsidRPr="00B94143">
        <w:rPr>
          <w:rFonts w:cs="Arial"/>
        </w:rPr>
        <w:t>Bidder D received the random number 1; therefore the remaining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8D1C1A">
        <w:rPr>
          <w:rFonts w:cs="Arial"/>
          <w:lang w:val="en-US"/>
        </w:rPr>
        <w:t>(</w:t>
      </w:r>
      <w:r w:rsidR="00D775A5">
        <w:rPr>
          <w:rFonts w:cs="Arial"/>
          <w:lang w:val="en-US"/>
        </w:rPr>
        <w:t>21</w:t>
      </w:r>
      <w:r w:rsidR="008D1C1A">
        <w:rPr>
          <w:rFonts w:cs="Arial"/>
          <w:lang w:val="en-US"/>
        </w:rPr>
        <w:t xml:space="preserve">,000) </w:t>
      </w:r>
      <w:r w:rsidRPr="00B94143">
        <w:rPr>
          <w:rFonts w:cs="Arial"/>
        </w:rPr>
        <w:t xml:space="preserve">are awarded to that bidder first. Bidder D’s </w:t>
      </w:r>
      <w:r w:rsidR="00A84A4E">
        <w:rPr>
          <w:rFonts w:cs="Arial"/>
        </w:rPr>
        <w:t>Bid</w:t>
      </w:r>
      <w:r w:rsidRPr="00B94143">
        <w:rPr>
          <w:rFonts w:cs="Arial"/>
        </w:rPr>
        <w:t xml:space="preserve"> for 5,000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can be fully satisfied, leaving </w:t>
      </w:r>
      <w:r w:rsidR="008D1C1A">
        <w:rPr>
          <w:rFonts w:cs="Arial"/>
          <w:lang w:val="en-US"/>
        </w:rPr>
        <w:t>1</w:t>
      </w:r>
      <w:r w:rsidR="00564EB9">
        <w:rPr>
          <w:rFonts w:cs="Arial"/>
          <w:lang w:val="en-US"/>
        </w:rPr>
        <w:t>6</w:t>
      </w:r>
      <w:r w:rsidRPr="00B94143">
        <w:rPr>
          <w:rFonts w:cs="Arial"/>
        </w:rPr>
        <w:t>,</w:t>
      </w:r>
      <w:r w:rsidR="008D1C1A">
        <w:rPr>
          <w:rFonts w:cs="Arial"/>
          <w:lang w:val="en-US"/>
        </w:rPr>
        <w:t>0</w:t>
      </w:r>
      <w:r w:rsidR="008D1C1A" w:rsidRPr="00B94143">
        <w:rPr>
          <w:rFonts w:cs="Arial"/>
        </w:rPr>
        <w:t xml:space="preserve">00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570597">
        <w:rPr>
          <w:rFonts w:cs="Arial"/>
          <w:lang w:val="en-US"/>
        </w:rPr>
        <w:t xml:space="preserve">remaining </w:t>
      </w:r>
      <w:r w:rsidRPr="00B94143">
        <w:rPr>
          <w:rFonts w:cs="Arial"/>
        </w:rPr>
        <w:t>to be awarded. Bidder A</w:t>
      </w:r>
      <w:r w:rsidR="00570597" w:rsidRPr="00570597">
        <w:rPr>
          <w:rFonts w:cs="Arial"/>
        </w:rPr>
        <w:t xml:space="preserve"> </w:t>
      </w:r>
      <w:r w:rsidR="00570597" w:rsidRPr="00B94143">
        <w:rPr>
          <w:rFonts w:cs="Arial"/>
        </w:rPr>
        <w:t>received the random number 2</w:t>
      </w:r>
      <w:r w:rsidRPr="00B94143">
        <w:rPr>
          <w:rFonts w:cs="Arial"/>
        </w:rPr>
        <w:t xml:space="preserve">. Bidder A’s </w:t>
      </w:r>
      <w:r w:rsidR="00A84A4E">
        <w:rPr>
          <w:rFonts w:cs="Arial"/>
        </w:rPr>
        <w:t>Bid</w:t>
      </w:r>
      <w:r w:rsidRPr="00B94143">
        <w:rPr>
          <w:rFonts w:cs="Arial"/>
        </w:rPr>
        <w:t xml:space="preserve"> for </w:t>
      </w:r>
      <w:r w:rsidR="00564EB9" w:rsidRPr="00B94143">
        <w:rPr>
          <w:rFonts w:cs="Arial"/>
        </w:rPr>
        <w:t>1</w:t>
      </w:r>
      <w:r w:rsidR="00564EB9">
        <w:rPr>
          <w:rFonts w:cs="Arial"/>
          <w:lang w:val="en-US"/>
        </w:rPr>
        <w:t>5</w:t>
      </w:r>
      <w:r w:rsidRPr="00B94143">
        <w:rPr>
          <w:rFonts w:cs="Arial"/>
        </w:rPr>
        <w:t>,000 CO</w:t>
      </w:r>
      <w:r w:rsidRPr="00B94143">
        <w:rPr>
          <w:rFonts w:cs="Arial"/>
          <w:vertAlign w:val="subscript"/>
        </w:rPr>
        <w:t>2</w:t>
      </w:r>
      <w:r w:rsidR="00330402" w:rsidRPr="00B94143">
        <w:rPr>
          <w:rFonts w:cs="Arial"/>
        </w:rPr>
        <w:t xml:space="preserve"> </w:t>
      </w:r>
      <w:r w:rsidR="005F4B0D">
        <w:rPr>
          <w:rFonts w:cs="Arial"/>
        </w:rPr>
        <w:t>Allowance</w:t>
      </w:r>
      <w:r w:rsidR="00330402" w:rsidRPr="00B94143">
        <w:rPr>
          <w:rFonts w:cs="Arial"/>
        </w:rPr>
        <w:t xml:space="preserve">s </w:t>
      </w:r>
      <w:r w:rsidR="008D1C1A">
        <w:rPr>
          <w:rFonts w:cs="Arial"/>
          <w:lang w:val="en-US"/>
        </w:rPr>
        <w:t xml:space="preserve">can also be </w:t>
      </w:r>
      <w:r w:rsidRPr="00B94143">
        <w:rPr>
          <w:rFonts w:cs="Arial"/>
        </w:rPr>
        <w:t>fully satisfied</w:t>
      </w:r>
      <w:r w:rsidR="00570597">
        <w:rPr>
          <w:rFonts w:cs="Arial"/>
          <w:lang w:val="en-US"/>
        </w:rPr>
        <w:t xml:space="preserve">, </w:t>
      </w:r>
      <w:r w:rsidR="00564EB9">
        <w:rPr>
          <w:rFonts w:cs="Arial"/>
          <w:lang w:val="en-US"/>
        </w:rPr>
        <w:t xml:space="preserve">leaving 1,000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 xml:space="preserve">s </w:t>
      </w:r>
      <w:r w:rsidR="00564EB9">
        <w:rPr>
          <w:rFonts w:cs="Arial"/>
          <w:lang w:val="en-US"/>
        </w:rPr>
        <w:t xml:space="preserve">remaining </w:t>
      </w:r>
      <w:r w:rsidR="00564EB9" w:rsidRPr="00B94143">
        <w:rPr>
          <w:rFonts w:cs="Arial"/>
        </w:rPr>
        <w:t>to be awarded.</w:t>
      </w:r>
      <w:r w:rsidR="00564EB9">
        <w:rPr>
          <w:rFonts w:cs="Arial"/>
          <w:lang w:val="en-US"/>
        </w:rPr>
        <w:t xml:space="preserve">  Bidder E received the random number 3.  Bidder E’s </w:t>
      </w:r>
      <w:r w:rsidR="00A84A4E">
        <w:rPr>
          <w:rFonts w:cs="Arial"/>
          <w:lang w:val="en-US"/>
        </w:rPr>
        <w:t>Bid</w:t>
      </w:r>
      <w:r w:rsidR="00564EB9">
        <w:rPr>
          <w:rFonts w:cs="Arial"/>
          <w:lang w:val="en-US"/>
        </w:rPr>
        <w:t xml:space="preserve"> for 10,000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 xml:space="preserve">s </w:t>
      </w:r>
      <w:r w:rsidR="00564EB9">
        <w:rPr>
          <w:rFonts w:cs="Arial"/>
          <w:lang w:val="en-US"/>
        </w:rPr>
        <w:t xml:space="preserve">cannot be </w:t>
      </w:r>
      <w:r w:rsidR="00564EB9" w:rsidRPr="00B94143">
        <w:rPr>
          <w:rFonts w:cs="Arial"/>
        </w:rPr>
        <w:t>fully satisfied</w:t>
      </w:r>
      <w:r w:rsidR="00564EB9">
        <w:rPr>
          <w:rFonts w:cs="Arial"/>
          <w:lang w:val="en-US"/>
        </w:rPr>
        <w:t xml:space="preserve"> and receives the remaining 1,000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s</w:t>
      </w:r>
      <w:r w:rsidR="00564EB9">
        <w:rPr>
          <w:rFonts w:cs="Arial"/>
          <w:lang w:val="en-US"/>
        </w:rPr>
        <w:t>.</w:t>
      </w:r>
      <w:r w:rsidR="008D1C1A">
        <w:rPr>
          <w:rFonts w:cs="Arial"/>
          <w:lang w:val="en-US"/>
        </w:rPr>
        <w:t xml:space="preserve"> </w:t>
      </w:r>
      <w:r w:rsidRPr="00B94143">
        <w:rPr>
          <w:rFonts w:cs="Arial"/>
        </w:rPr>
        <w:t xml:space="preserve">No other </w:t>
      </w:r>
      <w:r w:rsidR="00570597">
        <w:rPr>
          <w:rFonts w:cs="Arial"/>
          <w:lang w:val="en-US"/>
        </w:rPr>
        <w:t xml:space="preserve">bidder </w:t>
      </w:r>
      <w:r w:rsidRPr="00B94143">
        <w:rPr>
          <w:rFonts w:cs="Arial"/>
        </w:rPr>
        <w:t>tied</w:t>
      </w:r>
      <w:r w:rsidR="00570597">
        <w:rPr>
          <w:rFonts w:cs="Arial"/>
          <w:lang w:val="en-US"/>
        </w:rPr>
        <w:t xml:space="preserve"> at the</w:t>
      </w:r>
      <w:r w:rsidRPr="00B94143">
        <w:rPr>
          <w:rFonts w:cs="Arial"/>
        </w:rPr>
        <w:t xml:space="preserve"> </w:t>
      </w:r>
      <w:r w:rsidR="00B86885">
        <w:rPr>
          <w:rFonts w:cs="Arial"/>
        </w:rPr>
        <w:t>Marginal Bid</w:t>
      </w:r>
      <w:r w:rsidRPr="00B94143">
        <w:rPr>
          <w:rFonts w:cs="Arial"/>
        </w:rPr>
        <w:t xml:space="preserve"> </w:t>
      </w:r>
      <w:r w:rsidR="00570597">
        <w:rPr>
          <w:rFonts w:cs="Arial"/>
          <w:lang w:val="en-US"/>
        </w:rPr>
        <w:t>is</w:t>
      </w:r>
      <w:r w:rsidRPr="00B94143">
        <w:rPr>
          <w:rFonts w:cs="Arial"/>
        </w:rPr>
        <w:t xml:space="preserve"> awarded any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since the supply is exhausted. </w:t>
      </w:r>
    </w:p>
    <w:p w14:paraId="5D38C29C" w14:textId="77777777" w:rsidR="001C03D0" w:rsidRPr="00B94143" w:rsidRDefault="001C03D0" w:rsidP="006E57E4">
      <w:pPr>
        <w:pStyle w:val="BodyText"/>
        <w:spacing w:after="120"/>
        <w:rPr>
          <w:rFonts w:cs="Arial"/>
        </w:rPr>
      </w:pPr>
      <w:r w:rsidRPr="00B94143">
        <w:rPr>
          <w:rFonts w:cs="Arial"/>
        </w:rPr>
        <w:t>In summary, bidders would receive the following awards.</w:t>
      </w:r>
    </w:p>
    <w:p w14:paraId="658ED421" w14:textId="5253815C"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A – </w:t>
      </w:r>
      <w:r w:rsidR="008D1C1A">
        <w:rPr>
          <w:rFonts w:cs="Arial"/>
          <w:lang w:eastAsia="ar-SA"/>
        </w:rPr>
        <w:t>3</w:t>
      </w:r>
      <w:r w:rsidR="00564EB9">
        <w:rPr>
          <w:rFonts w:cs="Arial"/>
          <w:lang w:eastAsia="ar-SA"/>
        </w:rPr>
        <w:t>2</w:t>
      </w:r>
      <w:r w:rsidRPr="00B94143">
        <w:rPr>
          <w:rFonts w:cs="Arial"/>
          <w:lang w:eastAsia="ar-SA"/>
        </w:rPr>
        <w:t>,</w:t>
      </w:r>
      <w:r w:rsidR="008D1C1A">
        <w:rPr>
          <w:rFonts w:cs="Arial"/>
          <w:lang w:eastAsia="ar-SA"/>
        </w:rPr>
        <w:t>0</w:t>
      </w:r>
      <w:r w:rsidR="008D1C1A" w:rsidRPr="00B94143">
        <w:rPr>
          <w:rFonts w:cs="Arial"/>
          <w:lang w:eastAsia="ar-SA"/>
        </w:rPr>
        <w:t xml:space="preserve">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8D1C1A">
        <w:rPr>
          <w:rFonts w:cs="Arial"/>
          <w:lang w:eastAsia="ar-SA"/>
        </w:rPr>
        <w:t>2</w:t>
      </w:r>
      <w:r w:rsidR="00564EB9">
        <w:rPr>
          <w:rFonts w:cs="Arial"/>
          <w:lang w:eastAsia="ar-SA"/>
        </w:rPr>
        <w:t>16</w:t>
      </w:r>
      <w:r w:rsidRPr="00B94143">
        <w:rPr>
          <w:rFonts w:cs="Arial"/>
          <w:lang w:eastAsia="ar-SA"/>
        </w:rPr>
        <w:t>,</w:t>
      </w:r>
      <w:r w:rsidR="00564EB9">
        <w:rPr>
          <w:rFonts w:cs="Arial"/>
          <w:lang w:eastAsia="ar-SA"/>
        </w:rPr>
        <w:t>0</w:t>
      </w:r>
      <w:r w:rsidR="008D1C1A">
        <w:rPr>
          <w:rFonts w:cs="Arial"/>
          <w:lang w:eastAsia="ar-SA"/>
        </w:rPr>
        <w:t>00</w:t>
      </w:r>
      <w:r w:rsidRPr="00B94143">
        <w:rPr>
          <w:rFonts w:cs="Arial"/>
          <w:lang w:eastAsia="ar-SA"/>
        </w:rPr>
        <w:t>.</w:t>
      </w:r>
      <w:r w:rsidR="003108F2">
        <w:rPr>
          <w:rFonts w:cs="Arial"/>
          <w:lang w:eastAsia="ar-SA"/>
        </w:rPr>
        <w:t>00.</w:t>
      </w:r>
      <w:r w:rsidRPr="00B94143">
        <w:rPr>
          <w:rFonts w:cs="Arial"/>
          <w:lang w:eastAsia="ar-SA"/>
        </w:rPr>
        <w:t xml:space="preserve"> </w:t>
      </w:r>
    </w:p>
    <w:p w14:paraId="336CE0B0" w14:textId="6896765E"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B – </w:t>
      </w:r>
      <w:r w:rsidR="00564EB9">
        <w:rPr>
          <w:rFonts w:cs="Arial"/>
          <w:lang w:eastAsia="ar-SA"/>
        </w:rPr>
        <w:t>8</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54</w:t>
      </w:r>
      <w:r w:rsidRPr="00B94143">
        <w:rPr>
          <w:rFonts w:cs="Arial"/>
          <w:lang w:eastAsia="ar-SA"/>
        </w:rPr>
        <w:t>,</w:t>
      </w:r>
      <w:r w:rsidR="00564EB9">
        <w:rPr>
          <w:rFonts w:cs="Arial"/>
          <w:lang w:eastAsia="ar-SA"/>
        </w:rPr>
        <w:t>9</w:t>
      </w:r>
      <w:r w:rsidR="00564EB9" w:rsidRPr="00B94143">
        <w:rPr>
          <w:rFonts w:cs="Arial"/>
          <w:lang w:eastAsia="ar-SA"/>
        </w:rPr>
        <w:t>00</w:t>
      </w:r>
      <w:r w:rsidRPr="00B94143">
        <w:rPr>
          <w:rFonts w:cs="Arial"/>
          <w:lang w:eastAsia="ar-SA"/>
        </w:rPr>
        <w:t>.</w:t>
      </w:r>
      <w:r w:rsidR="003108F2">
        <w:rPr>
          <w:rFonts w:cs="Arial"/>
          <w:lang w:eastAsia="ar-SA"/>
        </w:rPr>
        <w:t>00.</w:t>
      </w:r>
    </w:p>
    <w:p w14:paraId="72F48C96" w14:textId="6F47ED15"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C – </w:t>
      </w:r>
      <w:r w:rsidR="00564EB9" w:rsidRPr="00B94143">
        <w:rPr>
          <w:rFonts w:cs="Arial"/>
          <w:lang w:eastAsia="ar-SA"/>
        </w:rPr>
        <w:t>1</w:t>
      </w:r>
      <w:r w:rsidR="00564EB9">
        <w:rPr>
          <w:rFonts w:cs="Arial"/>
          <w:lang w:eastAsia="ar-SA"/>
        </w:rPr>
        <w:t>8</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121</w:t>
      </w:r>
      <w:r w:rsidRPr="00B94143">
        <w:rPr>
          <w:rFonts w:cs="Arial"/>
          <w:lang w:eastAsia="ar-SA"/>
        </w:rPr>
        <w:t>,500.</w:t>
      </w:r>
      <w:r w:rsidR="003108F2">
        <w:rPr>
          <w:rFonts w:cs="Arial"/>
          <w:lang w:eastAsia="ar-SA"/>
        </w:rPr>
        <w:t>00.</w:t>
      </w:r>
      <w:r w:rsidRPr="00B94143">
        <w:rPr>
          <w:rFonts w:cs="Arial"/>
          <w:lang w:eastAsia="ar-SA"/>
        </w:rPr>
        <w:t xml:space="preserve"> </w:t>
      </w:r>
    </w:p>
    <w:p w14:paraId="2AC24FBA" w14:textId="355F1EEA"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D – </w:t>
      </w:r>
      <w:r w:rsidR="00564EB9">
        <w:rPr>
          <w:rFonts w:cs="Arial"/>
          <w:lang w:eastAsia="ar-SA"/>
        </w:rPr>
        <w:t>19</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s at a</w:t>
      </w:r>
      <w:r w:rsidR="008D1C1A">
        <w:rPr>
          <w:rFonts w:cs="Arial"/>
          <w:lang w:eastAsia="ar-SA"/>
        </w:rPr>
        <w:t xml:space="preserve"> price of $6.75 </w:t>
      </w:r>
      <w:r w:rsidR="00D4603F">
        <w:rPr>
          <w:rFonts w:cs="Arial"/>
          <w:lang w:eastAsia="ar-SA"/>
        </w:rPr>
        <w:t xml:space="preserve">per allowance </w:t>
      </w:r>
      <w:r w:rsidR="008D1C1A">
        <w:rPr>
          <w:rFonts w:cs="Arial"/>
          <w:lang w:eastAsia="ar-SA"/>
        </w:rPr>
        <w:t>for a</w:t>
      </w:r>
      <w:r w:rsidRPr="00B94143">
        <w:rPr>
          <w:rFonts w:cs="Arial"/>
          <w:lang w:eastAsia="ar-SA"/>
        </w:rPr>
        <w:t xml:space="preserve"> total cost of $</w:t>
      </w:r>
      <w:r w:rsidR="008D1C1A">
        <w:rPr>
          <w:rFonts w:cs="Arial"/>
          <w:lang w:eastAsia="ar-SA"/>
        </w:rPr>
        <w:t>1</w:t>
      </w:r>
      <w:r w:rsidR="00564EB9">
        <w:rPr>
          <w:rFonts w:cs="Arial"/>
          <w:lang w:eastAsia="ar-SA"/>
        </w:rPr>
        <w:t>2</w:t>
      </w:r>
      <w:r w:rsidR="008D1C1A">
        <w:rPr>
          <w:rFonts w:cs="Arial"/>
          <w:lang w:eastAsia="ar-SA"/>
        </w:rPr>
        <w:t>8</w:t>
      </w:r>
      <w:r w:rsidRPr="00B94143">
        <w:rPr>
          <w:rFonts w:cs="Arial"/>
          <w:lang w:eastAsia="ar-SA"/>
        </w:rPr>
        <w:t>,</w:t>
      </w:r>
      <w:r w:rsidR="00564EB9">
        <w:rPr>
          <w:rFonts w:cs="Arial"/>
          <w:lang w:eastAsia="ar-SA"/>
        </w:rPr>
        <w:t>2</w:t>
      </w:r>
      <w:r w:rsidR="00564EB9" w:rsidRPr="00B94143">
        <w:rPr>
          <w:rFonts w:cs="Arial"/>
          <w:lang w:eastAsia="ar-SA"/>
        </w:rPr>
        <w:t>50</w:t>
      </w:r>
      <w:r w:rsidRPr="00B94143">
        <w:rPr>
          <w:rFonts w:cs="Arial"/>
          <w:lang w:eastAsia="ar-SA"/>
        </w:rPr>
        <w:t>.</w:t>
      </w:r>
      <w:r w:rsidR="003108F2">
        <w:rPr>
          <w:rFonts w:cs="Arial"/>
          <w:lang w:eastAsia="ar-SA"/>
        </w:rPr>
        <w:t>00.</w:t>
      </w:r>
      <w:r w:rsidRPr="00B94143">
        <w:rPr>
          <w:rFonts w:cs="Arial"/>
          <w:lang w:eastAsia="ar-SA"/>
        </w:rPr>
        <w:t xml:space="preserve"> </w:t>
      </w:r>
    </w:p>
    <w:p w14:paraId="7BAB508A" w14:textId="17C1CD90" w:rsidR="00BA4833" w:rsidRPr="00352423" w:rsidRDefault="001C03D0" w:rsidP="008D1C1A">
      <w:pPr>
        <w:pStyle w:val="TextBullet"/>
        <w:tabs>
          <w:tab w:val="clear" w:pos="2160"/>
          <w:tab w:val="num" w:pos="720"/>
        </w:tabs>
        <w:spacing w:after="240"/>
        <w:ind w:left="720"/>
        <w:rPr>
          <w:rFonts w:cs="Arial"/>
          <w:lang w:eastAsia="ar-SA"/>
        </w:rPr>
      </w:pPr>
      <w:r w:rsidRPr="00B94143">
        <w:rPr>
          <w:rFonts w:cs="Arial"/>
          <w:lang w:eastAsia="ar-SA"/>
        </w:rPr>
        <w:t xml:space="preserve">Bidder E – </w:t>
      </w:r>
      <w:r w:rsidR="00564EB9">
        <w:rPr>
          <w:rFonts w:cs="Arial"/>
          <w:lang w:eastAsia="ar-SA"/>
        </w:rPr>
        <w:t>23</w:t>
      </w:r>
      <w:r w:rsidRPr="00B94143">
        <w:rPr>
          <w:rFonts w:cs="Arial"/>
          <w:lang w:eastAsia="ar-SA"/>
        </w:rPr>
        <w:t xml:space="preserve">,000 </w:t>
      </w:r>
      <w:r w:rsidR="00AD25BE" w:rsidRPr="00B94143">
        <w:rPr>
          <w:rFonts w:cs="Arial"/>
          <w:lang w:eastAsia="ar-SA"/>
        </w:rPr>
        <w:t>CO</w:t>
      </w:r>
      <w:r w:rsidR="00AD25BE" w:rsidRPr="005F4B0D">
        <w:rPr>
          <w:rFonts w:cs="Arial"/>
          <w:vertAlign w:val="subscript"/>
          <w:lang w:eastAsia="ar-SA"/>
        </w:rPr>
        <w:t>2</w:t>
      </w:r>
      <w:r w:rsidR="00AD25BE" w:rsidRPr="00B94143">
        <w:rPr>
          <w:rFonts w:cs="Arial"/>
          <w:lang w:eastAsia="ar-SA"/>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155</w:t>
      </w:r>
      <w:r w:rsidRPr="00B94143">
        <w:rPr>
          <w:rFonts w:cs="Arial"/>
          <w:lang w:eastAsia="ar-SA"/>
        </w:rPr>
        <w:t>,</w:t>
      </w:r>
      <w:r w:rsidR="00564EB9">
        <w:rPr>
          <w:rFonts w:cs="Arial"/>
          <w:lang w:eastAsia="ar-SA"/>
        </w:rPr>
        <w:t>250</w:t>
      </w:r>
      <w:r w:rsidRPr="00B94143">
        <w:rPr>
          <w:rFonts w:cs="Arial"/>
          <w:lang w:eastAsia="ar-SA"/>
        </w:rPr>
        <w:t>.</w:t>
      </w:r>
      <w:r w:rsidR="003108F2">
        <w:rPr>
          <w:rFonts w:cs="Arial"/>
          <w:lang w:eastAsia="ar-SA"/>
        </w:rPr>
        <w:t>00.</w:t>
      </w:r>
      <w:r w:rsidRPr="00B94143">
        <w:rPr>
          <w:rFonts w:cs="Arial"/>
          <w:lang w:eastAsia="ar-SA"/>
        </w:rPr>
        <w:t xml:space="preserve"> </w:t>
      </w:r>
    </w:p>
    <w:p w14:paraId="0F4FD546" w14:textId="543FC57B" w:rsidR="008D1C1A" w:rsidRDefault="002E11F7" w:rsidP="009D1DF5">
      <w:pPr>
        <w:pStyle w:val="BodyText"/>
        <w:spacing w:after="120"/>
        <w:rPr>
          <w:rFonts w:cs="Arial"/>
        </w:rPr>
      </w:pPr>
      <w:r>
        <w:rPr>
          <w:rFonts w:cs="Arial"/>
        </w:rPr>
        <w:fldChar w:fldCharType="begin"/>
      </w:r>
      <w:r>
        <w:rPr>
          <w:rFonts w:cs="Arial"/>
        </w:rPr>
        <w:instrText xml:space="preserve"> REF _Ref54880458 \h </w:instrText>
      </w:r>
      <w:r>
        <w:rPr>
          <w:rFonts w:cs="Arial"/>
        </w:rPr>
      </w:r>
      <w:r>
        <w:rPr>
          <w:rFonts w:cs="Arial"/>
        </w:rPr>
        <w:fldChar w:fldCharType="separate"/>
      </w:r>
      <w:r w:rsidRPr="00B94143">
        <w:t xml:space="preserve">Table </w:t>
      </w:r>
      <w:r>
        <w:rPr>
          <w:noProof/>
        </w:rPr>
        <w:t>7</w:t>
      </w:r>
      <w:r>
        <w:rPr>
          <w:rFonts w:cs="Arial"/>
        </w:rPr>
        <w:fldChar w:fldCharType="end"/>
      </w:r>
      <w:r w:rsidRPr="002E11F7">
        <w:rPr>
          <w:rFonts w:cs="Arial"/>
        </w:rPr>
        <w:t xml:space="preserve"> </w:t>
      </w:r>
      <w:r w:rsidRPr="00B94143">
        <w:rPr>
          <w:rFonts w:cs="Arial"/>
        </w:rPr>
        <w:t xml:space="preserve">illustrates the </w:t>
      </w:r>
      <w:r w:rsidR="00A84A4E">
        <w:rPr>
          <w:rFonts w:cs="Arial"/>
        </w:rPr>
        <w:t>Bid</w:t>
      </w:r>
      <w:r w:rsidRPr="00B94143">
        <w:rPr>
          <w:rFonts w:cs="Arial"/>
        </w:rPr>
        <w:t>s from a uniform-price, sealed-bid auction format</w:t>
      </w:r>
      <w:r w:rsidRPr="00744FFF">
        <w:rPr>
          <w:vertAlign w:val="superscript"/>
        </w:rPr>
        <w:footnoteReference w:id="17"/>
      </w:r>
      <w:r w:rsidRPr="00B94143">
        <w:rPr>
          <w:rFonts w:cs="Arial"/>
        </w:rPr>
        <w:t xml:space="preserve"> </w:t>
      </w:r>
      <w:r w:rsidR="00E73E2A">
        <w:rPr>
          <w:rFonts w:cs="Arial"/>
          <w:lang w:val="en-US"/>
        </w:rPr>
        <w:t>and</w:t>
      </w:r>
      <w:r w:rsidRPr="00B94143">
        <w:rPr>
          <w:rFonts w:cs="Arial"/>
        </w:rPr>
        <w:t xml:space="preserve"> is designed to highlight the </w:t>
      </w:r>
      <w:r w:rsidR="00475494">
        <w:rPr>
          <w:rFonts w:cs="Arial"/>
          <w:lang w:val="en-US"/>
        </w:rPr>
        <w:t>withholding</w:t>
      </w:r>
      <w:r w:rsidRPr="002E11F7">
        <w:rPr>
          <w:rFonts w:cs="Arial"/>
        </w:rPr>
        <w:t xml:space="preserve"> of </w:t>
      </w:r>
      <w:r w:rsidR="00A84A4E">
        <w:rPr>
          <w:rFonts w:cs="Arial"/>
          <w:lang w:val="en-US"/>
        </w:rPr>
        <w:t>ECR Allowance</w:t>
      </w:r>
      <w:r w:rsidRPr="002E11F7">
        <w:rPr>
          <w:rFonts w:cs="Arial"/>
        </w:rPr>
        <w:t xml:space="preserve">s from the </w:t>
      </w:r>
      <w:r w:rsidR="00744FFF">
        <w:rPr>
          <w:rFonts w:cs="Arial"/>
          <w:lang w:val="en-US"/>
        </w:rPr>
        <w:t>Initial Offering</w:t>
      </w:r>
      <w:r w:rsidRPr="002E11F7">
        <w:rPr>
          <w:rFonts w:cs="Arial"/>
        </w:rPr>
        <w:t xml:space="preserve">, </w:t>
      </w:r>
      <w:r w:rsidR="00475494">
        <w:rPr>
          <w:rFonts w:cs="Arial"/>
          <w:lang w:val="en-US"/>
        </w:rPr>
        <w:t xml:space="preserve">the </w:t>
      </w:r>
      <w:r w:rsidRPr="002E11F7">
        <w:rPr>
          <w:rFonts w:cs="Arial"/>
        </w:rPr>
        <w:t xml:space="preserve">establishment of the interim and </w:t>
      </w:r>
      <w:r w:rsidR="00B86885">
        <w:rPr>
          <w:rFonts w:cs="Arial"/>
        </w:rPr>
        <w:t>Final Clearing Price</w:t>
      </w:r>
      <w:r w:rsidRPr="002E11F7">
        <w:rPr>
          <w:rFonts w:cs="Arial"/>
        </w:rPr>
        <w:t>s, and the award of allowances.</w:t>
      </w:r>
      <w:r w:rsidR="00744FFF">
        <w:rPr>
          <w:rFonts w:cs="Arial"/>
          <w:lang w:val="en-US"/>
        </w:rPr>
        <w:t xml:space="preserve"> </w:t>
      </w:r>
      <w:r w:rsidR="008D1C1A" w:rsidRPr="002E11F7">
        <w:rPr>
          <w:rFonts w:cs="Arial"/>
        </w:rPr>
        <w:t xml:space="preserve">This example </w:t>
      </w:r>
      <w:r w:rsidR="00570597">
        <w:rPr>
          <w:rFonts w:cs="Arial"/>
          <w:lang w:val="en-US"/>
        </w:rPr>
        <w:t>shows</w:t>
      </w:r>
      <w:r w:rsidR="008D1C1A" w:rsidRPr="002E11F7">
        <w:rPr>
          <w:rFonts w:cs="Arial"/>
        </w:rPr>
        <w:t xml:space="preserve"> </w:t>
      </w:r>
      <w:r w:rsidR="00E73E2A">
        <w:rPr>
          <w:rFonts w:cs="Arial"/>
          <w:lang w:val="en-US"/>
        </w:rPr>
        <w:t>an auction of</w:t>
      </w:r>
      <w:r w:rsidR="008D1C1A" w:rsidRPr="002E11F7">
        <w:rPr>
          <w:rFonts w:cs="Arial"/>
        </w:rPr>
        <w:t xml:space="preserve"> 1</w:t>
      </w:r>
      <w:r w:rsidR="008604BE">
        <w:rPr>
          <w:rFonts w:cs="Arial"/>
          <w:lang w:val="en-US"/>
        </w:rPr>
        <w:t>0</w:t>
      </w:r>
      <w:r w:rsidR="008D1C1A" w:rsidRPr="002E11F7">
        <w:rPr>
          <w:rFonts w:cs="Arial"/>
        </w:rPr>
        <w:t>0,000 CO</w:t>
      </w:r>
      <w:r w:rsidR="008D1C1A" w:rsidRPr="00744FFF">
        <w:rPr>
          <w:rFonts w:cs="Arial"/>
          <w:vertAlign w:val="subscript"/>
        </w:rPr>
        <w:t>2</w:t>
      </w:r>
      <w:r w:rsidR="008D1C1A" w:rsidRPr="002E11F7">
        <w:rPr>
          <w:rFonts w:cs="Arial"/>
        </w:rPr>
        <w:t xml:space="preserve"> </w:t>
      </w:r>
      <w:r w:rsidR="005F4B0D">
        <w:rPr>
          <w:rFonts w:cs="Arial"/>
        </w:rPr>
        <w:t>Allowance</w:t>
      </w:r>
      <w:r w:rsidR="008D1C1A" w:rsidRPr="002E11F7">
        <w:rPr>
          <w:rFonts w:cs="Arial"/>
        </w:rPr>
        <w:t xml:space="preserve">s. The ECR </w:t>
      </w:r>
      <w:r w:rsidR="00475494">
        <w:rPr>
          <w:rFonts w:cs="Arial"/>
          <w:lang w:val="en-US"/>
        </w:rPr>
        <w:t>withholding limit</w:t>
      </w:r>
      <w:r w:rsidR="008D1C1A" w:rsidRPr="002E11F7">
        <w:rPr>
          <w:rFonts w:cs="Arial"/>
        </w:rPr>
        <w:t xml:space="preserve"> is </w:t>
      </w:r>
      <w:r w:rsidR="008604BE">
        <w:rPr>
          <w:rFonts w:cs="Arial"/>
          <w:lang w:val="en-US"/>
        </w:rPr>
        <w:t>5</w:t>
      </w:r>
      <w:r w:rsidR="008D1C1A" w:rsidRPr="002E11F7">
        <w:rPr>
          <w:rFonts w:cs="Arial"/>
        </w:rPr>
        <w:t>0,000 CO</w:t>
      </w:r>
      <w:r w:rsidR="008D1C1A" w:rsidRPr="00744FFF">
        <w:rPr>
          <w:rFonts w:cs="Arial"/>
          <w:vertAlign w:val="subscript"/>
        </w:rPr>
        <w:t>2</w:t>
      </w:r>
      <w:r w:rsidR="008D1C1A" w:rsidRPr="002E11F7">
        <w:rPr>
          <w:rFonts w:cs="Arial"/>
        </w:rPr>
        <w:t xml:space="preserve"> </w:t>
      </w:r>
      <w:r w:rsidR="005F4B0D">
        <w:rPr>
          <w:rFonts w:cs="Arial"/>
        </w:rPr>
        <w:t>Allowance</w:t>
      </w:r>
      <w:r w:rsidR="008D1C1A" w:rsidRPr="002E11F7">
        <w:rPr>
          <w:rFonts w:cs="Arial"/>
        </w:rPr>
        <w:t>s and the ECR</w:t>
      </w:r>
      <w:r w:rsidR="003A641A">
        <w:rPr>
          <w:rFonts w:cs="Arial"/>
        </w:rPr>
        <w:t xml:space="preserve"> </w:t>
      </w:r>
      <w:r w:rsidR="00B86885">
        <w:rPr>
          <w:rFonts w:cs="Arial"/>
        </w:rPr>
        <w:t>Trigger Price</w:t>
      </w:r>
      <w:r w:rsidR="008D1C1A" w:rsidRPr="002E11F7">
        <w:rPr>
          <w:rFonts w:cs="Arial"/>
        </w:rPr>
        <w:t xml:space="preserve"> is $</w:t>
      </w:r>
      <w:r w:rsidR="009D0D92">
        <w:rPr>
          <w:rFonts w:cs="Arial"/>
          <w:lang w:val="en-US"/>
        </w:rPr>
        <w:t>6.</w:t>
      </w:r>
      <w:r w:rsidR="008604BE">
        <w:rPr>
          <w:rFonts w:cs="Arial"/>
          <w:lang w:val="en-US"/>
        </w:rPr>
        <w:t>0</w:t>
      </w:r>
      <w:r w:rsidR="008D1C1A" w:rsidRPr="002E11F7">
        <w:rPr>
          <w:rFonts w:cs="Arial"/>
        </w:rPr>
        <w:t>0.</w:t>
      </w:r>
      <w:r w:rsidR="008604BE">
        <w:rPr>
          <w:rFonts w:cs="Arial"/>
          <w:lang w:val="en-US"/>
        </w:rPr>
        <w:t xml:space="preserve">  </w:t>
      </w:r>
      <w:r w:rsidR="008D1C1A" w:rsidRPr="002E11F7">
        <w:rPr>
          <w:rFonts w:cs="Arial"/>
        </w:rPr>
        <w:t xml:space="preserve">All </w:t>
      </w:r>
      <w:r w:rsidR="00A84A4E">
        <w:rPr>
          <w:rFonts w:cs="Arial"/>
        </w:rPr>
        <w:t>Bid</w:t>
      </w:r>
      <w:r w:rsidR="008D1C1A" w:rsidRPr="002E11F7">
        <w:rPr>
          <w:rFonts w:cs="Arial"/>
        </w:rPr>
        <w:t xml:space="preserve">s are ranked by bid price from high to low and </w:t>
      </w:r>
      <w:r w:rsidR="00B86885">
        <w:rPr>
          <w:rFonts w:cs="Arial"/>
        </w:rPr>
        <w:t>Cumulative Demand</w:t>
      </w:r>
      <w:r w:rsidR="008D1C1A" w:rsidRPr="002E11F7">
        <w:rPr>
          <w:rFonts w:cs="Arial"/>
        </w:rPr>
        <w:t xml:space="preserve"> is noted at each </w:t>
      </w:r>
      <w:r w:rsidR="00A84A4E">
        <w:rPr>
          <w:rFonts w:cs="Arial"/>
        </w:rPr>
        <w:t>Bid</w:t>
      </w:r>
      <w:r w:rsidR="008D1C1A" w:rsidRPr="002E11F7">
        <w:rPr>
          <w:rFonts w:cs="Arial"/>
        </w:rPr>
        <w:t>.</w:t>
      </w:r>
    </w:p>
    <w:p w14:paraId="71076973" w14:textId="3B72FC24" w:rsidR="00806C6A" w:rsidRPr="002E11F7" w:rsidRDefault="00806C6A" w:rsidP="00692F4D">
      <w:pPr>
        <w:pStyle w:val="Caption"/>
        <w:keepNext/>
        <w:spacing w:after="120"/>
      </w:pPr>
      <w:bookmarkStart w:id="102" w:name="_Ref54880458"/>
      <w:bookmarkStart w:id="103" w:name="_Toc66433850"/>
      <w:r w:rsidRPr="00B94143">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bookmarkEnd w:id="102"/>
      <w:r w:rsidRPr="00B94143">
        <w:t xml:space="preserve">: </w:t>
      </w:r>
      <w:r w:rsidR="00A84A4E">
        <w:t>ECR Allowance</w:t>
      </w:r>
      <w:r w:rsidRPr="00B94143">
        <w:t xml:space="preserve"> </w:t>
      </w:r>
      <w:r w:rsidR="006C1AA4">
        <w:t>Withholding</w:t>
      </w:r>
      <w:r w:rsidR="006C1AA4" w:rsidRPr="00B94143">
        <w:t xml:space="preserve"> </w:t>
      </w:r>
      <w:r w:rsidRPr="00B94143">
        <w:t>Example</w:t>
      </w:r>
      <w:bookmarkEnd w:id="103"/>
    </w:p>
    <w:tbl>
      <w:tblPr>
        <w:tblW w:w="8547" w:type="dxa"/>
        <w:tblInd w:w="1645" w:type="dxa"/>
        <w:tblLayout w:type="fixed"/>
        <w:tblCellMar>
          <w:left w:w="58" w:type="dxa"/>
          <w:right w:w="58" w:type="dxa"/>
        </w:tblCellMar>
        <w:tblLook w:val="0000" w:firstRow="0" w:lastRow="0" w:firstColumn="0" w:lastColumn="0" w:noHBand="0" w:noVBand="0"/>
      </w:tblPr>
      <w:tblGrid>
        <w:gridCol w:w="1495"/>
        <w:gridCol w:w="1673"/>
        <w:gridCol w:w="1440"/>
        <w:gridCol w:w="1454"/>
        <w:gridCol w:w="2448"/>
        <w:gridCol w:w="37"/>
      </w:tblGrid>
      <w:tr w:rsidR="00744FFF" w:rsidRPr="00B94143" w14:paraId="44986B9D" w14:textId="77777777" w:rsidTr="00806C6A">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7744A532" w14:textId="77777777" w:rsidR="00744FFF" w:rsidRPr="00B94143" w:rsidRDefault="00744FFF" w:rsidP="00692F4D">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1F8256CB" w14:textId="77777777" w:rsidR="00744FFF" w:rsidRPr="00B94143" w:rsidRDefault="00744FFF" w:rsidP="00692F4D">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66486550" w14:textId="77777777" w:rsidR="00744FFF" w:rsidRPr="00B94143" w:rsidRDefault="00744FFF" w:rsidP="00692F4D">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0263976A" w14:textId="577B745F" w:rsidR="00744FFF" w:rsidRPr="00B94143" w:rsidRDefault="00B86885" w:rsidP="00692F4D">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gridSpan w:val="2"/>
            <w:tcBorders>
              <w:left w:val="single" w:sz="4" w:space="0" w:color="auto"/>
            </w:tcBorders>
            <w:shd w:val="clear" w:color="auto" w:fill="auto"/>
          </w:tcPr>
          <w:p w14:paraId="41B47FD2" w14:textId="77777777" w:rsidR="00744FFF" w:rsidRPr="00B94143" w:rsidRDefault="00744FFF" w:rsidP="00692F4D">
            <w:pPr>
              <w:keepNext/>
              <w:snapToGrid w:val="0"/>
              <w:rPr>
                <w:rFonts w:cs="Arial"/>
                <w:b/>
                <w:bCs/>
                <w:color w:val="FFFFFF"/>
                <w:sz w:val="20"/>
                <w:szCs w:val="20"/>
                <w:lang w:eastAsia="ar-SA"/>
              </w:rPr>
            </w:pPr>
          </w:p>
        </w:tc>
      </w:tr>
      <w:tr w:rsidR="008604BE" w:rsidRPr="00B94143" w14:paraId="27601114" w14:textId="77777777" w:rsidTr="00806C6A">
        <w:trPr>
          <w:gridAfter w:val="1"/>
          <w:wAfter w:w="37" w:type="dxa"/>
        </w:trPr>
        <w:tc>
          <w:tcPr>
            <w:tcW w:w="1495" w:type="dxa"/>
            <w:tcBorders>
              <w:left w:val="single" w:sz="4" w:space="0" w:color="000000"/>
              <w:bottom w:val="single" w:sz="4" w:space="0" w:color="000000"/>
            </w:tcBorders>
            <w:vAlign w:val="center"/>
          </w:tcPr>
          <w:p w14:paraId="26654C17" w14:textId="23E980AD"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vAlign w:val="center"/>
          </w:tcPr>
          <w:p w14:paraId="1724D0F8" w14:textId="309A18C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$7.00 </w:t>
            </w:r>
          </w:p>
        </w:tc>
        <w:tc>
          <w:tcPr>
            <w:tcW w:w="1440" w:type="dxa"/>
            <w:tcBorders>
              <w:left w:val="single" w:sz="4" w:space="0" w:color="000000"/>
              <w:bottom w:val="single" w:sz="4" w:space="0" w:color="000000"/>
              <w:right w:val="single" w:sz="4" w:space="0" w:color="auto"/>
            </w:tcBorders>
            <w:vAlign w:val="center"/>
          </w:tcPr>
          <w:p w14:paraId="7A717FEC" w14:textId="35C94EF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6F458C06" w14:textId="7A3A54E4"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2448" w:type="dxa"/>
            <w:tcBorders>
              <w:left w:val="single" w:sz="4" w:space="0" w:color="auto"/>
            </w:tcBorders>
            <w:shd w:val="clear" w:color="auto" w:fill="auto"/>
          </w:tcPr>
          <w:p w14:paraId="5A19B5CB" w14:textId="77777777" w:rsidR="008604BE" w:rsidRPr="00B94143" w:rsidRDefault="008604BE" w:rsidP="00692F4D">
            <w:pPr>
              <w:keepNext/>
              <w:snapToGrid w:val="0"/>
              <w:rPr>
                <w:rFonts w:cs="Arial"/>
                <w:sz w:val="20"/>
                <w:szCs w:val="20"/>
                <w:lang w:eastAsia="ar-SA"/>
              </w:rPr>
            </w:pPr>
          </w:p>
        </w:tc>
      </w:tr>
      <w:tr w:rsidR="008604BE" w:rsidRPr="00B94143" w14:paraId="4CD4A284" w14:textId="77777777" w:rsidTr="00806C6A">
        <w:trPr>
          <w:gridAfter w:val="1"/>
          <w:wAfter w:w="37" w:type="dxa"/>
        </w:trPr>
        <w:tc>
          <w:tcPr>
            <w:tcW w:w="1495" w:type="dxa"/>
            <w:tcBorders>
              <w:left w:val="single" w:sz="4" w:space="0" w:color="000000"/>
              <w:bottom w:val="single" w:sz="4" w:space="0" w:color="000000"/>
            </w:tcBorders>
            <w:vAlign w:val="center"/>
          </w:tcPr>
          <w:p w14:paraId="2B7BE80F" w14:textId="240DCB10" w:rsidR="008604BE" w:rsidRPr="00B94143" w:rsidRDefault="008604BE" w:rsidP="00692F4D">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4B825F57" w14:textId="2D770DB2"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$6.95 </w:t>
            </w:r>
          </w:p>
        </w:tc>
        <w:tc>
          <w:tcPr>
            <w:tcW w:w="1440" w:type="dxa"/>
            <w:tcBorders>
              <w:left w:val="single" w:sz="4" w:space="0" w:color="000000"/>
              <w:bottom w:val="single" w:sz="4" w:space="0" w:color="000000"/>
              <w:right w:val="single" w:sz="4" w:space="0" w:color="auto"/>
            </w:tcBorders>
            <w:vAlign w:val="center"/>
          </w:tcPr>
          <w:p w14:paraId="639068EA" w14:textId="1CC05416"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3615D0D2" w14:textId="0EB42E6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19,000 </w:t>
            </w:r>
          </w:p>
        </w:tc>
        <w:tc>
          <w:tcPr>
            <w:tcW w:w="2448" w:type="dxa"/>
            <w:tcBorders>
              <w:left w:val="single" w:sz="4" w:space="0" w:color="auto"/>
            </w:tcBorders>
            <w:shd w:val="clear" w:color="auto" w:fill="auto"/>
          </w:tcPr>
          <w:p w14:paraId="7DF8CCC5" w14:textId="77777777" w:rsidR="008604BE" w:rsidRPr="00B94143" w:rsidRDefault="008604BE" w:rsidP="00692F4D">
            <w:pPr>
              <w:keepNext/>
              <w:snapToGrid w:val="0"/>
              <w:rPr>
                <w:rFonts w:cs="Arial"/>
                <w:sz w:val="20"/>
                <w:szCs w:val="20"/>
                <w:lang w:eastAsia="ar-SA"/>
              </w:rPr>
            </w:pPr>
          </w:p>
        </w:tc>
      </w:tr>
      <w:tr w:rsidR="008604BE" w:rsidRPr="00B94143" w14:paraId="7CDC12D2" w14:textId="77777777" w:rsidTr="00806C6A">
        <w:trPr>
          <w:gridAfter w:val="1"/>
          <w:wAfter w:w="37" w:type="dxa"/>
        </w:trPr>
        <w:tc>
          <w:tcPr>
            <w:tcW w:w="1495" w:type="dxa"/>
            <w:tcBorders>
              <w:left w:val="single" w:sz="4" w:space="0" w:color="000000"/>
              <w:bottom w:val="single" w:sz="4" w:space="0" w:color="000000"/>
            </w:tcBorders>
            <w:vAlign w:val="center"/>
          </w:tcPr>
          <w:p w14:paraId="146B9306" w14:textId="21D20F6E" w:rsidR="008604BE" w:rsidRPr="00B94143" w:rsidRDefault="008604BE" w:rsidP="00692F4D">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7DF40453" w14:textId="152C7F37"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$6.80 </w:t>
            </w:r>
          </w:p>
        </w:tc>
        <w:tc>
          <w:tcPr>
            <w:tcW w:w="1440" w:type="dxa"/>
            <w:tcBorders>
              <w:left w:val="single" w:sz="4" w:space="0" w:color="000000"/>
              <w:bottom w:val="single" w:sz="4" w:space="0" w:color="000000"/>
              <w:right w:val="single" w:sz="4" w:space="0" w:color="auto"/>
            </w:tcBorders>
            <w:vAlign w:val="center"/>
          </w:tcPr>
          <w:p w14:paraId="1556D85E" w14:textId="48E1F64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3FB75D7F" w14:textId="13442642"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28,000 </w:t>
            </w:r>
          </w:p>
        </w:tc>
        <w:tc>
          <w:tcPr>
            <w:tcW w:w="2448" w:type="dxa"/>
            <w:tcBorders>
              <w:left w:val="single" w:sz="4" w:space="0" w:color="auto"/>
            </w:tcBorders>
            <w:shd w:val="clear" w:color="auto" w:fill="auto"/>
          </w:tcPr>
          <w:p w14:paraId="788AB8AF" w14:textId="77777777" w:rsidR="008604BE" w:rsidRPr="00B94143" w:rsidRDefault="008604BE" w:rsidP="00692F4D">
            <w:pPr>
              <w:keepNext/>
              <w:snapToGrid w:val="0"/>
              <w:rPr>
                <w:rFonts w:cs="Arial"/>
                <w:sz w:val="20"/>
                <w:szCs w:val="20"/>
                <w:lang w:eastAsia="ar-SA"/>
              </w:rPr>
            </w:pPr>
          </w:p>
        </w:tc>
      </w:tr>
      <w:tr w:rsidR="008604BE" w:rsidRPr="00B94143" w14:paraId="064F111F" w14:textId="77777777" w:rsidTr="00806C6A">
        <w:trPr>
          <w:gridAfter w:val="1"/>
          <w:wAfter w:w="37" w:type="dxa"/>
        </w:trPr>
        <w:tc>
          <w:tcPr>
            <w:tcW w:w="1495" w:type="dxa"/>
            <w:tcBorders>
              <w:left w:val="single" w:sz="4" w:space="0" w:color="000000"/>
              <w:bottom w:val="single" w:sz="4" w:space="0" w:color="000000"/>
            </w:tcBorders>
            <w:vAlign w:val="center"/>
          </w:tcPr>
          <w:p w14:paraId="21CB0F3B" w14:textId="3CC1A6C1" w:rsidR="008604BE" w:rsidRPr="00B94143" w:rsidRDefault="008604BE" w:rsidP="00692F4D">
            <w:pPr>
              <w:keepNext/>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0614178A" w14:textId="177DC29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$6.70 </w:t>
            </w:r>
          </w:p>
        </w:tc>
        <w:tc>
          <w:tcPr>
            <w:tcW w:w="1440" w:type="dxa"/>
            <w:tcBorders>
              <w:left w:val="single" w:sz="4" w:space="0" w:color="000000"/>
              <w:bottom w:val="single" w:sz="4" w:space="0" w:color="000000"/>
              <w:right w:val="single" w:sz="4" w:space="0" w:color="auto"/>
            </w:tcBorders>
            <w:vAlign w:val="center"/>
          </w:tcPr>
          <w:p w14:paraId="4BD7B916" w14:textId="668B2A50"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2DE4646C" w14:textId="3AA982C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39,000 </w:t>
            </w:r>
          </w:p>
        </w:tc>
        <w:tc>
          <w:tcPr>
            <w:tcW w:w="2448" w:type="dxa"/>
            <w:tcBorders>
              <w:left w:val="single" w:sz="4" w:space="0" w:color="auto"/>
            </w:tcBorders>
            <w:shd w:val="clear" w:color="auto" w:fill="auto"/>
          </w:tcPr>
          <w:p w14:paraId="2DED5E80" w14:textId="77777777" w:rsidR="008604BE" w:rsidRPr="00B94143" w:rsidRDefault="008604BE" w:rsidP="00692F4D">
            <w:pPr>
              <w:keepNext/>
              <w:snapToGrid w:val="0"/>
              <w:rPr>
                <w:rFonts w:cs="Arial"/>
                <w:sz w:val="20"/>
                <w:szCs w:val="20"/>
                <w:lang w:eastAsia="ar-SA"/>
              </w:rPr>
            </w:pPr>
          </w:p>
        </w:tc>
      </w:tr>
      <w:tr w:rsidR="008604BE" w:rsidRPr="00B94143" w14:paraId="04CB8282" w14:textId="77777777" w:rsidTr="00806C6A">
        <w:trPr>
          <w:gridAfter w:val="1"/>
          <w:wAfter w:w="37" w:type="dxa"/>
        </w:trPr>
        <w:tc>
          <w:tcPr>
            <w:tcW w:w="1495" w:type="dxa"/>
            <w:tcBorders>
              <w:left w:val="single" w:sz="4" w:space="0" w:color="000000"/>
              <w:bottom w:val="single" w:sz="4" w:space="0" w:color="000000"/>
            </w:tcBorders>
            <w:vAlign w:val="center"/>
          </w:tcPr>
          <w:p w14:paraId="225083B7" w14:textId="2EA07A87" w:rsidR="008604BE" w:rsidRPr="00B94143" w:rsidRDefault="008604BE" w:rsidP="00692F4D">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05D9D8D4" w14:textId="297DC79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$6.50 </w:t>
            </w:r>
          </w:p>
        </w:tc>
        <w:tc>
          <w:tcPr>
            <w:tcW w:w="1440" w:type="dxa"/>
            <w:tcBorders>
              <w:left w:val="single" w:sz="4" w:space="0" w:color="000000"/>
              <w:bottom w:val="single" w:sz="4" w:space="0" w:color="000000"/>
              <w:right w:val="single" w:sz="4" w:space="0" w:color="auto"/>
            </w:tcBorders>
            <w:vAlign w:val="center"/>
          </w:tcPr>
          <w:p w14:paraId="115FEC39" w14:textId="47AD5266"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27F60AD2" w14:textId="0C047F83"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52,000 </w:t>
            </w:r>
          </w:p>
        </w:tc>
        <w:tc>
          <w:tcPr>
            <w:tcW w:w="2448" w:type="dxa"/>
            <w:tcBorders>
              <w:left w:val="single" w:sz="4" w:space="0" w:color="auto"/>
            </w:tcBorders>
            <w:shd w:val="clear" w:color="auto" w:fill="auto"/>
          </w:tcPr>
          <w:p w14:paraId="2509D20A" w14:textId="77777777" w:rsidR="008604BE" w:rsidRPr="00B94143" w:rsidRDefault="008604BE" w:rsidP="00692F4D">
            <w:pPr>
              <w:keepNext/>
              <w:snapToGrid w:val="0"/>
              <w:rPr>
                <w:rFonts w:cs="Arial"/>
                <w:sz w:val="20"/>
                <w:szCs w:val="20"/>
                <w:lang w:eastAsia="ar-SA"/>
              </w:rPr>
            </w:pPr>
          </w:p>
        </w:tc>
      </w:tr>
      <w:tr w:rsidR="008604BE" w:rsidRPr="00B94143" w14:paraId="66BB0B19" w14:textId="77777777" w:rsidTr="00806C6A">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0E5A6389" w14:textId="2D5028EB"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B4C6E7" w:themeFill="accent5" w:themeFillTint="66"/>
            <w:vAlign w:val="center"/>
          </w:tcPr>
          <w:p w14:paraId="3CA93BFD" w14:textId="47BC330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436F1BBF" w14:textId="7F3C227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18884921" w14:textId="3D65E693"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64,000 </w:t>
            </w:r>
          </w:p>
        </w:tc>
        <w:tc>
          <w:tcPr>
            <w:tcW w:w="2448" w:type="dxa"/>
            <w:tcBorders>
              <w:left w:val="single" w:sz="4" w:space="0" w:color="auto"/>
            </w:tcBorders>
            <w:shd w:val="clear" w:color="auto" w:fill="auto"/>
            <w:vAlign w:val="center"/>
          </w:tcPr>
          <w:p w14:paraId="3F6A2931" w14:textId="7BCB5507" w:rsidR="008604BE" w:rsidRPr="00B94143" w:rsidRDefault="008604BE" w:rsidP="00692F4D">
            <w:pPr>
              <w:keepNext/>
              <w:snapToGrid w:val="0"/>
              <w:rPr>
                <w:rFonts w:cs="Arial"/>
                <w:sz w:val="20"/>
                <w:szCs w:val="20"/>
                <w:lang w:eastAsia="ar-SA"/>
              </w:rPr>
            </w:pPr>
            <w:r w:rsidRPr="00B94143">
              <w:rPr>
                <w:rFonts w:cs="Arial"/>
                <w:sz w:val="20"/>
                <w:szCs w:val="20"/>
                <w:lang w:eastAsia="ar-SA"/>
              </w:rPr>
              <w:t xml:space="preserve">&lt; </w:t>
            </w:r>
            <w:r w:rsidR="00B86885">
              <w:rPr>
                <w:rFonts w:cs="Arial"/>
                <w:sz w:val="20"/>
                <w:szCs w:val="20"/>
                <w:lang w:eastAsia="ar-SA"/>
              </w:rPr>
              <w:t>Final Clearing Price</w:t>
            </w:r>
          </w:p>
        </w:tc>
      </w:tr>
      <w:tr w:rsidR="008604BE" w:rsidRPr="00B94143" w14:paraId="1F35E67A" w14:textId="77777777" w:rsidTr="00806C6A">
        <w:trPr>
          <w:gridAfter w:val="1"/>
          <w:wAfter w:w="37" w:type="dxa"/>
        </w:trPr>
        <w:tc>
          <w:tcPr>
            <w:tcW w:w="1495" w:type="dxa"/>
            <w:tcBorders>
              <w:left w:val="single" w:sz="4" w:space="0" w:color="000000"/>
              <w:bottom w:val="single" w:sz="4" w:space="0" w:color="000000"/>
            </w:tcBorders>
            <w:vAlign w:val="center"/>
          </w:tcPr>
          <w:p w14:paraId="30A5B72B" w14:textId="673D961C" w:rsidR="008604BE" w:rsidRPr="00B94143" w:rsidRDefault="008604BE" w:rsidP="00692F4D">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6070B47A" w14:textId="2FCBFA1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$5.85 </w:t>
            </w:r>
          </w:p>
        </w:tc>
        <w:tc>
          <w:tcPr>
            <w:tcW w:w="1440" w:type="dxa"/>
            <w:tcBorders>
              <w:left w:val="single" w:sz="4" w:space="0" w:color="000000"/>
              <w:bottom w:val="single" w:sz="4" w:space="0" w:color="000000"/>
              <w:right w:val="single" w:sz="4" w:space="0" w:color="auto"/>
            </w:tcBorders>
            <w:vAlign w:val="center"/>
          </w:tcPr>
          <w:p w14:paraId="5EC88D93" w14:textId="253FE8DD"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4EEC37C3" w14:textId="51241327"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72,000 </w:t>
            </w:r>
          </w:p>
        </w:tc>
        <w:tc>
          <w:tcPr>
            <w:tcW w:w="2448" w:type="dxa"/>
            <w:tcBorders>
              <w:left w:val="single" w:sz="4" w:space="0" w:color="auto"/>
            </w:tcBorders>
            <w:shd w:val="clear" w:color="auto" w:fill="auto"/>
          </w:tcPr>
          <w:p w14:paraId="57241B3D" w14:textId="77777777" w:rsidR="008604BE" w:rsidRPr="00B94143" w:rsidRDefault="008604BE" w:rsidP="00692F4D">
            <w:pPr>
              <w:keepNext/>
              <w:snapToGrid w:val="0"/>
              <w:rPr>
                <w:rFonts w:cs="Arial"/>
                <w:sz w:val="20"/>
                <w:szCs w:val="20"/>
                <w:lang w:eastAsia="ar-SA"/>
              </w:rPr>
            </w:pPr>
          </w:p>
        </w:tc>
      </w:tr>
      <w:tr w:rsidR="008604BE" w:rsidRPr="00B94143" w14:paraId="58C5FBDA" w14:textId="77777777" w:rsidTr="00806C6A">
        <w:tc>
          <w:tcPr>
            <w:tcW w:w="1495" w:type="dxa"/>
            <w:tcBorders>
              <w:left w:val="single" w:sz="4" w:space="0" w:color="000000"/>
              <w:bottom w:val="single" w:sz="4" w:space="0" w:color="000000"/>
            </w:tcBorders>
            <w:shd w:val="clear" w:color="auto" w:fill="FFFFFF" w:themeFill="background1"/>
            <w:vAlign w:val="center"/>
          </w:tcPr>
          <w:p w14:paraId="71D79EB3" w14:textId="2004A42D"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FFFFFF" w:themeFill="background1"/>
            <w:vAlign w:val="center"/>
          </w:tcPr>
          <w:p w14:paraId="77F024B2" w14:textId="3C6F89F5"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52BCC19D" w14:textId="5B20874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5C951A" w14:textId="6B2B783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81,000 </w:t>
            </w:r>
          </w:p>
        </w:tc>
        <w:tc>
          <w:tcPr>
            <w:tcW w:w="2485" w:type="dxa"/>
            <w:gridSpan w:val="2"/>
            <w:tcBorders>
              <w:left w:val="single" w:sz="4" w:space="0" w:color="auto"/>
            </w:tcBorders>
            <w:shd w:val="clear" w:color="auto" w:fill="auto"/>
          </w:tcPr>
          <w:p w14:paraId="30D0E3F5" w14:textId="504BAB6D" w:rsidR="008604BE" w:rsidRPr="00B94143" w:rsidRDefault="008604BE" w:rsidP="00692F4D">
            <w:pPr>
              <w:keepNext/>
              <w:snapToGrid w:val="0"/>
              <w:rPr>
                <w:rFonts w:cs="Arial"/>
                <w:sz w:val="20"/>
                <w:szCs w:val="20"/>
                <w:lang w:eastAsia="ar-SA"/>
              </w:rPr>
            </w:pPr>
          </w:p>
        </w:tc>
      </w:tr>
      <w:tr w:rsidR="008604BE" w:rsidRPr="00B94143" w14:paraId="03C933A1" w14:textId="77777777" w:rsidTr="00806C6A">
        <w:trPr>
          <w:gridAfter w:val="1"/>
          <w:wAfter w:w="37" w:type="dxa"/>
        </w:trPr>
        <w:tc>
          <w:tcPr>
            <w:tcW w:w="1495" w:type="dxa"/>
            <w:tcBorders>
              <w:left w:val="single" w:sz="4" w:space="0" w:color="000000"/>
              <w:bottom w:val="single" w:sz="4" w:space="0" w:color="000000"/>
            </w:tcBorders>
            <w:vAlign w:val="center"/>
          </w:tcPr>
          <w:p w14:paraId="3E5BCFD5" w14:textId="7EBCA84A" w:rsidR="008604BE" w:rsidRPr="00B94143" w:rsidRDefault="008604BE" w:rsidP="00692F4D">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6340FEF6" w14:textId="6CFDEAE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$5.75 </w:t>
            </w:r>
          </w:p>
        </w:tc>
        <w:tc>
          <w:tcPr>
            <w:tcW w:w="1440" w:type="dxa"/>
            <w:tcBorders>
              <w:left w:val="single" w:sz="4" w:space="0" w:color="000000"/>
              <w:bottom w:val="single" w:sz="4" w:space="0" w:color="000000"/>
              <w:right w:val="single" w:sz="4" w:space="0" w:color="auto"/>
            </w:tcBorders>
            <w:vAlign w:val="center"/>
          </w:tcPr>
          <w:p w14:paraId="4F820260" w14:textId="5A61801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49A20301" w14:textId="74D8C4BC"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92,000 </w:t>
            </w:r>
          </w:p>
        </w:tc>
        <w:tc>
          <w:tcPr>
            <w:tcW w:w="2448" w:type="dxa"/>
            <w:tcBorders>
              <w:left w:val="single" w:sz="4" w:space="0" w:color="auto"/>
            </w:tcBorders>
            <w:shd w:val="clear" w:color="auto" w:fill="auto"/>
          </w:tcPr>
          <w:p w14:paraId="675A06F1" w14:textId="77777777" w:rsidR="008604BE" w:rsidRPr="00B94143" w:rsidRDefault="008604BE" w:rsidP="00692F4D">
            <w:pPr>
              <w:keepNext/>
              <w:snapToGrid w:val="0"/>
              <w:rPr>
                <w:rFonts w:cs="Arial"/>
                <w:sz w:val="20"/>
                <w:szCs w:val="20"/>
                <w:lang w:eastAsia="ar-SA"/>
              </w:rPr>
            </w:pPr>
          </w:p>
        </w:tc>
      </w:tr>
      <w:tr w:rsidR="008604BE" w:rsidRPr="00B94143" w14:paraId="70ECB18A" w14:textId="77777777" w:rsidTr="00806C6A">
        <w:trPr>
          <w:gridAfter w:val="1"/>
          <w:wAfter w:w="37" w:type="dxa"/>
        </w:trPr>
        <w:tc>
          <w:tcPr>
            <w:tcW w:w="1495" w:type="dxa"/>
            <w:tcBorders>
              <w:left w:val="single" w:sz="4" w:space="0" w:color="000000"/>
              <w:bottom w:val="single" w:sz="4" w:space="0" w:color="000000"/>
            </w:tcBorders>
            <w:vAlign w:val="center"/>
          </w:tcPr>
          <w:p w14:paraId="58CE666D" w14:textId="7059F0AA" w:rsidR="008604BE" w:rsidRPr="00B94143" w:rsidRDefault="008604BE" w:rsidP="00692F4D">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013C539F" w14:textId="1857C21D"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$5.25 </w:t>
            </w:r>
          </w:p>
        </w:tc>
        <w:tc>
          <w:tcPr>
            <w:tcW w:w="1440" w:type="dxa"/>
            <w:tcBorders>
              <w:left w:val="single" w:sz="4" w:space="0" w:color="000000"/>
              <w:bottom w:val="single" w:sz="4" w:space="0" w:color="000000"/>
              <w:right w:val="single" w:sz="4" w:space="0" w:color="auto"/>
            </w:tcBorders>
            <w:vAlign w:val="center"/>
          </w:tcPr>
          <w:p w14:paraId="02609D15" w14:textId="209A6B10"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4F76E973" w14:textId="1C983FC8"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100,000 </w:t>
            </w:r>
          </w:p>
        </w:tc>
        <w:tc>
          <w:tcPr>
            <w:tcW w:w="2448" w:type="dxa"/>
            <w:tcBorders>
              <w:left w:val="single" w:sz="4" w:space="0" w:color="auto"/>
            </w:tcBorders>
            <w:shd w:val="clear" w:color="auto" w:fill="auto"/>
          </w:tcPr>
          <w:p w14:paraId="1FE6B64F" w14:textId="77777777" w:rsidR="008604BE" w:rsidRPr="00B94143" w:rsidRDefault="008604BE" w:rsidP="00692F4D">
            <w:pPr>
              <w:keepNext/>
              <w:snapToGrid w:val="0"/>
              <w:rPr>
                <w:rFonts w:cs="Arial"/>
                <w:sz w:val="20"/>
                <w:szCs w:val="20"/>
                <w:lang w:eastAsia="ar-SA"/>
              </w:rPr>
            </w:pPr>
          </w:p>
        </w:tc>
      </w:tr>
      <w:tr w:rsidR="008604BE" w:rsidRPr="00B94143" w14:paraId="56B7AF51" w14:textId="77777777" w:rsidTr="00806C6A">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4363E7DB" w14:textId="247C1C0B" w:rsidR="008604BE" w:rsidRPr="00B94143" w:rsidRDefault="008604BE" w:rsidP="00692F4D">
            <w:pPr>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shd w:val="clear" w:color="auto" w:fill="B4C6E7" w:themeFill="accent5" w:themeFillTint="66"/>
            <w:vAlign w:val="center"/>
          </w:tcPr>
          <w:p w14:paraId="6AC2859D" w14:textId="2C20C64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$5.05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438CB5B2" w14:textId="6A9EBAF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08234974" w14:textId="7ABE7D66"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112,000 </w:t>
            </w:r>
          </w:p>
        </w:tc>
        <w:tc>
          <w:tcPr>
            <w:tcW w:w="2448" w:type="dxa"/>
            <w:tcBorders>
              <w:left w:val="single" w:sz="4" w:space="0" w:color="auto"/>
            </w:tcBorders>
            <w:shd w:val="clear" w:color="auto" w:fill="auto"/>
            <w:vAlign w:val="center"/>
          </w:tcPr>
          <w:p w14:paraId="4CC5AE2C" w14:textId="4289EAAC" w:rsidR="008604BE" w:rsidRPr="00B94143" w:rsidRDefault="008604BE" w:rsidP="00692F4D">
            <w:pPr>
              <w:snapToGrid w:val="0"/>
              <w:rPr>
                <w:rFonts w:cs="Arial"/>
                <w:sz w:val="20"/>
                <w:szCs w:val="20"/>
                <w:lang w:eastAsia="ar-SA"/>
              </w:rPr>
            </w:pPr>
            <w:r w:rsidRPr="00B94143">
              <w:rPr>
                <w:rFonts w:cs="Arial"/>
                <w:sz w:val="20"/>
                <w:szCs w:val="20"/>
                <w:lang w:eastAsia="ar-SA"/>
              </w:rPr>
              <w:t xml:space="preserve">&lt; </w:t>
            </w:r>
            <w:r w:rsidR="003137C1">
              <w:rPr>
                <w:rFonts w:cs="Arial"/>
                <w:sz w:val="20"/>
                <w:szCs w:val="20"/>
                <w:lang w:eastAsia="ar-SA"/>
              </w:rPr>
              <w:t>Interim Clearing Price</w:t>
            </w:r>
          </w:p>
        </w:tc>
      </w:tr>
      <w:tr w:rsidR="008604BE" w:rsidRPr="00B94143" w14:paraId="44D7EB4C" w14:textId="77777777" w:rsidTr="00806C6A">
        <w:tc>
          <w:tcPr>
            <w:tcW w:w="1495" w:type="dxa"/>
            <w:tcBorders>
              <w:left w:val="single" w:sz="4" w:space="0" w:color="000000"/>
              <w:bottom w:val="single" w:sz="4" w:space="0" w:color="000000"/>
            </w:tcBorders>
            <w:shd w:val="clear" w:color="auto" w:fill="FFFFFF" w:themeFill="background1"/>
            <w:vAlign w:val="center"/>
          </w:tcPr>
          <w:p w14:paraId="5FCD8E64" w14:textId="1D99C758" w:rsidR="008604BE" w:rsidRPr="00B94143" w:rsidRDefault="008604BE" w:rsidP="00692F4D">
            <w:pPr>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shd w:val="clear" w:color="auto" w:fill="FFFFFF" w:themeFill="background1"/>
            <w:vAlign w:val="center"/>
          </w:tcPr>
          <w:p w14:paraId="6BDC759B" w14:textId="6A0CB6BE"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$5.00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0398AF00" w14:textId="0D64CC90"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E57DD" w14:textId="2F311655"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152,000 </w:t>
            </w:r>
          </w:p>
        </w:tc>
        <w:tc>
          <w:tcPr>
            <w:tcW w:w="2485" w:type="dxa"/>
            <w:gridSpan w:val="2"/>
            <w:tcBorders>
              <w:left w:val="single" w:sz="4" w:space="0" w:color="auto"/>
            </w:tcBorders>
            <w:shd w:val="clear" w:color="auto" w:fill="auto"/>
          </w:tcPr>
          <w:p w14:paraId="70FD69FC" w14:textId="0FB7E5F3" w:rsidR="008604BE" w:rsidRPr="00B94143" w:rsidRDefault="008604BE" w:rsidP="00692F4D">
            <w:pPr>
              <w:snapToGrid w:val="0"/>
              <w:rPr>
                <w:rFonts w:cs="Arial"/>
                <w:sz w:val="20"/>
                <w:szCs w:val="20"/>
                <w:lang w:eastAsia="ar-SA"/>
              </w:rPr>
            </w:pPr>
          </w:p>
        </w:tc>
      </w:tr>
      <w:tr w:rsidR="008604BE" w:rsidRPr="00B94143" w14:paraId="5EEC8B27" w14:textId="77777777" w:rsidTr="00806C6A">
        <w:trPr>
          <w:gridAfter w:val="1"/>
          <w:wAfter w:w="37" w:type="dxa"/>
        </w:trPr>
        <w:tc>
          <w:tcPr>
            <w:tcW w:w="1495" w:type="dxa"/>
            <w:tcBorders>
              <w:left w:val="single" w:sz="4" w:space="0" w:color="000000"/>
              <w:bottom w:val="single" w:sz="4" w:space="0" w:color="000000"/>
            </w:tcBorders>
            <w:vAlign w:val="center"/>
          </w:tcPr>
          <w:p w14:paraId="2A6A9B1A" w14:textId="69AA3F99" w:rsidR="008604BE" w:rsidRPr="00B94143" w:rsidRDefault="008604BE" w:rsidP="00692F4D">
            <w:pPr>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56CCFBC7" w14:textId="73BCB14F"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$4.25 </w:t>
            </w:r>
          </w:p>
        </w:tc>
        <w:tc>
          <w:tcPr>
            <w:tcW w:w="1440" w:type="dxa"/>
            <w:tcBorders>
              <w:left w:val="single" w:sz="4" w:space="0" w:color="000000"/>
              <w:bottom w:val="single" w:sz="4" w:space="0" w:color="000000"/>
              <w:right w:val="single" w:sz="4" w:space="0" w:color="auto"/>
            </w:tcBorders>
            <w:vAlign w:val="center"/>
          </w:tcPr>
          <w:p w14:paraId="10E3D823" w14:textId="5BBC957B"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0FE77E33" w14:textId="0693679B"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168,000 </w:t>
            </w:r>
          </w:p>
        </w:tc>
        <w:tc>
          <w:tcPr>
            <w:tcW w:w="2448" w:type="dxa"/>
            <w:tcBorders>
              <w:left w:val="single" w:sz="4" w:space="0" w:color="auto"/>
            </w:tcBorders>
            <w:shd w:val="clear" w:color="auto" w:fill="auto"/>
          </w:tcPr>
          <w:p w14:paraId="3EE128F1" w14:textId="77777777" w:rsidR="008604BE" w:rsidRPr="00B94143" w:rsidRDefault="008604BE" w:rsidP="00692F4D">
            <w:pPr>
              <w:snapToGrid w:val="0"/>
              <w:rPr>
                <w:rFonts w:cs="Arial"/>
                <w:sz w:val="20"/>
                <w:szCs w:val="20"/>
                <w:lang w:eastAsia="ar-SA"/>
              </w:rPr>
            </w:pPr>
          </w:p>
        </w:tc>
      </w:tr>
      <w:tr w:rsidR="008604BE" w:rsidRPr="00B94143" w14:paraId="731A9142" w14:textId="77777777" w:rsidTr="00806C6A">
        <w:trPr>
          <w:gridAfter w:val="1"/>
          <w:wAfter w:w="37" w:type="dxa"/>
        </w:trPr>
        <w:tc>
          <w:tcPr>
            <w:tcW w:w="1495" w:type="dxa"/>
            <w:tcBorders>
              <w:left w:val="single" w:sz="4" w:space="0" w:color="000000"/>
              <w:bottom w:val="single" w:sz="4" w:space="0" w:color="000000"/>
            </w:tcBorders>
            <w:vAlign w:val="center"/>
          </w:tcPr>
          <w:p w14:paraId="33A33CB2" w14:textId="3BEC8C28" w:rsidR="008604BE" w:rsidRPr="00B94143" w:rsidRDefault="008604BE" w:rsidP="00692F4D">
            <w:pPr>
              <w:snapToGrid w:val="0"/>
              <w:rPr>
                <w:rFonts w:cs="Arial"/>
                <w:sz w:val="20"/>
                <w:szCs w:val="20"/>
                <w:lang w:eastAsia="ar-SA"/>
              </w:rPr>
            </w:pPr>
            <w:r w:rsidRPr="00744FFF">
              <w:rPr>
                <w:rFonts w:cs="Arial"/>
                <w:sz w:val="20"/>
                <w:szCs w:val="20"/>
                <w:lang w:eastAsia="ar-SA"/>
              </w:rPr>
              <w:lastRenderedPageBreak/>
              <w:t>Bidder A</w:t>
            </w:r>
          </w:p>
        </w:tc>
        <w:tc>
          <w:tcPr>
            <w:tcW w:w="1673" w:type="dxa"/>
            <w:tcBorders>
              <w:left w:val="single" w:sz="4" w:space="0" w:color="000000"/>
              <w:bottom w:val="single" w:sz="4" w:space="0" w:color="000000"/>
            </w:tcBorders>
            <w:vAlign w:val="center"/>
          </w:tcPr>
          <w:p w14:paraId="185C573A" w14:textId="2174F0F8"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$4.15 </w:t>
            </w:r>
          </w:p>
        </w:tc>
        <w:tc>
          <w:tcPr>
            <w:tcW w:w="1440" w:type="dxa"/>
            <w:tcBorders>
              <w:left w:val="single" w:sz="4" w:space="0" w:color="000000"/>
              <w:bottom w:val="single" w:sz="4" w:space="0" w:color="000000"/>
              <w:right w:val="single" w:sz="4" w:space="0" w:color="auto"/>
            </w:tcBorders>
            <w:vAlign w:val="center"/>
          </w:tcPr>
          <w:p w14:paraId="298B0864" w14:textId="1204F28D"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55CDA045" w14:textId="5961091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181,000 </w:t>
            </w:r>
          </w:p>
        </w:tc>
        <w:tc>
          <w:tcPr>
            <w:tcW w:w="2448" w:type="dxa"/>
            <w:tcBorders>
              <w:left w:val="single" w:sz="4" w:space="0" w:color="auto"/>
            </w:tcBorders>
            <w:shd w:val="clear" w:color="auto" w:fill="auto"/>
          </w:tcPr>
          <w:p w14:paraId="4C8A5CE5" w14:textId="77777777" w:rsidR="008604BE" w:rsidRPr="00B94143" w:rsidRDefault="008604BE" w:rsidP="00692F4D">
            <w:pPr>
              <w:snapToGrid w:val="0"/>
              <w:rPr>
                <w:rFonts w:cs="Arial"/>
                <w:sz w:val="20"/>
                <w:szCs w:val="20"/>
                <w:lang w:eastAsia="ar-SA"/>
              </w:rPr>
            </w:pPr>
          </w:p>
        </w:tc>
      </w:tr>
    </w:tbl>
    <w:p w14:paraId="014DB962" w14:textId="77777777" w:rsidR="00806C6A" w:rsidRPr="00692F4D" w:rsidRDefault="00806C6A" w:rsidP="00692F4D"/>
    <w:p w14:paraId="5CEC5F0E" w14:textId="3FFCAF83" w:rsidR="00BC1EF3" w:rsidRPr="001E08DD" w:rsidRDefault="00BC1EF3" w:rsidP="00D4603F">
      <w:pPr>
        <w:pStyle w:val="BodyText"/>
        <w:keepNext/>
        <w:spacing w:after="120"/>
        <w:rPr>
          <w:rFonts w:cs="Arial"/>
          <w:b/>
          <w:u w:val="single"/>
          <w:lang w:val="en-US"/>
        </w:rPr>
      </w:pPr>
      <w:r w:rsidRPr="001E08DD">
        <w:rPr>
          <w:rFonts w:cs="Arial"/>
          <w:b/>
          <w:u w:val="single"/>
          <w:lang w:val="en-US"/>
        </w:rPr>
        <w:t xml:space="preserve">Step 1: The </w:t>
      </w:r>
      <w:r w:rsidR="003137C1">
        <w:rPr>
          <w:rFonts w:cs="Arial"/>
          <w:b/>
          <w:u w:val="single"/>
          <w:lang w:val="en-US"/>
        </w:rPr>
        <w:t>Interim Clearing Price</w:t>
      </w:r>
    </w:p>
    <w:p w14:paraId="0FA16FD8" w14:textId="12EBD8F7" w:rsidR="008D1C1A" w:rsidRPr="00744FFF" w:rsidRDefault="008D1C1A" w:rsidP="00475494">
      <w:pPr>
        <w:pStyle w:val="BodyText"/>
        <w:rPr>
          <w:rFonts w:cs="Arial"/>
        </w:rPr>
      </w:pPr>
      <w:r w:rsidRPr="00744FFF">
        <w:rPr>
          <w:rFonts w:cs="Arial"/>
        </w:rPr>
        <w:t xml:space="preserve">Bidder </w:t>
      </w:r>
      <w:r w:rsidR="008604BE">
        <w:rPr>
          <w:rFonts w:cs="Arial"/>
          <w:lang w:val="en-US"/>
        </w:rPr>
        <w:t>C</w:t>
      </w:r>
      <w:r w:rsidRPr="00744FFF">
        <w:rPr>
          <w:rFonts w:cs="Arial"/>
        </w:rPr>
        <w:t xml:space="preserve">’s </w:t>
      </w:r>
      <w:r w:rsidR="00A84A4E">
        <w:rPr>
          <w:rFonts w:cs="Arial"/>
        </w:rPr>
        <w:t>Bid</w:t>
      </w:r>
      <w:r w:rsidRPr="00744FFF">
        <w:rPr>
          <w:rFonts w:cs="Arial"/>
        </w:rPr>
        <w:t xml:space="preserve"> for </w:t>
      </w:r>
      <w:r w:rsidR="00BC1EF3" w:rsidRPr="002E11F7">
        <w:rPr>
          <w:rFonts w:cs="Arial"/>
        </w:rPr>
        <w:t>CO</w:t>
      </w:r>
      <w:r w:rsidR="00BC1EF3" w:rsidRPr="00744FFF">
        <w:rPr>
          <w:rFonts w:cs="Arial"/>
          <w:vertAlign w:val="subscript"/>
        </w:rPr>
        <w:t>2</w:t>
      </w:r>
      <w:r w:rsidR="00BC1EF3" w:rsidRPr="002E11F7">
        <w:rPr>
          <w:rFonts w:cs="Arial"/>
        </w:rPr>
        <w:t xml:space="preserve"> </w:t>
      </w:r>
      <w:r w:rsidR="005F4B0D">
        <w:rPr>
          <w:rFonts w:cs="Arial"/>
        </w:rPr>
        <w:t>Allowance</w:t>
      </w:r>
      <w:r w:rsidRPr="00744FFF">
        <w:rPr>
          <w:rFonts w:cs="Arial"/>
        </w:rPr>
        <w:t>s at $</w:t>
      </w:r>
      <w:r w:rsidR="008604BE">
        <w:rPr>
          <w:rFonts w:cs="Arial"/>
          <w:lang w:val="en-US"/>
        </w:rPr>
        <w:t>5</w:t>
      </w:r>
      <w:r w:rsidRPr="00744FFF">
        <w:rPr>
          <w:rFonts w:cs="Arial"/>
        </w:rPr>
        <w:t>.</w:t>
      </w:r>
      <w:r w:rsidR="008604BE">
        <w:rPr>
          <w:rFonts w:cs="Arial"/>
          <w:lang w:val="en-US"/>
        </w:rPr>
        <w:t>2</w:t>
      </w:r>
      <w:r w:rsidRPr="00744FFF">
        <w:rPr>
          <w:rFonts w:cs="Arial"/>
        </w:rPr>
        <w:t xml:space="preserve">5 causes </w:t>
      </w:r>
      <w:r w:rsidR="00B86885">
        <w:rPr>
          <w:rFonts w:cs="Arial"/>
        </w:rPr>
        <w:t>Cumulative Demand</w:t>
      </w:r>
      <w:r w:rsidRPr="00744FFF">
        <w:rPr>
          <w:rFonts w:cs="Arial"/>
        </w:rPr>
        <w:t xml:space="preserve"> to </w:t>
      </w:r>
      <w:r w:rsidR="008604BE">
        <w:rPr>
          <w:rFonts w:cs="Arial"/>
          <w:lang w:val="en-US"/>
        </w:rPr>
        <w:t xml:space="preserve">exactly equal </w:t>
      </w:r>
      <w:r w:rsidRPr="00744FFF">
        <w:rPr>
          <w:rFonts w:cs="Arial"/>
        </w:rPr>
        <w:t xml:space="preserve">the Initial Offering (i.e., the </w:t>
      </w:r>
      <w:r w:rsidR="00BC1EF3" w:rsidRPr="002E11F7">
        <w:rPr>
          <w:rFonts w:cs="Arial"/>
        </w:rPr>
        <w:t>CO</w:t>
      </w:r>
      <w:r w:rsidR="00BC1EF3" w:rsidRPr="00744FFF">
        <w:rPr>
          <w:rFonts w:cs="Arial"/>
          <w:vertAlign w:val="subscript"/>
        </w:rPr>
        <w:t>2</w:t>
      </w:r>
      <w:r w:rsidR="00BC1EF3" w:rsidRPr="002E11F7">
        <w:rPr>
          <w:rFonts w:cs="Arial"/>
        </w:rPr>
        <w:t xml:space="preserve"> </w:t>
      </w:r>
      <w:r w:rsidR="005F4B0D">
        <w:rPr>
          <w:rFonts w:cs="Arial"/>
        </w:rPr>
        <w:t>Allowance</w:t>
      </w:r>
      <w:r w:rsidRPr="00744FFF">
        <w:rPr>
          <w:rFonts w:cs="Arial"/>
        </w:rPr>
        <w:t xml:space="preserve">s that are offered for sale upon the opening of the auction). </w:t>
      </w:r>
      <w:proofErr w:type="spellStart"/>
      <w:r w:rsidR="00A6361C">
        <w:rPr>
          <w:rFonts w:cs="Arial"/>
          <w:lang w:val="en-US"/>
        </w:rPr>
        <w:t>T</w:t>
      </w:r>
      <w:r w:rsidR="00A6361C" w:rsidRPr="00B94143">
        <w:rPr>
          <w:rFonts w:cs="Arial"/>
        </w:rPr>
        <w:t>he</w:t>
      </w:r>
      <w:proofErr w:type="spellEnd"/>
      <w:r w:rsidR="008604BE" w:rsidRPr="00B94143">
        <w:rPr>
          <w:rFonts w:cs="Arial"/>
        </w:rPr>
        <w:t xml:space="preserve"> </w:t>
      </w:r>
      <w:r w:rsidR="003137C1">
        <w:rPr>
          <w:rFonts w:cs="Arial"/>
          <w:lang w:val="en-US"/>
        </w:rPr>
        <w:t>Interim Clearing Price</w:t>
      </w:r>
      <w:r w:rsidR="008604BE" w:rsidRPr="00B94143">
        <w:rPr>
          <w:rFonts w:cs="Arial"/>
        </w:rPr>
        <w:t xml:space="preserve"> is the bid price </w:t>
      </w:r>
      <w:r w:rsidR="008604BE" w:rsidRPr="00B94143">
        <w:t xml:space="preserve">of the </w:t>
      </w:r>
      <w:r w:rsidR="00A84A4E">
        <w:t>Bid</w:t>
      </w:r>
      <w:r w:rsidR="008604BE" w:rsidRPr="00B94143">
        <w:t xml:space="preserve"> </w:t>
      </w:r>
      <w:r w:rsidR="008604BE" w:rsidRPr="00167A94">
        <w:rPr>
          <w:u w:val="single"/>
        </w:rPr>
        <w:t>after</w:t>
      </w:r>
      <w:r w:rsidR="008604BE" w:rsidRPr="00B94143">
        <w:t xml:space="preserve"> the </w:t>
      </w:r>
      <w:r w:rsidR="00B86885">
        <w:t>Marginal Bid</w:t>
      </w:r>
      <w:r w:rsidR="008604BE" w:rsidRPr="00B94143">
        <w:t xml:space="preserve">, or </w:t>
      </w:r>
      <w:r w:rsidR="008604BE" w:rsidRPr="00B94143">
        <w:rPr>
          <w:rFonts w:cs="Arial"/>
        </w:rPr>
        <w:t>$</w:t>
      </w:r>
      <w:r w:rsidR="008604BE">
        <w:rPr>
          <w:rFonts w:cs="Arial"/>
          <w:lang w:val="en-US"/>
        </w:rPr>
        <w:t>5</w:t>
      </w:r>
      <w:r w:rsidR="008604BE" w:rsidRPr="00B94143">
        <w:rPr>
          <w:rFonts w:cs="Arial"/>
        </w:rPr>
        <w:t>.</w:t>
      </w:r>
      <w:r w:rsidR="008604BE">
        <w:rPr>
          <w:rFonts w:cs="Arial"/>
          <w:lang w:val="en-US"/>
        </w:rPr>
        <w:t>05</w:t>
      </w:r>
      <w:r w:rsidR="008604BE" w:rsidRPr="00B94143">
        <w:rPr>
          <w:rFonts w:cs="Arial"/>
        </w:rPr>
        <w:t xml:space="preserve"> per CO</w:t>
      </w:r>
      <w:r w:rsidR="008604BE" w:rsidRPr="00B94143">
        <w:rPr>
          <w:rFonts w:cs="Arial"/>
          <w:vertAlign w:val="subscript"/>
        </w:rPr>
        <w:t>2</w:t>
      </w:r>
      <w:r w:rsidR="008604BE" w:rsidRPr="00B94143">
        <w:rPr>
          <w:rFonts w:cs="Arial"/>
        </w:rPr>
        <w:t xml:space="preserve"> </w:t>
      </w:r>
      <w:r w:rsidR="005F4B0D">
        <w:rPr>
          <w:rFonts w:cs="Arial"/>
        </w:rPr>
        <w:t>Allowance</w:t>
      </w:r>
      <w:r w:rsidR="008604BE" w:rsidRPr="00B94143">
        <w:rPr>
          <w:rFonts w:cs="Arial"/>
        </w:rPr>
        <w:t>.</w:t>
      </w:r>
    </w:p>
    <w:p w14:paraId="669B583C" w14:textId="7CEF2A2F" w:rsidR="00BC1EF3" w:rsidRPr="001E08DD" w:rsidRDefault="00BC1EF3" w:rsidP="001A60F1">
      <w:pPr>
        <w:pStyle w:val="BodyText"/>
        <w:keepNext/>
        <w:spacing w:after="120"/>
        <w:rPr>
          <w:rFonts w:cs="Arial"/>
          <w:b/>
          <w:u w:val="single"/>
          <w:lang w:val="en-US"/>
        </w:rPr>
      </w:pPr>
      <w:r w:rsidRPr="001E08DD">
        <w:rPr>
          <w:rFonts w:cs="Arial"/>
          <w:b/>
          <w:u w:val="single"/>
          <w:lang w:val="en-US"/>
        </w:rPr>
        <w:t xml:space="preserve">Step 2: Triggering the ECR or CCR and the </w:t>
      </w:r>
      <w:r w:rsidR="00B86885">
        <w:rPr>
          <w:rFonts w:cs="Arial"/>
          <w:b/>
          <w:u w:val="single"/>
          <w:lang w:val="en-US"/>
        </w:rPr>
        <w:t>Final Clearing Price</w:t>
      </w:r>
    </w:p>
    <w:p w14:paraId="7258F79B" w14:textId="689807E3" w:rsidR="008D1C1A" w:rsidRPr="00744FFF" w:rsidRDefault="008D1C1A" w:rsidP="008D1C1A">
      <w:pPr>
        <w:pStyle w:val="BodyText"/>
        <w:rPr>
          <w:rFonts w:cs="Arial"/>
        </w:rPr>
      </w:pPr>
      <w:r w:rsidRPr="00744FFF">
        <w:rPr>
          <w:rFonts w:cs="Arial"/>
        </w:rPr>
        <w:t xml:space="preserve">Since the </w:t>
      </w:r>
      <w:r w:rsidR="003137C1">
        <w:rPr>
          <w:rFonts w:cs="Arial"/>
        </w:rPr>
        <w:t>Interim Clearing Price</w:t>
      </w:r>
      <w:r w:rsidRPr="00744FFF">
        <w:rPr>
          <w:rFonts w:cs="Arial"/>
        </w:rPr>
        <w:t xml:space="preserve"> is below the ECR</w:t>
      </w:r>
      <w:r w:rsidR="003A641A">
        <w:rPr>
          <w:rFonts w:cs="Arial"/>
        </w:rPr>
        <w:t xml:space="preserve"> </w:t>
      </w:r>
      <w:r w:rsidR="00B86885">
        <w:rPr>
          <w:rFonts w:cs="Arial"/>
        </w:rPr>
        <w:t>Trigger Price</w:t>
      </w:r>
      <w:r w:rsidRPr="00744FFF">
        <w:rPr>
          <w:rFonts w:cs="Arial"/>
        </w:rPr>
        <w:t xml:space="preserve"> of $</w:t>
      </w:r>
      <w:r w:rsidR="007159F9">
        <w:rPr>
          <w:rFonts w:cs="Arial"/>
          <w:lang w:val="en-US"/>
        </w:rPr>
        <w:t>6</w:t>
      </w:r>
      <w:r w:rsidRPr="00744FFF">
        <w:rPr>
          <w:rFonts w:cs="Arial"/>
        </w:rPr>
        <w:t>.</w:t>
      </w:r>
      <w:r w:rsidR="007159F9">
        <w:rPr>
          <w:rFonts w:cs="Arial"/>
          <w:lang w:val="en-US"/>
        </w:rPr>
        <w:t>0</w:t>
      </w:r>
      <w:r w:rsidRPr="00744FFF">
        <w:rPr>
          <w:rFonts w:cs="Arial"/>
        </w:rPr>
        <w:t xml:space="preserve">0, </w:t>
      </w:r>
      <w:r w:rsidR="00A84A4E">
        <w:rPr>
          <w:rFonts w:cs="Arial"/>
          <w:lang w:val="en-US"/>
        </w:rPr>
        <w:t>ECR Allowance</w:t>
      </w:r>
      <w:r w:rsidRPr="00744FFF">
        <w:rPr>
          <w:rFonts w:cs="Arial"/>
        </w:rPr>
        <w:t xml:space="preserve">s are </w:t>
      </w:r>
      <w:r w:rsidR="00673D45">
        <w:rPr>
          <w:rFonts w:cs="Arial"/>
        </w:rPr>
        <w:t>withheld</w:t>
      </w:r>
      <w:r w:rsidRPr="00744FFF">
        <w:rPr>
          <w:rFonts w:cs="Arial"/>
        </w:rPr>
        <w:t xml:space="preserve"> from the Initial Offering</w:t>
      </w:r>
      <w:r w:rsidR="001A60F1">
        <w:rPr>
          <w:rFonts w:cs="Arial"/>
          <w:lang w:val="en-US"/>
        </w:rPr>
        <w:t xml:space="preserve"> </w:t>
      </w:r>
      <w:r w:rsidRPr="00744FFF">
        <w:rPr>
          <w:rFonts w:cs="Arial"/>
        </w:rPr>
        <w:t>until:</w:t>
      </w:r>
    </w:p>
    <w:p w14:paraId="5A1FF7AF" w14:textId="2B7371FF"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The </w:t>
      </w:r>
      <w:r w:rsidR="00B86885">
        <w:rPr>
          <w:rFonts w:cs="Arial"/>
          <w:lang w:eastAsia="ar-SA"/>
        </w:rPr>
        <w:t>Final Clearing Price</w:t>
      </w:r>
      <w:r w:rsidRPr="008D1C1A">
        <w:rPr>
          <w:rFonts w:cs="Arial"/>
          <w:lang w:eastAsia="ar-SA"/>
        </w:rPr>
        <w:t xml:space="preserve"> equals the ECR</w:t>
      </w:r>
      <w:r w:rsidR="003A641A">
        <w:rPr>
          <w:rFonts w:cs="Arial"/>
          <w:lang w:eastAsia="ar-SA"/>
        </w:rPr>
        <w:t xml:space="preserve"> </w:t>
      </w:r>
      <w:r w:rsidR="00B86885">
        <w:rPr>
          <w:rFonts w:cs="Arial"/>
          <w:lang w:eastAsia="ar-SA"/>
        </w:rPr>
        <w:t>Trigger Price</w:t>
      </w:r>
      <w:r w:rsidRPr="008D1C1A">
        <w:rPr>
          <w:rFonts w:cs="Arial"/>
          <w:lang w:eastAsia="ar-SA"/>
        </w:rPr>
        <w:t>; or</w:t>
      </w:r>
    </w:p>
    <w:p w14:paraId="176DD084" w14:textId="1E153130" w:rsidR="008D1C1A" w:rsidRPr="008D1C1A" w:rsidRDefault="008D1C1A" w:rsidP="001A60F1">
      <w:pPr>
        <w:pStyle w:val="TextBullet"/>
        <w:tabs>
          <w:tab w:val="clear" w:pos="2160"/>
          <w:tab w:val="num" w:pos="720"/>
        </w:tabs>
        <w:spacing w:after="240"/>
        <w:ind w:left="720"/>
        <w:rPr>
          <w:rFonts w:cs="Arial"/>
          <w:lang w:eastAsia="ar-SA"/>
        </w:rPr>
      </w:pPr>
      <w:r w:rsidRPr="008D1C1A">
        <w:rPr>
          <w:rFonts w:cs="Arial"/>
          <w:lang w:eastAsia="ar-SA"/>
        </w:rPr>
        <w:t>The ECR</w:t>
      </w:r>
      <w:r w:rsidR="003A7B7C">
        <w:rPr>
          <w:rFonts w:cs="Arial"/>
          <w:lang w:eastAsia="ar-SA"/>
        </w:rPr>
        <w:t xml:space="preserve"> withholding</w:t>
      </w:r>
      <w:r w:rsidRPr="008D1C1A">
        <w:rPr>
          <w:rFonts w:cs="Arial"/>
          <w:lang w:eastAsia="ar-SA"/>
        </w:rPr>
        <w:t xml:space="preserve"> </w:t>
      </w:r>
      <w:r w:rsidR="003A7B7C">
        <w:rPr>
          <w:rFonts w:cs="Arial"/>
          <w:lang w:eastAsia="ar-SA"/>
        </w:rPr>
        <w:t xml:space="preserve">limit </w:t>
      </w:r>
      <w:r w:rsidRPr="008D1C1A">
        <w:rPr>
          <w:rFonts w:cs="Arial"/>
          <w:lang w:eastAsia="ar-SA"/>
        </w:rPr>
        <w:t>is reached.</w:t>
      </w:r>
    </w:p>
    <w:p w14:paraId="12269B07" w14:textId="1B475289" w:rsidR="001666C2" w:rsidRDefault="001666C2" w:rsidP="00BC1EF3">
      <w:pPr>
        <w:pStyle w:val="BodyText"/>
        <w:rPr>
          <w:rFonts w:cs="Arial"/>
        </w:rPr>
      </w:pPr>
      <w:r>
        <w:rPr>
          <w:rFonts w:cs="Arial"/>
          <w:lang w:val="en-US"/>
        </w:rPr>
        <w:t xml:space="preserve">Incremental </w:t>
      </w:r>
      <w:r w:rsidR="008D1C1A" w:rsidRPr="00BC1EF3">
        <w:rPr>
          <w:rFonts w:cs="Arial"/>
        </w:rPr>
        <w:t xml:space="preserve">amounts of </w:t>
      </w:r>
      <w:r w:rsidR="00A84A4E">
        <w:rPr>
          <w:rFonts w:cs="Arial"/>
        </w:rPr>
        <w:t>ECR Allowance</w:t>
      </w:r>
      <w:r w:rsidR="008D1C1A" w:rsidRPr="00BC1EF3">
        <w:rPr>
          <w:rFonts w:cs="Arial"/>
        </w:rPr>
        <w:t xml:space="preserve">s equal to </w:t>
      </w:r>
      <w:r w:rsidR="00A31D1A">
        <w:rPr>
          <w:rFonts w:cs="Arial"/>
          <w:lang w:val="en-US"/>
        </w:rPr>
        <w:t xml:space="preserve">the </w:t>
      </w:r>
      <w:r w:rsidR="008D1C1A" w:rsidRPr="00BC1EF3">
        <w:rPr>
          <w:rFonts w:cs="Arial"/>
        </w:rPr>
        <w:t xml:space="preserve">demand at each successively higher bid price are </w:t>
      </w:r>
      <w:r w:rsidR="00673D45">
        <w:rPr>
          <w:rFonts w:cs="Arial"/>
        </w:rPr>
        <w:t>withheld</w:t>
      </w:r>
      <w:r w:rsidR="001A60F1">
        <w:rPr>
          <w:rFonts w:cs="Arial"/>
          <w:lang w:val="en-US"/>
        </w:rPr>
        <w:t xml:space="preserve"> from the Initial Offering</w:t>
      </w:r>
      <w:r w:rsidR="008D1C1A" w:rsidRPr="00BC1EF3">
        <w:rPr>
          <w:rFonts w:cs="Arial"/>
        </w:rPr>
        <w:t xml:space="preserve">.  </w:t>
      </w:r>
      <w:r w:rsidR="00A31D1A">
        <w:rPr>
          <w:rFonts w:cs="Arial"/>
          <w:lang w:val="en-US"/>
        </w:rPr>
        <w:t>In this case</w:t>
      </w:r>
      <w:r w:rsidR="008D1C1A" w:rsidRPr="00BC1EF3">
        <w:rPr>
          <w:rFonts w:cs="Arial"/>
        </w:rPr>
        <w:t xml:space="preserve">, </w:t>
      </w:r>
      <w:r w:rsidR="007159F9">
        <w:rPr>
          <w:rFonts w:cs="Arial"/>
          <w:lang w:val="en-US"/>
        </w:rPr>
        <w:t>8</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2</w:t>
      </w:r>
      <w:r w:rsidR="008D1C1A" w:rsidRPr="00BC1EF3">
        <w:rPr>
          <w:rFonts w:cs="Arial"/>
        </w:rPr>
        <w:t>5 bid price</w:t>
      </w:r>
      <w:r w:rsidR="00A31D1A">
        <w:rPr>
          <w:rFonts w:cs="Arial"/>
          <w:lang w:val="en-US"/>
        </w:rPr>
        <w:t>,</w:t>
      </w:r>
      <w:r w:rsidR="008D1C1A" w:rsidRPr="00BC1EF3">
        <w:rPr>
          <w:rFonts w:cs="Arial"/>
        </w:rPr>
        <w:t xml:space="preserve"> </w:t>
      </w:r>
      <w:r w:rsidR="007159F9">
        <w:rPr>
          <w:rFonts w:cs="Arial"/>
          <w:lang w:val="en-US"/>
        </w:rPr>
        <w:t>11</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7</w:t>
      </w:r>
      <w:r w:rsidR="008D1C1A" w:rsidRPr="00BC1EF3">
        <w:rPr>
          <w:rFonts w:cs="Arial"/>
        </w:rPr>
        <w:t xml:space="preserve">5 bid price, </w:t>
      </w:r>
      <w:r w:rsidR="007159F9">
        <w:rPr>
          <w:rFonts w:cs="Arial"/>
          <w:lang w:val="en-US"/>
        </w:rPr>
        <w:t>9</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80</w:t>
      </w:r>
      <w:r w:rsidR="008D1C1A" w:rsidRPr="00BC1EF3">
        <w:rPr>
          <w:rFonts w:cs="Arial"/>
        </w:rPr>
        <w:t xml:space="preserve"> bid price, and </w:t>
      </w:r>
      <w:r w:rsidR="007159F9">
        <w:rPr>
          <w:rFonts w:cs="Arial"/>
          <w:lang w:val="en-US"/>
        </w:rPr>
        <w:t>8</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 xml:space="preserve">.85 bid price. </w:t>
      </w:r>
      <w:r w:rsidR="00A31D1A">
        <w:rPr>
          <w:rFonts w:cs="Arial"/>
          <w:lang w:val="en-US"/>
        </w:rPr>
        <w:t>The next highest bid price is $</w:t>
      </w:r>
      <w:r w:rsidR="007159F9">
        <w:rPr>
          <w:rFonts w:cs="Arial"/>
          <w:lang w:val="en-US"/>
        </w:rPr>
        <w:t>6</w:t>
      </w:r>
      <w:r w:rsidR="00A31D1A">
        <w:rPr>
          <w:rFonts w:cs="Arial"/>
          <w:lang w:val="en-US"/>
        </w:rPr>
        <w:t>.</w:t>
      </w:r>
      <w:r w:rsidR="007159F9">
        <w:rPr>
          <w:rFonts w:cs="Arial"/>
          <w:lang w:val="en-US"/>
        </w:rPr>
        <w:t>00</w:t>
      </w:r>
      <w:r w:rsidR="00A31D1A">
        <w:rPr>
          <w:rFonts w:cs="Arial"/>
          <w:lang w:val="en-US"/>
        </w:rPr>
        <w:t xml:space="preserve">, which is the ECR </w:t>
      </w:r>
      <w:r w:rsidR="00B86885">
        <w:rPr>
          <w:rFonts w:cs="Arial"/>
          <w:lang w:val="en-US"/>
        </w:rPr>
        <w:t>Trigger Price</w:t>
      </w:r>
      <w:r w:rsidR="00A31D1A">
        <w:rPr>
          <w:rFonts w:cs="Arial"/>
          <w:lang w:val="en-US"/>
        </w:rPr>
        <w:t>, so no further allowances are withheld. In this example, b</w:t>
      </w:r>
      <w:r w:rsidR="003A7B7C">
        <w:rPr>
          <w:rFonts w:cs="Arial"/>
          <w:lang w:val="en-US"/>
        </w:rPr>
        <w:t>ased on the ECR triggering</w:t>
      </w:r>
      <w:r w:rsidR="008D1C1A" w:rsidRPr="00BC1EF3">
        <w:rPr>
          <w:rFonts w:cs="Arial"/>
        </w:rPr>
        <w:t xml:space="preserve">, </w:t>
      </w:r>
      <w:r w:rsidR="00A31D1A">
        <w:rPr>
          <w:rFonts w:cs="Arial"/>
          <w:lang w:val="en-US"/>
        </w:rPr>
        <w:t xml:space="preserve">a total of </w:t>
      </w:r>
      <w:r w:rsidR="007159F9">
        <w:rPr>
          <w:rFonts w:cs="Arial"/>
          <w:lang w:val="en-US"/>
        </w:rPr>
        <w:t>36</w:t>
      </w:r>
      <w:r w:rsidR="008D1C1A" w:rsidRPr="00BC1EF3">
        <w:rPr>
          <w:rFonts w:cs="Arial"/>
        </w:rPr>
        <w:t xml:space="preserve">,000 </w:t>
      </w:r>
      <w:r w:rsidR="00A84A4E">
        <w:rPr>
          <w:rFonts w:cs="Arial"/>
          <w:lang w:val="en-US"/>
        </w:rPr>
        <w:t>ECR Allowance</w:t>
      </w:r>
      <w:r w:rsidR="008D1C1A" w:rsidRPr="00BC1EF3">
        <w:rPr>
          <w:rFonts w:cs="Arial"/>
        </w:rPr>
        <w:t xml:space="preserve">s are </w:t>
      </w:r>
      <w:r w:rsidR="00673D45">
        <w:rPr>
          <w:rFonts w:cs="Arial"/>
        </w:rPr>
        <w:t>withheld</w:t>
      </w:r>
      <w:r w:rsidR="008D1C1A" w:rsidRPr="00BC1EF3">
        <w:rPr>
          <w:rFonts w:cs="Arial"/>
        </w:rPr>
        <w:t xml:space="preserve"> from the Initial Offering. The Initial Offering is reduced from 1</w:t>
      </w:r>
      <w:r w:rsidR="007159F9">
        <w:rPr>
          <w:rFonts w:cs="Arial"/>
          <w:lang w:val="en-US"/>
        </w:rPr>
        <w:t>0</w:t>
      </w:r>
      <w:r w:rsidR="008D1C1A" w:rsidRPr="00BC1EF3">
        <w:rPr>
          <w:rFonts w:cs="Arial"/>
        </w:rPr>
        <w:t xml:space="preserve">0,000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to </w:t>
      </w:r>
      <w:r w:rsidR="007159F9">
        <w:rPr>
          <w:rFonts w:cs="Arial"/>
          <w:lang w:val="en-US"/>
        </w:rPr>
        <w:t>64</w:t>
      </w:r>
      <w:r w:rsidR="008D1C1A" w:rsidRPr="00BC1EF3">
        <w:rPr>
          <w:rFonts w:cs="Arial"/>
        </w:rPr>
        <w:t>,000</w:t>
      </w:r>
      <w:r w:rsidR="008842B5">
        <w:rPr>
          <w:rFonts w:cs="Arial"/>
          <w:lang w:val="en-US"/>
        </w:rPr>
        <w:t xml:space="preserve">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After the </w:t>
      </w:r>
      <w:r w:rsidR="00EC4BBA">
        <w:rPr>
          <w:rFonts w:cs="Arial"/>
          <w:lang w:val="en-US"/>
        </w:rPr>
        <w:t>withholding</w:t>
      </w:r>
      <w:r w:rsidR="008D1C1A" w:rsidRPr="00BC1EF3">
        <w:rPr>
          <w:rFonts w:cs="Arial"/>
        </w:rPr>
        <w:t xml:space="preserve"> of </w:t>
      </w:r>
      <w:r w:rsidR="008842B5">
        <w:rPr>
          <w:rFonts w:cs="Arial"/>
          <w:lang w:val="en-US"/>
        </w:rPr>
        <w:t xml:space="preserve">the </w:t>
      </w:r>
      <w:r w:rsidR="00A84A4E">
        <w:rPr>
          <w:rFonts w:cs="Arial"/>
          <w:lang w:val="en-US"/>
        </w:rPr>
        <w:t>ECR Allowance</w:t>
      </w:r>
      <w:r w:rsidR="008D1C1A" w:rsidRPr="00BC1EF3">
        <w:rPr>
          <w:rFonts w:cs="Arial"/>
        </w:rPr>
        <w:t xml:space="preserve">s, the </w:t>
      </w:r>
      <w:r w:rsidR="00B86885">
        <w:rPr>
          <w:rFonts w:cs="Arial"/>
        </w:rPr>
        <w:t>Final Clearing Price</w:t>
      </w:r>
      <w:r w:rsidR="008D1C1A" w:rsidRPr="00BC1EF3">
        <w:rPr>
          <w:rFonts w:cs="Arial"/>
        </w:rPr>
        <w:t xml:space="preserve"> is $</w:t>
      </w:r>
      <w:r w:rsidR="007159F9">
        <w:rPr>
          <w:rFonts w:cs="Arial"/>
          <w:lang w:val="en-US"/>
        </w:rPr>
        <w:t>6</w:t>
      </w:r>
      <w:r w:rsidR="008D1C1A" w:rsidRPr="00BC1EF3">
        <w:rPr>
          <w:rFonts w:cs="Arial"/>
        </w:rPr>
        <w:t>.</w:t>
      </w:r>
      <w:r w:rsidR="007159F9">
        <w:rPr>
          <w:rFonts w:cs="Arial"/>
          <w:lang w:val="en-US"/>
        </w:rPr>
        <w:t>0</w:t>
      </w:r>
      <w:r w:rsidR="008D1C1A" w:rsidRPr="00BC1EF3">
        <w:rPr>
          <w:rFonts w:cs="Arial"/>
        </w:rPr>
        <w:t>0, which is the ECR</w:t>
      </w:r>
      <w:r w:rsidR="003A641A">
        <w:rPr>
          <w:rFonts w:cs="Arial"/>
        </w:rPr>
        <w:t xml:space="preserve"> </w:t>
      </w:r>
      <w:r w:rsidR="00B86885">
        <w:rPr>
          <w:rFonts w:cs="Arial"/>
        </w:rPr>
        <w:t>Trigger Price</w:t>
      </w:r>
      <w:r w:rsidR="008D1C1A" w:rsidRPr="00BC1EF3">
        <w:rPr>
          <w:rFonts w:cs="Arial"/>
        </w:rPr>
        <w:t xml:space="preserve">. </w:t>
      </w:r>
    </w:p>
    <w:p w14:paraId="7D2F81C1" w14:textId="1C826FAC" w:rsidR="001666C2" w:rsidRPr="0048332D" w:rsidRDefault="001666C2" w:rsidP="0048332D">
      <w:pPr>
        <w:pStyle w:val="BodyText"/>
        <w:keepNext/>
        <w:spacing w:after="120"/>
        <w:rPr>
          <w:rFonts w:cs="Arial"/>
          <w:b/>
          <w:u w:val="single"/>
          <w:lang w:val="en-US"/>
        </w:rPr>
      </w:pPr>
      <w:r w:rsidRPr="0048332D">
        <w:rPr>
          <w:rFonts w:cs="Arial"/>
          <w:b/>
          <w:u w:val="single"/>
          <w:lang w:val="en-US"/>
        </w:rPr>
        <w:t>Step 3: CO</w:t>
      </w:r>
      <w:r w:rsidRPr="0048332D">
        <w:rPr>
          <w:rFonts w:cs="Arial"/>
          <w:b/>
          <w:u w:val="single"/>
          <w:vertAlign w:val="subscript"/>
          <w:lang w:val="en-US"/>
        </w:rPr>
        <w:t>2</w:t>
      </w:r>
      <w:r w:rsidRPr="0048332D">
        <w:rPr>
          <w:rFonts w:cs="Arial"/>
          <w:b/>
          <w:u w:val="single"/>
          <w:lang w:val="en-US"/>
        </w:rPr>
        <w:t xml:space="preserve"> Allowance Awards</w:t>
      </w:r>
    </w:p>
    <w:p w14:paraId="0B4C7A3F" w14:textId="05D3D981" w:rsidR="001666C2" w:rsidRPr="00FB0E35" w:rsidRDefault="00A90D2C" w:rsidP="00BC1EF3">
      <w:pPr>
        <w:pStyle w:val="BodyText"/>
        <w:rPr>
          <w:rFonts w:cs="Arial"/>
        </w:rPr>
      </w:pPr>
      <w:r w:rsidRPr="00FB0E35">
        <w:rPr>
          <w:rFonts w:cs="Arial"/>
          <w:lang w:val="en-US"/>
        </w:rPr>
        <w:t xml:space="preserve">Once the </w:t>
      </w:r>
      <w:r w:rsidR="00B86885">
        <w:rPr>
          <w:rFonts w:cs="Arial"/>
          <w:lang w:val="en-US"/>
        </w:rPr>
        <w:t>Final Clearing Price</w:t>
      </w:r>
      <w:r w:rsidRPr="00FB0E35">
        <w:rPr>
          <w:rFonts w:cs="Arial"/>
          <w:lang w:val="en-US"/>
        </w:rPr>
        <w:t xml:space="preserve"> has been established, CO</w:t>
      </w:r>
      <w:r w:rsidRPr="00927692">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 awards are made using the ranked </w:t>
      </w:r>
      <w:r w:rsidR="00A84A4E">
        <w:rPr>
          <w:rFonts w:cs="Arial"/>
          <w:lang w:val="en-US"/>
        </w:rPr>
        <w:t>Bid</w:t>
      </w:r>
      <w:r w:rsidRPr="00FB0E35">
        <w:rPr>
          <w:rFonts w:cs="Arial"/>
          <w:lang w:val="en-US"/>
        </w:rPr>
        <w:t xml:space="preserve">s. Since </w:t>
      </w:r>
      <w:r w:rsidR="00B86885">
        <w:rPr>
          <w:rFonts w:cs="Arial"/>
          <w:lang w:val="en-US"/>
        </w:rPr>
        <w:t>Cumulative Demand</w:t>
      </w:r>
      <w:r w:rsidRPr="00FB0E35">
        <w:rPr>
          <w:rFonts w:cs="Arial"/>
          <w:lang w:val="en-US"/>
        </w:rPr>
        <w:t xml:space="preserve"> at the </w:t>
      </w:r>
      <w:r w:rsidR="00B86885">
        <w:rPr>
          <w:rFonts w:cs="Arial"/>
          <w:lang w:val="en-US"/>
        </w:rPr>
        <w:t>Final Clearing Price</w:t>
      </w:r>
      <w:r w:rsidRPr="00FB0E35">
        <w:rPr>
          <w:rFonts w:cs="Arial"/>
          <w:lang w:val="en-US"/>
        </w:rPr>
        <w:t xml:space="preserve"> </w:t>
      </w:r>
      <w:r w:rsidR="000B086A">
        <w:rPr>
          <w:rFonts w:cs="Arial"/>
          <w:lang w:val="en-US"/>
        </w:rPr>
        <w:t xml:space="preserve">exactly </w:t>
      </w:r>
      <w:r w:rsidRPr="00FB0E35">
        <w:rPr>
          <w:rFonts w:cs="Arial"/>
          <w:lang w:val="en-US"/>
        </w:rPr>
        <w:t>equals the number of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available for sale (Initial Offering less </w:t>
      </w:r>
      <w:r w:rsidR="00A84A4E">
        <w:rPr>
          <w:rFonts w:cs="Arial"/>
          <w:lang w:val="en-US"/>
        </w:rPr>
        <w:t>ECR Allowance</w:t>
      </w:r>
      <w:r w:rsidRPr="00FB0E35">
        <w:rPr>
          <w:rFonts w:cs="Arial"/>
          <w:lang w:val="en-US"/>
        </w:rPr>
        <w:t>s), then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are awarded to all </w:t>
      </w:r>
      <w:r w:rsidR="00A84A4E">
        <w:rPr>
          <w:rFonts w:cs="Arial"/>
          <w:lang w:val="en-US"/>
        </w:rPr>
        <w:t>Bid</w:t>
      </w:r>
      <w:r w:rsidRPr="00FB0E35">
        <w:rPr>
          <w:rFonts w:cs="Arial"/>
          <w:lang w:val="en-US"/>
        </w:rPr>
        <w:t xml:space="preserve">s with a bid price greater than or equal to the </w:t>
      </w:r>
      <w:r w:rsidR="00B86885">
        <w:rPr>
          <w:rFonts w:cs="Arial"/>
          <w:lang w:val="en-US"/>
        </w:rPr>
        <w:t>Final Clearing Price</w:t>
      </w:r>
      <w:r w:rsidRPr="00FB0E35">
        <w:rPr>
          <w:rFonts w:cs="Arial"/>
          <w:lang w:val="en-US"/>
        </w:rPr>
        <w:t>.</w:t>
      </w:r>
    </w:p>
    <w:p w14:paraId="0A4BD96D" w14:textId="7BB550FD" w:rsidR="008D1C1A" w:rsidRDefault="008D1C1A" w:rsidP="00BC1EF3">
      <w:pPr>
        <w:pStyle w:val="BodyText"/>
        <w:rPr>
          <w:rFonts w:cs="Arial"/>
        </w:rPr>
      </w:pPr>
      <w:r w:rsidRPr="00FB0E35">
        <w:rPr>
          <w:rFonts w:cs="Arial"/>
        </w:rPr>
        <w:t xml:space="preserve">The total quantity of </w:t>
      </w:r>
      <w:r w:rsidR="001A60F1" w:rsidRPr="00FB0E35">
        <w:rPr>
          <w:rFonts w:cs="Arial"/>
        </w:rPr>
        <w:t>CO</w:t>
      </w:r>
      <w:r w:rsidR="001A60F1"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s sold is reduced </w:t>
      </w:r>
      <w:r w:rsidR="008842B5" w:rsidRPr="00FB0E35">
        <w:rPr>
          <w:rFonts w:cs="Arial"/>
          <w:lang w:val="en-US"/>
        </w:rPr>
        <w:t xml:space="preserve">by </w:t>
      </w:r>
      <w:r w:rsidR="007159F9">
        <w:rPr>
          <w:rFonts w:cs="Arial"/>
          <w:lang w:val="en-US"/>
        </w:rPr>
        <w:t>36</w:t>
      </w:r>
      <w:r w:rsidR="008842B5" w:rsidRPr="00FB0E35">
        <w:rPr>
          <w:rFonts w:cs="Arial"/>
          <w:lang w:val="en-US"/>
        </w:rPr>
        <w:t>,000, from 1</w:t>
      </w:r>
      <w:r w:rsidR="007159F9">
        <w:rPr>
          <w:rFonts w:cs="Arial"/>
          <w:lang w:val="en-US"/>
        </w:rPr>
        <w:t>0</w:t>
      </w:r>
      <w:r w:rsidR="008842B5" w:rsidRPr="00FB0E35">
        <w:rPr>
          <w:rFonts w:cs="Arial"/>
          <w:lang w:val="en-US"/>
        </w:rPr>
        <w:t xml:space="preserve">0,000 </w:t>
      </w:r>
      <w:r w:rsidRPr="00FB0E35">
        <w:rPr>
          <w:rFonts w:cs="Arial"/>
        </w:rPr>
        <w:t xml:space="preserve">to </w:t>
      </w:r>
      <w:r w:rsidR="007159F9">
        <w:rPr>
          <w:rFonts w:cs="Arial"/>
          <w:lang w:val="en-US"/>
        </w:rPr>
        <w:t>64</w:t>
      </w:r>
      <w:r w:rsidRPr="00FB0E35">
        <w:rPr>
          <w:rFonts w:cs="Arial"/>
        </w:rPr>
        <w:t>,000</w:t>
      </w:r>
      <w:r w:rsidR="008842B5" w:rsidRPr="00FB0E35">
        <w:rPr>
          <w:rFonts w:cs="Arial"/>
          <w:lang w:val="en-US"/>
        </w:rPr>
        <w:t xml:space="preserve">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008842B5" w:rsidRPr="00FB0E35">
        <w:rPr>
          <w:rFonts w:cs="Arial"/>
        </w:rPr>
        <w:t>s</w:t>
      </w:r>
      <w:r w:rsidRPr="00FB0E35">
        <w:rPr>
          <w:rFonts w:cs="Arial"/>
        </w:rPr>
        <w:t>.</w:t>
      </w:r>
      <w:r w:rsidR="008842B5" w:rsidRPr="00FB0E35">
        <w:rPr>
          <w:rFonts w:cs="Arial"/>
          <w:lang w:val="en-US"/>
        </w:rPr>
        <w:t xml:space="preserve"> </w:t>
      </w:r>
      <w:r w:rsidR="00A90D2C" w:rsidRPr="00FB0E35">
        <w:rPr>
          <w:lang w:val="en-US" w:eastAsia="ar-SA"/>
        </w:rPr>
        <w:t xml:space="preserve">The remaining </w:t>
      </w:r>
      <w:r w:rsidR="007159F9">
        <w:rPr>
          <w:lang w:val="en-US" w:eastAsia="ar-SA"/>
        </w:rPr>
        <w:t>14</w:t>
      </w:r>
      <w:r w:rsidR="00A90D2C" w:rsidRPr="00FB0E35">
        <w:rPr>
          <w:lang w:val="en-US" w:eastAsia="ar-SA"/>
        </w:rPr>
        <w:t xml:space="preserve">,000 </w:t>
      </w:r>
      <w:r w:rsidR="00A84A4E">
        <w:rPr>
          <w:lang w:val="en-US" w:eastAsia="ar-SA"/>
        </w:rPr>
        <w:t>ECR Allowance</w:t>
      </w:r>
      <w:r w:rsidR="00A90D2C" w:rsidRPr="00FB0E35">
        <w:rPr>
          <w:lang w:val="en-US" w:eastAsia="ar-SA"/>
        </w:rPr>
        <w:t xml:space="preserve">s </w:t>
      </w:r>
      <w:r w:rsidR="00CD262B">
        <w:rPr>
          <w:lang w:val="en-US" w:eastAsia="ar-SA"/>
        </w:rPr>
        <w:t xml:space="preserve">remain available to potentially be withheld in </w:t>
      </w:r>
      <w:r w:rsidR="00A90D2C" w:rsidRPr="00FB0E35">
        <w:rPr>
          <w:lang w:val="en-US" w:eastAsia="ar-SA"/>
        </w:rPr>
        <w:t>the next RGGI Auction</w:t>
      </w:r>
      <w:r w:rsidR="00CD262B">
        <w:rPr>
          <w:lang w:val="en-US" w:eastAsia="ar-SA"/>
        </w:rPr>
        <w:t xml:space="preserve"> unless the current auction is the last for the calendar year</w:t>
      </w:r>
      <w:r w:rsidR="00A90D2C" w:rsidRPr="00FB0E35">
        <w:rPr>
          <w:lang w:val="en-US" w:eastAsia="ar-SA"/>
        </w:rPr>
        <w:t xml:space="preserve">.  </w:t>
      </w:r>
      <w:r w:rsidRPr="00FB0E35">
        <w:rPr>
          <w:rFonts w:cs="Arial"/>
        </w:rPr>
        <w:t xml:space="preserve">The decreased supply of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 xml:space="preserve">s results in a higher </w:t>
      </w:r>
      <w:r w:rsidR="00B86885">
        <w:rPr>
          <w:rFonts w:cs="Arial"/>
        </w:rPr>
        <w:t>Final Clearing Price</w:t>
      </w:r>
      <w:r w:rsidRPr="00FB0E35">
        <w:rPr>
          <w:rFonts w:cs="Arial"/>
        </w:rPr>
        <w:t xml:space="preserve"> ($</w:t>
      </w:r>
      <w:r w:rsidR="007159F9">
        <w:rPr>
          <w:rFonts w:cs="Arial"/>
          <w:lang w:val="en-US"/>
        </w:rPr>
        <w:t>6</w:t>
      </w:r>
      <w:r w:rsidRPr="00FB0E35">
        <w:rPr>
          <w:rFonts w:cs="Arial"/>
        </w:rPr>
        <w:t>.</w:t>
      </w:r>
      <w:r w:rsidR="0077031E">
        <w:rPr>
          <w:rFonts w:cs="Arial"/>
          <w:lang w:val="en-US"/>
        </w:rPr>
        <w:t>0</w:t>
      </w:r>
      <w:r w:rsidRPr="00FB0E35">
        <w:rPr>
          <w:rFonts w:cs="Arial"/>
        </w:rPr>
        <w:t xml:space="preserve">0 per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 xml:space="preserve"> rather than $</w:t>
      </w:r>
      <w:r w:rsidR="007159F9">
        <w:rPr>
          <w:rFonts w:cs="Arial"/>
          <w:lang w:val="en-US"/>
        </w:rPr>
        <w:t>5</w:t>
      </w:r>
      <w:r w:rsidRPr="00FB0E35">
        <w:rPr>
          <w:rFonts w:cs="Arial"/>
        </w:rPr>
        <w:t xml:space="preserve">.05 per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w:t>
      </w:r>
    </w:p>
    <w:p w14:paraId="1AE0E784" w14:textId="4926D6FB" w:rsidR="008D1C1A" w:rsidRPr="00BC1EF3" w:rsidRDefault="008D1C1A" w:rsidP="00BC1EF3">
      <w:pPr>
        <w:pStyle w:val="BodyText"/>
        <w:rPr>
          <w:rFonts w:cs="Arial"/>
        </w:rPr>
      </w:pPr>
      <w:r w:rsidRPr="00BC1EF3">
        <w:rPr>
          <w:rFonts w:cs="Arial"/>
        </w:rPr>
        <w:t>In summary, bidders receive the following awards.</w:t>
      </w:r>
    </w:p>
    <w:p w14:paraId="411E8048" w14:textId="00320E2A"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A – </w:t>
      </w:r>
      <w:r w:rsidR="007159F9">
        <w:rPr>
          <w:rFonts w:cs="Arial"/>
          <w:lang w:eastAsia="ar-SA"/>
        </w:rPr>
        <w:t>20</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1</w:t>
      </w:r>
      <w:r w:rsidRPr="008D1C1A">
        <w:rPr>
          <w:rFonts w:cs="Arial"/>
          <w:lang w:eastAsia="ar-SA"/>
        </w:rPr>
        <w:t>2</w:t>
      </w:r>
      <w:r w:rsidR="007159F9">
        <w:rPr>
          <w:rFonts w:cs="Arial"/>
          <w:lang w:eastAsia="ar-SA"/>
        </w:rPr>
        <w:t>0</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4A2C0F04" w14:textId="1B5619FB"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Bidder B – 1</w:t>
      </w:r>
      <w:r w:rsidR="007159F9">
        <w:rPr>
          <w:rFonts w:cs="Arial"/>
          <w:lang w:eastAsia="ar-SA"/>
        </w:rPr>
        <w:t>3</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$7</w:t>
      </w:r>
      <w:r w:rsidR="007159F9">
        <w:rPr>
          <w:rFonts w:cs="Arial"/>
          <w:lang w:eastAsia="ar-SA"/>
        </w:rPr>
        <w:t>8</w:t>
      </w:r>
      <w:r w:rsidRPr="008D1C1A">
        <w:rPr>
          <w:rFonts w:cs="Arial"/>
          <w:lang w:eastAsia="ar-SA"/>
        </w:rPr>
        <w:t>,000</w:t>
      </w:r>
      <w:r w:rsidR="003108F2">
        <w:rPr>
          <w:rFonts w:cs="Arial"/>
          <w:lang w:eastAsia="ar-SA"/>
        </w:rPr>
        <w:t>.00.</w:t>
      </w:r>
    </w:p>
    <w:p w14:paraId="1748E386" w14:textId="512F78EB"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C – 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 xml:space="preserve">s </w:t>
      </w:r>
    </w:p>
    <w:p w14:paraId="624D41B4" w14:textId="253EA338"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D – </w:t>
      </w:r>
      <w:r w:rsidR="007159F9">
        <w:rPr>
          <w:rFonts w:cs="Arial"/>
          <w:lang w:eastAsia="ar-SA"/>
        </w:rPr>
        <w:t>11</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66</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48DE6ECE" w14:textId="6F0858A2" w:rsidR="008D1C1A" w:rsidRPr="008D1C1A" w:rsidRDefault="008D1C1A" w:rsidP="00D4603F">
      <w:pPr>
        <w:pStyle w:val="TextBullet"/>
        <w:tabs>
          <w:tab w:val="clear" w:pos="2160"/>
          <w:tab w:val="num" w:pos="720"/>
        </w:tabs>
        <w:spacing w:after="240"/>
        <w:ind w:left="720"/>
        <w:rPr>
          <w:rFonts w:cs="Arial"/>
          <w:lang w:eastAsia="ar-SA"/>
        </w:rPr>
      </w:pPr>
      <w:r w:rsidRPr="008D1C1A">
        <w:rPr>
          <w:rFonts w:cs="Arial"/>
          <w:lang w:eastAsia="ar-SA"/>
        </w:rPr>
        <w:lastRenderedPageBreak/>
        <w:t xml:space="preserve">Bidder E – </w:t>
      </w:r>
      <w:r w:rsidR="007159F9">
        <w:rPr>
          <w:rFonts w:cs="Arial"/>
          <w:lang w:eastAsia="ar-SA"/>
        </w:rPr>
        <w:t>20</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120</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374ED6ED" w14:textId="12D1CE1C" w:rsidR="00A403B3" w:rsidRDefault="00AD25BE" w:rsidP="009D1DF5">
      <w:pPr>
        <w:pStyle w:val="BodyText"/>
        <w:spacing w:after="120"/>
        <w:rPr>
          <w:rFonts w:cs="Arial"/>
        </w:rPr>
      </w:pPr>
      <w:r w:rsidRPr="00B94143">
        <w:rPr>
          <w:rFonts w:cs="Arial"/>
        </w:rPr>
        <w:fldChar w:fldCharType="begin"/>
      </w:r>
      <w:r w:rsidRPr="00B94143">
        <w:rPr>
          <w:rFonts w:cs="Arial"/>
        </w:rPr>
        <w:instrText xml:space="preserve"> REF _Ref358899643 \h </w:instrText>
      </w:r>
      <w:r w:rsidR="00B94143">
        <w:rPr>
          <w:rFonts w:cs="Arial"/>
        </w:rPr>
        <w:instrText xml:space="preserve"> \* MERGEFORMAT </w:instrText>
      </w:r>
      <w:r w:rsidRPr="00B94143">
        <w:rPr>
          <w:rFonts w:cs="Arial"/>
        </w:rPr>
      </w:r>
      <w:r w:rsidRPr="00B94143">
        <w:rPr>
          <w:rFonts w:cs="Arial"/>
        </w:rPr>
        <w:fldChar w:fldCharType="separate"/>
      </w:r>
      <w:r w:rsidR="002E11F7" w:rsidRPr="00B94143">
        <w:t xml:space="preserve">Table </w:t>
      </w:r>
      <w:r w:rsidR="002E11F7">
        <w:rPr>
          <w:noProof/>
        </w:rPr>
        <w:t>8</w:t>
      </w:r>
      <w:r w:rsidRPr="00B94143">
        <w:rPr>
          <w:rFonts w:cs="Arial"/>
        </w:rPr>
        <w:fldChar w:fldCharType="end"/>
      </w:r>
      <w:r w:rsidRPr="00B94143">
        <w:rPr>
          <w:rFonts w:cs="Arial"/>
          <w:lang w:val="en-US"/>
        </w:rPr>
        <w:t xml:space="preserve"> </w:t>
      </w:r>
      <w:r w:rsidR="00610682" w:rsidRPr="00B94143">
        <w:rPr>
          <w:rFonts w:cs="Arial"/>
        </w:rPr>
        <w:t xml:space="preserve">illustrates the </w:t>
      </w:r>
      <w:r w:rsidR="00A84A4E">
        <w:rPr>
          <w:rFonts w:cs="Arial"/>
        </w:rPr>
        <w:t>Bid</w:t>
      </w:r>
      <w:r w:rsidR="00610682" w:rsidRPr="00B94143">
        <w:rPr>
          <w:rFonts w:cs="Arial"/>
        </w:rPr>
        <w:t>s from a uniform-price, sealed-bid auction format</w:t>
      </w:r>
      <w:r w:rsidR="00610682" w:rsidRPr="00B94143">
        <w:rPr>
          <w:rStyle w:val="FootnoteCharacters"/>
          <w:rFonts w:cs="Arial"/>
        </w:rPr>
        <w:footnoteReference w:id="18"/>
      </w:r>
      <w:r w:rsidR="00610682" w:rsidRPr="00B94143">
        <w:rPr>
          <w:rFonts w:cs="Arial"/>
        </w:rPr>
        <w:t xml:space="preserve"> </w:t>
      </w:r>
      <w:r w:rsidR="00E73E2A">
        <w:rPr>
          <w:rFonts w:cs="Arial"/>
          <w:lang w:val="en-US"/>
        </w:rPr>
        <w:t>and</w:t>
      </w:r>
      <w:r w:rsidR="00E73E2A" w:rsidRPr="00B94143">
        <w:rPr>
          <w:rFonts w:cs="Arial"/>
        </w:rPr>
        <w:t xml:space="preserve"> </w:t>
      </w:r>
      <w:r w:rsidR="00610682" w:rsidRPr="00B94143">
        <w:rPr>
          <w:rFonts w:cs="Arial"/>
        </w:rPr>
        <w:t xml:space="preserve">is designed to highlight </w:t>
      </w:r>
      <w:r w:rsidR="00A403B3" w:rsidRPr="00B94143">
        <w:rPr>
          <w:rFonts w:cs="Arial"/>
        </w:rPr>
        <w:t xml:space="preserve">the </w:t>
      </w:r>
      <w:r w:rsidRPr="00B94143">
        <w:rPr>
          <w:rFonts w:cs="Arial"/>
          <w:lang w:val="en-US"/>
        </w:rPr>
        <w:t xml:space="preserve">release of </w:t>
      </w:r>
      <w:r w:rsidR="00A84A4E">
        <w:rPr>
          <w:rFonts w:cs="Arial"/>
          <w:lang w:val="en-US"/>
        </w:rPr>
        <w:t>CCR Allowance</w:t>
      </w:r>
      <w:r w:rsidRPr="00B94143">
        <w:rPr>
          <w:rFonts w:cs="Arial"/>
          <w:lang w:val="en-US"/>
        </w:rPr>
        <w:t>s from the CCR</w:t>
      </w:r>
      <w:r w:rsidR="00BB5D30" w:rsidRPr="00B94143">
        <w:rPr>
          <w:rFonts w:cs="Arial"/>
          <w:lang w:val="en-US"/>
        </w:rPr>
        <w:t xml:space="preserve">, </w:t>
      </w:r>
      <w:r w:rsidRPr="00B94143">
        <w:rPr>
          <w:rFonts w:cs="Arial"/>
          <w:lang w:val="en-US"/>
        </w:rPr>
        <w:t xml:space="preserve">establishment of the </w:t>
      </w:r>
      <w:r w:rsidR="00BB5D30" w:rsidRPr="00B94143">
        <w:rPr>
          <w:rFonts w:cs="Arial"/>
          <w:lang w:val="en-US"/>
        </w:rPr>
        <w:t xml:space="preserve">interim and </w:t>
      </w:r>
      <w:r w:rsidR="00B86885">
        <w:rPr>
          <w:rFonts w:cs="Arial"/>
          <w:lang w:val="en-US"/>
        </w:rPr>
        <w:t>Final Clearing Price</w:t>
      </w:r>
      <w:r w:rsidR="00BB5D30" w:rsidRPr="00B94143">
        <w:rPr>
          <w:rFonts w:cs="Arial"/>
          <w:lang w:val="en-US"/>
        </w:rPr>
        <w:t>s, and the award of allowances</w:t>
      </w:r>
      <w:r w:rsidR="00735EEC" w:rsidRPr="00B94143">
        <w:rPr>
          <w:rFonts w:cs="Arial"/>
          <w:lang w:val="en-US"/>
        </w:rPr>
        <w:t xml:space="preserve">. </w:t>
      </w:r>
      <w:r w:rsidR="00F60B13" w:rsidRPr="00B94143">
        <w:rPr>
          <w:rFonts w:cs="Arial"/>
          <w:lang w:val="en-US"/>
        </w:rPr>
        <w:t xml:space="preserve">This example </w:t>
      </w:r>
      <w:r w:rsidR="002E62C5">
        <w:rPr>
          <w:rFonts w:cs="Arial"/>
          <w:lang w:val="en-US"/>
        </w:rPr>
        <w:t>shows</w:t>
      </w:r>
      <w:r w:rsidR="002E62C5" w:rsidRPr="00B94143">
        <w:rPr>
          <w:rFonts w:cs="Arial"/>
          <w:lang w:val="en-US"/>
        </w:rPr>
        <w:t xml:space="preserve"> </w:t>
      </w:r>
      <w:r w:rsidR="007B266E">
        <w:rPr>
          <w:rFonts w:cs="Arial"/>
          <w:lang w:val="en-US"/>
        </w:rPr>
        <w:t>an auction of</w:t>
      </w:r>
      <w:r w:rsidR="00A403B3" w:rsidRPr="00B94143">
        <w:rPr>
          <w:rFonts w:cs="Arial"/>
        </w:rPr>
        <w:t xml:space="preserve"> 100,000 CO</w:t>
      </w:r>
      <w:r w:rsidR="00A403B3" w:rsidRPr="00B94143">
        <w:rPr>
          <w:rFonts w:cs="Arial"/>
          <w:vertAlign w:val="subscript"/>
        </w:rPr>
        <w:t>2</w:t>
      </w:r>
      <w:r w:rsidR="00F60B13" w:rsidRPr="00B94143">
        <w:rPr>
          <w:rFonts w:cs="Arial"/>
        </w:rPr>
        <w:t xml:space="preserve"> </w:t>
      </w:r>
      <w:r w:rsidR="005F4B0D">
        <w:rPr>
          <w:rFonts w:cs="Arial"/>
        </w:rPr>
        <w:t>Allowance</w:t>
      </w:r>
      <w:r w:rsidR="00F60B13" w:rsidRPr="00B94143">
        <w:rPr>
          <w:rFonts w:cs="Arial"/>
        </w:rPr>
        <w:t>s</w:t>
      </w:r>
      <w:r w:rsidR="00735EEC" w:rsidRPr="00B94143">
        <w:rPr>
          <w:rFonts w:cs="Arial"/>
          <w:lang w:val="en-US"/>
        </w:rPr>
        <w:t xml:space="preserve">. </w:t>
      </w:r>
      <w:r w:rsidR="00F60B13" w:rsidRPr="00B94143">
        <w:rPr>
          <w:rFonts w:cs="Arial"/>
          <w:lang w:val="en-US"/>
        </w:rPr>
        <w:t xml:space="preserve">The CCR </w:t>
      </w:r>
      <w:r w:rsidR="007B266E">
        <w:rPr>
          <w:rFonts w:cs="Arial"/>
          <w:lang w:val="en-US"/>
        </w:rPr>
        <w:t>contains</w:t>
      </w:r>
      <w:r w:rsidR="007B266E" w:rsidRPr="00B94143">
        <w:rPr>
          <w:rFonts w:cs="Arial"/>
          <w:lang w:val="en-US"/>
        </w:rPr>
        <w:t xml:space="preserve"> </w:t>
      </w:r>
      <w:r w:rsidR="007159F9">
        <w:rPr>
          <w:rFonts w:cs="Arial"/>
          <w:lang w:val="en-US"/>
        </w:rPr>
        <w:t>5</w:t>
      </w:r>
      <w:r w:rsidR="007159F9" w:rsidRPr="00B94143">
        <w:rPr>
          <w:rFonts w:cs="Arial"/>
          <w:lang w:val="en-US"/>
        </w:rPr>
        <w:t>0</w:t>
      </w:r>
      <w:r w:rsidR="00F60B13" w:rsidRPr="00B94143">
        <w:rPr>
          <w:rFonts w:cs="Arial"/>
          <w:lang w:val="en-US"/>
        </w:rPr>
        <w:t xml:space="preserve">,000 </w:t>
      </w:r>
      <w:r w:rsidR="00F60B13" w:rsidRPr="00B94143">
        <w:rPr>
          <w:rFonts w:cs="Arial"/>
        </w:rPr>
        <w:t>CO</w:t>
      </w:r>
      <w:r w:rsidR="00F60B13" w:rsidRPr="00B94143">
        <w:rPr>
          <w:rFonts w:cs="Arial"/>
          <w:vertAlign w:val="subscript"/>
        </w:rPr>
        <w:t>2</w:t>
      </w:r>
      <w:r w:rsidR="00F60B13" w:rsidRPr="00B94143">
        <w:rPr>
          <w:rFonts w:cs="Arial"/>
        </w:rPr>
        <w:t xml:space="preserve"> </w:t>
      </w:r>
      <w:r w:rsidR="00A84A4E">
        <w:rPr>
          <w:rFonts w:cs="Arial"/>
          <w:lang w:val="en-US"/>
        </w:rPr>
        <w:t>CCR Allowance</w:t>
      </w:r>
      <w:r w:rsidR="00F60B13" w:rsidRPr="00B94143">
        <w:rPr>
          <w:rFonts w:cs="Arial"/>
        </w:rPr>
        <w:t>s</w:t>
      </w:r>
      <w:r w:rsidR="00F60B13" w:rsidRPr="00B94143">
        <w:rPr>
          <w:rFonts w:cs="Arial"/>
          <w:lang w:val="en-US"/>
        </w:rPr>
        <w:t xml:space="preserve"> and the CCR</w:t>
      </w:r>
      <w:r w:rsidR="003A641A">
        <w:rPr>
          <w:rFonts w:cs="Arial"/>
          <w:lang w:val="en-US"/>
        </w:rPr>
        <w:t xml:space="preserve"> </w:t>
      </w:r>
      <w:r w:rsidR="00B86885">
        <w:rPr>
          <w:rFonts w:cs="Arial"/>
          <w:lang w:val="en-US"/>
        </w:rPr>
        <w:t>Trigger Price</w:t>
      </w:r>
      <w:r w:rsidR="00BB5D30" w:rsidRPr="00B94143">
        <w:rPr>
          <w:rFonts w:cs="Arial"/>
          <w:lang w:val="en-US"/>
        </w:rPr>
        <w:t xml:space="preserve"> </w:t>
      </w:r>
      <w:r w:rsidR="00F60B13" w:rsidRPr="00B94143">
        <w:rPr>
          <w:rFonts w:cs="Arial"/>
          <w:lang w:val="en-US"/>
        </w:rPr>
        <w:t>is $</w:t>
      </w:r>
      <w:r w:rsidR="007159F9">
        <w:rPr>
          <w:rFonts w:cs="Arial"/>
          <w:lang w:val="en-US"/>
        </w:rPr>
        <w:t>13</w:t>
      </w:r>
      <w:r w:rsidR="00F60B13" w:rsidRPr="00B94143">
        <w:rPr>
          <w:rFonts w:cs="Arial"/>
          <w:lang w:val="en-US"/>
        </w:rPr>
        <w:t>.</w:t>
      </w:r>
      <w:r w:rsidR="007159F9">
        <w:rPr>
          <w:rFonts w:cs="Arial"/>
          <w:lang w:val="en-US"/>
        </w:rPr>
        <w:t>00</w:t>
      </w:r>
      <w:r w:rsidR="00F60B13" w:rsidRPr="00B94143">
        <w:rPr>
          <w:rFonts w:cs="Arial"/>
          <w:lang w:val="en-US"/>
        </w:rPr>
        <w:t>.</w:t>
      </w:r>
      <w:r w:rsidR="007159F9">
        <w:rPr>
          <w:rFonts w:cs="Arial"/>
          <w:lang w:val="en-US"/>
        </w:rPr>
        <w:t xml:space="preserve">  </w:t>
      </w:r>
      <w:r w:rsidR="00A403B3" w:rsidRPr="00B94143">
        <w:rPr>
          <w:rFonts w:cs="Arial"/>
        </w:rPr>
        <w:t xml:space="preserve">All </w:t>
      </w:r>
      <w:r w:rsidR="00A84A4E">
        <w:rPr>
          <w:rFonts w:cs="Arial"/>
        </w:rPr>
        <w:t>Bid</w:t>
      </w:r>
      <w:r w:rsidR="00A403B3" w:rsidRPr="00B94143">
        <w:rPr>
          <w:rFonts w:cs="Arial"/>
        </w:rPr>
        <w:t xml:space="preserve">s are ranked by bid price from high to low and </w:t>
      </w:r>
      <w:r w:rsidR="00B86885">
        <w:rPr>
          <w:rFonts w:cs="Arial"/>
        </w:rPr>
        <w:t>Cumulative Demand</w:t>
      </w:r>
      <w:r w:rsidR="00A403B3" w:rsidRPr="00B94143">
        <w:rPr>
          <w:rFonts w:cs="Arial"/>
        </w:rPr>
        <w:t xml:space="preserve"> is noted at each </w:t>
      </w:r>
      <w:r w:rsidR="00A84A4E">
        <w:rPr>
          <w:rFonts w:cs="Arial"/>
        </w:rPr>
        <w:t>Bid</w:t>
      </w:r>
      <w:r w:rsidR="00A403B3" w:rsidRPr="00B94143">
        <w:rPr>
          <w:rFonts w:cs="Arial"/>
        </w:rPr>
        <w:t xml:space="preserve">. </w:t>
      </w:r>
    </w:p>
    <w:p w14:paraId="5859FDDD" w14:textId="4EA4D1A9" w:rsidR="00806C6A" w:rsidRPr="00B94143" w:rsidRDefault="00806C6A" w:rsidP="00806C6A">
      <w:pPr>
        <w:pStyle w:val="Caption"/>
        <w:spacing w:after="120"/>
      </w:pPr>
      <w:bookmarkStart w:id="104" w:name="_Ref358899643"/>
      <w:bookmarkStart w:id="105" w:name="_Toc66433851"/>
      <w:r w:rsidRPr="00B94143">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bookmarkEnd w:id="104"/>
      <w:r w:rsidRPr="00B94143">
        <w:t xml:space="preserve">: </w:t>
      </w:r>
      <w:r w:rsidR="00A84A4E">
        <w:t>CCR Allowance</w:t>
      </w:r>
      <w:r w:rsidRPr="00B94143">
        <w:t xml:space="preserve"> Release Example</w:t>
      </w:r>
      <w:bookmarkEnd w:id="105"/>
    </w:p>
    <w:tbl>
      <w:tblPr>
        <w:tblW w:w="8547" w:type="dxa"/>
        <w:tblInd w:w="1475" w:type="dxa"/>
        <w:tblLayout w:type="fixed"/>
        <w:tblCellMar>
          <w:left w:w="58" w:type="dxa"/>
          <w:right w:w="58" w:type="dxa"/>
        </w:tblCellMar>
        <w:tblLook w:val="0000" w:firstRow="0" w:lastRow="0" w:firstColumn="0" w:lastColumn="0" w:noHBand="0" w:noVBand="0"/>
      </w:tblPr>
      <w:tblGrid>
        <w:gridCol w:w="1495"/>
        <w:gridCol w:w="1673"/>
        <w:gridCol w:w="1440"/>
        <w:gridCol w:w="1454"/>
        <w:gridCol w:w="2448"/>
        <w:gridCol w:w="37"/>
      </w:tblGrid>
      <w:tr w:rsidR="00F44284" w:rsidRPr="00B94143" w14:paraId="6844DA05" w14:textId="77777777" w:rsidTr="00806C6A">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669803F5" w14:textId="77777777" w:rsidR="00305EE9" w:rsidRPr="00B94143" w:rsidRDefault="00305EE9" w:rsidP="000E68B2">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70DCC13E" w14:textId="77777777" w:rsidR="00305EE9" w:rsidRPr="00B94143" w:rsidRDefault="00305EE9" w:rsidP="000E68B2">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5FEE4F4C" w14:textId="77777777" w:rsidR="00305EE9" w:rsidRPr="00B94143" w:rsidRDefault="00305EE9" w:rsidP="000E68B2">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5465067A" w14:textId="240C1451" w:rsidR="00305EE9" w:rsidRPr="00B94143" w:rsidRDefault="00B86885" w:rsidP="000E68B2">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gridSpan w:val="2"/>
            <w:tcBorders>
              <w:left w:val="single" w:sz="4" w:space="0" w:color="auto"/>
            </w:tcBorders>
            <w:shd w:val="clear" w:color="auto" w:fill="auto"/>
          </w:tcPr>
          <w:p w14:paraId="42B6576D" w14:textId="77777777" w:rsidR="00305EE9" w:rsidRPr="00B94143" w:rsidRDefault="00305EE9" w:rsidP="000E68B2">
            <w:pPr>
              <w:keepNext/>
              <w:snapToGrid w:val="0"/>
              <w:jc w:val="center"/>
              <w:rPr>
                <w:rFonts w:cs="Arial"/>
                <w:b/>
                <w:bCs/>
                <w:color w:val="FFFFFF"/>
                <w:sz w:val="20"/>
                <w:szCs w:val="20"/>
                <w:lang w:eastAsia="ar-SA"/>
              </w:rPr>
            </w:pPr>
          </w:p>
        </w:tc>
      </w:tr>
      <w:tr w:rsidR="007159F9" w:rsidRPr="00B94143" w14:paraId="2C11ED50" w14:textId="77777777" w:rsidTr="00806C6A">
        <w:trPr>
          <w:gridAfter w:val="1"/>
          <w:wAfter w:w="37" w:type="dxa"/>
        </w:trPr>
        <w:tc>
          <w:tcPr>
            <w:tcW w:w="1495" w:type="dxa"/>
            <w:tcBorders>
              <w:left w:val="single" w:sz="4" w:space="0" w:color="000000"/>
              <w:bottom w:val="single" w:sz="4" w:space="0" w:color="000000"/>
            </w:tcBorders>
            <w:vAlign w:val="center"/>
          </w:tcPr>
          <w:p w14:paraId="346CE176" w14:textId="0C230431"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50123812" w14:textId="52C40C0D"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$14.50 </w:t>
            </w:r>
          </w:p>
        </w:tc>
        <w:tc>
          <w:tcPr>
            <w:tcW w:w="1440" w:type="dxa"/>
            <w:tcBorders>
              <w:left w:val="single" w:sz="4" w:space="0" w:color="000000"/>
              <w:bottom w:val="single" w:sz="4" w:space="0" w:color="000000"/>
              <w:right w:val="single" w:sz="4" w:space="0" w:color="auto"/>
            </w:tcBorders>
            <w:vAlign w:val="center"/>
          </w:tcPr>
          <w:p w14:paraId="65FDD9F6" w14:textId="525122E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569FA0E3" w14:textId="051DD9F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2448" w:type="dxa"/>
            <w:tcBorders>
              <w:left w:val="single" w:sz="4" w:space="0" w:color="auto"/>
            </w:tcBorders>
            <w:shd w:val="clear" w:color="auto" w:fill="auto"/>
          </w:tcPr>
          <w:p w14:paraId="44EBFB3B" w14:textId="149B230A" w:rsidR="007159F9" w:rsidRPr="00B94143" w:rsidRDefault="007159F9" w:rsidP="007159F9">
            <w:pPr>
              <w:snapToGrid w:val="0"/>
              <w:jc w:val="right"/>
              <w:rPr>
                <w:rFonts w:cs="Arial"/>
                <w:sz w:val="20"/>
                <w:szCs w:val="20"/>
                <w:lang w:eastAsia="ar-SA"/>
              </w:rPr>
            </w:pPr>
          </w:p>
        </w:tc>
      </w:tr>
      <w:tr w:rsidR="007159F9" w:rsidRPr="00B94143" w14:paraId="744369F4" w14:textId="77777777" w:rsidTr="00806C6A">
        <w:trPr>
          <w:gridAfter w:val="1"/>
          <w:wAfter w:w="37" w:type="dxa"/>
        </w:trPr>
        <w:tc>
          <w:tcPr>
            <w:tcW w:w="1495" w:type="dxa"/>
            <w:tcBorders>
              <w:left w:val="single" w:sz="4" w:space="0" w:color="000000"/>
              <w:bottom w:val="single" w:sz="4" w:space="0" w:color="000000"/>
            </w:tcBorders>
            <w:vAlign w:val="center"/>
          </w:tcPr>
          <w:p w14:paraId="46C9D899" w14:textId="6DBE8266" w:rsidR="007159F9" w:rsidRPr="007159F9" w:rsidRDefault="007159F9" w:rsidP="007159F9">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48874ACF" w14:textId="42B39D4D"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$14.00 </w:t>
            </w:r>
          </w:p>
        </w:tc>
        <w:tc>
          <w:tcPr>
            <w:tcW w:w="1440" w:type="dxa"/>
            <w:tcBorders>
              <w:left w:val="single" w:sz="4" w:space="0" w:color="000000"/>
              <w:bottom w:val="single" w:sz="4" w:space="0" w:color="000000"/>
              <w:right w:val="single" w:sz="4" w:space="0" w:color="auto"/>
            </w:tcBorders>
            <w:vAlign w:val="center"/>
          </w:tcPr>
          <w:p w14:paraId="094DD041" w14:textId="2D7B7DD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17,000 </w:t>
            </w:r>
          </w:p>
        </w:tc>
        <w:tc>
          <w:tcPr>
            <w:tcW w:w="1454" w:type="dxa"/>
            <w:tcBorders>
              <w:top w:val="single" w:sz="4" w:space="0" w:color="auto"/>
              <w:left w:val="single" w:sz="4" w:space="0" w:color="auto"/>
              <w:bottom w:val="single" w:sz="4" w:space="0" w:color="auto"/>
              <w:right w:val="single" w:sz="4" w:space="0" w:color="auto"/>
            </w:tcBorders>
            <w:vAlign w:val="center"/>
          </w:tcPr>
          <w:p w14:paraId="093AF40E" w14:textId="2D03F2C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33,000 </w:t>
            </w:r>
          </w:p>
        </w:tc>
        <w:tc>
          <w:tcPr>
            <w:tcW w:w="2448" w:type="dxa"/>
            <w:tcBorders>
              <w:left w:val="single" w:sz="4" w:space="0" w:color="auto"/>
            </w:tcBorders>
            <w:shd w:val="clear" w:color="auto" w:fill="auto"/>
          </w:tcPr>
          <w:p w14:paraId="35B17788" w14:textId="01F4CC3A" w:rsidR="007159F9" w:rsidRPr="00B94143" w:rsidRDefault="007159F9" w:rsidP="007159F9">
            <w:pPr>
              <w:snapToGrid w:val="0"/>
              <w:jc w:val="right"/>
              <w:rPr>
                <w:rFonts w:cs="Arial"/>
                <w:sz w:val="20"/>
                <w:szCs w:val="20"/>
                <w:lang w:eastAsia="ar-SA"/>
              </w:rPr>
            </w:pPr>
          </w:p>
        </w:tc>
      </w:tr>
      <w:tr w:rsidR="007159F9" w:rsidRPr="00B94143" w14:paraId="2D2E59CE" w14:textId="77777777" w:rsidTr="00806C6A">
        <w:trPr>
          <w:gridAfter w:val="1"/>
          <w:wAfter w:w="37" w:type="dxa"/>
        </w:trPr>
        <w:tc>
          <w:tcPr>
            <w:tcW w:w="1495" w:type="dxa"/>
            <w:tcBorders>
              <w:left w:val="single" w:sz="4" w:space="0" w:color="000000"/>
              <w:bottom w:val="single" w:sz="4" w:space="0" w:color="000000"/>
            </w:tcBorders>
            <w:vAlign w:val="center"/>
          </w:tcPr>
          <w:p w14:paraId="5944B5C4" w14:textId="2E755BEE"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3BFE116C" w14:textId="7EFA321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$13.95 </w:t>
            </w:r>
          </w:p>
        </w:tc>
        <w:tc>
          <w:tcPr>
            <w:tcW w:w="1440" w:type="dxa"/>
            <w:tcBorders>
              <w:left w:val="single" w:sz="4" w:space="0" w:color="000000"/>
              <w:bottom w:val="single" w:sz="4" w:space="0" w:color="000000"/>
              <w:right w:val="single" w:sz="4" w:space="0" w:color="auto"/>
            </w:tcBorders>
            <w:vAlign w:val="center"/>
          </w:tcPr>
          <w:p w14:paraId="1CEF2152" w14:textId="704179E7"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21,000 </w:t>
            </w:r>
          </w:p>
        </w:tc>
        <w:tc>
          <w:tcPr>
            <w:tcW w:w="1454" w:type="dxa"/>
            <w:tcBorders>
              <w:top w:val="single" w:sz="4" w:space="0" w:color="auto"/>
              <w:left w:val="single" w:sz="4" w:space="0" w:color="auto"/>
              <w:bottom w:val="single" w:sz="4" w:space="0" w:color="auto"/>
              <w:right w:val="single" w:sz="4" w:space="0" w:color="auto"/>
            </w:tcBorders>
            <w:vAlign w:val="center"/>
          </w:tcPr>
          <w:p w14:paraId="1CDE0C66" w14:textId="4E1BB79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54,000 </w:t>
            </w:r>
          </w:p>
        </w:tc>
        <w:tc>
          <w:tcPr>
            <w:tcW w:w="2448" w:type="dxa"/>
            <w:tcBorders>
              <w:left w:val="single" w:sz="4" w:space="0" w:color="auto"/>
            </w:tcBorders>
            <w:shd w:val="clear" w:color="auto" w:fill="auto"/>
          </w:tcPr>
          <w:p w14:paraId="0D8E7515" w14:textId="644A7D4A" w:rsidR="007159F9" w:rsidRPr="00B94143" w:rsidRDefault="007159F9" w:rsidP="007159F9">
            <w:pPr>
              <w:snapToGrid w:val="0"/>
              <w:jc w:val="right"/>
              <w:rPr>
                <w:rFonts w:cs="Arial"/>
                <w:sz w:val="20"/>
                <w:szCs w:val="20"/>
                <w:lang w:eastAsia="ar-SA"/>
              </w:rPr>
            </w:pPr>
          </w:p>
        </w:tc>
      </w:tr>
      <w:tr w:rsidR="007159F9" w:rsidRPr="00B94143" w14:paraId="2643C444" w14:textId="77777777" w:rsidTr="00806C6A">
        <w:trPr>
          <w:gridAfter w:val="1"/>
          <w:wAfter w:w="37" w:type="dxa"/>
        </w:trPr>
        <w:tc>
          <w:tcPr>
            <w:tcW w:w="1495" w:type="dxa"/>
            <w:tcBorders>
              <w:left w:val="single" w:sz="4" w:space="0" w:color="000000"/>
              <w:bottom w:val="single" w:sz="4" w:space="0" w:color="000000"/>
            </w:tcBorders>
            <w:shd w:val="clear" w:color="auto" w:fill="FFFFFF" w:themeFill="background1"/>
            <w:vAlign w:val="center"/>
          </w:tcPr>
          <w:p w14:paraId="66380FFF" w14:textId="60C2380F"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0FCA9383" w14:textId="1368E92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6989D550" w14:textId="699DB61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24,000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C95E43" w14:textId="1BA6446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78,000 </w:t>
            </w:r>
          </w:p>
        </w:tc>
        <w:tc>
          <w:tcPr>
            <w:tcW w:w="2448" w:type="dxa"/>
            <w:tcBorders>
              <w:left w:val="single" w:sz="4" w:space="0" w:color="auto"/>
            </w:tcBorders>
            <w:shd w:val="clear" w:color="auto" w:fill="auto"/>
            <w:vAlign w:val="center"/>
          </w:tcPr>
          <w:p w14:paraId="33322860" w14:textId="1F86FEE5" w:rsidR="007159F9" w:rsidRPr="00B94143" w:rsidRDefault="007159F9" w:rsidP="007159F9">
            <w:pPr>
              <w:snapToGrid w:val="0"/>
              <w:rPr>
                <w:rFonts w:cs="Arial"/>
                <w:sz w:val="20"/>
                <w:szCs w:val="20"/>
                <w:lang w:eastAsia="ar-SA"/>
              </w:rPr>
            </w:pPr>
          </w:p>
        </w:tc>
      </w:tr>
      <w:tr w:rsidR="007159F9" w:rsidRPr="00B94143" w14:paraId="1CDC6D31" w14:textId="77777777" w:rsidTr="00B62233">
        <w:trPr>
          <w:gridAfter w:val="1"/>
          <w:wAfter w:w="37" w:type="dxa"/>
        </w:trPr>
        <w:tc>
          <w:tcPr>
            <w:tcW w:w="1495" w:type="dxa"/>
            <w:tcBorders>
              <w:left w:val="single" w:sz="4" w:space="0" w:color="000000"/>
              <w:bottom w:val="single" w:sz="4" w:space="0" w:color="000000"/>
            </w:tcBorders>
            <w:shd w:val="clear" w:color="auto" w:fill="auto"/>
            <w:vAlign w:val="center"/>
          </w:tcPr>
          <w:p w14:paraId="10CD32EE" w14:textId="07D5FFD2" w:rsidR="007159F9" w:rsidRPr="007159F9" w:rsidRDefault="007159F9" w:rsidP="007159F9">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shd w:val="clear" w:color="auto" w:fill="auto"/>
            <w:vAlign w:val="center"/>
          </w:tcPr>
          <w:p w14:paraId="2B27A037" w14:textId="7044DD4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$13.70 </w:t>
            </w:r>
          </w:p>
        </w:tc>
        <w:tc>
          <w:tcPr>
            <w:tcW w:w="1440" w:type="dxa"/>
            <w:tcBorders>
              <w:left w:val="single" w:sz="4" w:space="0" w:color="000000"/>
              <w:bottom w:val="single" w:sz="4" w:space="0" w:color="000000"/>
              <w:right w:val="single" w:sz="4" w:space="0" w:color="auto"/>
            </w:tcBorders>
            <w:shd w:val="clear" w:color="auto" w:fill="auto"/>
            <w:vAlign w:val="center"/>
          </w:tcPr>
          <w:p w14:paraId="2A3A29F6" w14:textId="37C7B76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22,000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14687CE4" w14:textId="0A4EC4EA"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100,000 </w:t>
            </w:r>
          </w:p>
        </w:tc>
        <w:tc>
          <w:tcPr>
            <w:tcW w:w="2448" w:type="dxa"/>
            <w:tcBorders>
              <w:left w:val="single" w:sz="4" w:space="0" w:color="auto"/>
            </w:tcBorders>
            <w:shd w:val="clear" w:color="auto" w:fill="auto"/>
          </w:tcPr>
          <w:p w14:paraId="078BE4FD" w14:textId="62CFA874" w:rsidR="007159F9" w:rsidRPr="00B94143" w:rsidRDefault="007159F9" w:rsidP="007159F9">
            <w:pPr>
              <w:snapToGrid w:val="0"/>
              <w:rPr>
                <w:rFonts w:cs="Arial"/>
                <w:sz w:val="20"/>
                <w:szCs w:val="20"/>
                <w:lang w:eastAsia="ar-SA"/>
              </w:rPr>
            </w:pPr>
          </w:p>
        </w:tc>
      </w:tr>
      <w:tr w:rsidR="007159F9" w:rsidRPr="00B94143" w14:paraId="79626222" w14:textId="77777777" w:rsidTr="00B62233">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4F55BBE1" w14:textId="43E77B07" w:rsidR="007159F9" w:rsidRPr="007159F9" w:rsidRDefault="007159F9" w:rsidP="007159F9">
            <w:pPr>
              <w:keepNext/>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271580BB" w14:textId="75A0C6B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$13.50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7EF83F2D" w14:textId="544CF6C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149C98DC" w14:textId="08182656"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110,000 </w:t>
            </w:r>
          </w:p>
        </w:tc>
        <w:tc>
          <w:tcPr>
            <w:tcW w:w="2448" w:type="dxa"/>
            <w:tcBorders>
              <w:left w:val="single" w:sz="4" w:space="0" w:color="auto"/>
            </w:tcBorders>
            <w:shd w:val="clear" w:color="auto" w:fill="auto"/>
            <w:vAlign w:val="center"/>
          </w:tcPr>
          <w:p w14:paraId="56A0FEF8" w14:textId="7E742BAF" w:rsidR="007159F9" w:rsidRPr="00B94143" w:rsidRDefault="00B62233" w:rsidP="00B62233">
            <w:pPr>
              <w:snapToGrid w:val="0"/>
              <w:rPr>
                <w:rFonts w:cs="Arial"/>
                <w:sz w:val="20"/>
                <w:szCs w:val="20"/>
                <w:lang w:eastAsia="ar-SA"/>
              </w:rPr>
            </w:pPr>
            <w:r w:rsidRPr="00B94143">
              <w:rPr>
                <w:rFonts w:cs="Arial"/>
                <w:sz w:val="20"/>
                <w:szCs w:val="20"/>
                <w:lang w:eastAsia="ar-SA"/>
              </w:rPr>
              <w:t xml:space="preserve">&lt; </w:t>
            </w:r>
            <w:r w:rsidR="003137C1">
              <w:rPr>
                <w:rFonts w:cs="Arial"/>
                <w:sz w:val="20"/>
                <w:szCs w:val="20"/>
                <w:lang w:eastAsia="ar-SA"/>
              </w:rPr>
              <w:t>Interim Clearing Price</w:t>
            </w:r>
          </w:p>
        </w:tc>
      </w:tr>
      <w:tr w:rsidR="007159F9" w:rsidRPr="00B94143" w14:paraId="1178B9D9" w14:textId="77777777" w:rsidTr="00806C6A">
        <w:trPr>
          <w:gridAfter w:val="1"/>
          <w:wAfter w:w="37" w:type="dxa"/>
        </w:trPr>
        <w:tc>
          <w:tcPr>
            <w:tcW w:w="1495" w:type="dxa"/>
            <w:tcBorders>
              <w:left w:val="single" w:sz="4" w:space="0" w:color="000000"/>
              <w:bottom w:val="single" w:sz="4" w:space="0" w:color="000000"/>
            </w:tcBorders>
            <w:vAlign w:val="center"/>
          </w:tcPr>
          <w:p w14:paraId="4E5B9DB9" w14:textId="7F643548" w:rsidR="007159F9" w:rsidRPr="007159F9" w:rsidRDefault="007159F9" w:rsidP="007159F9">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2BBEA749" w14:textId="72A2736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$13.45 </w:t>
            </w:r>
          </w:p>
        </w:tc>
        <w:tc>
          <w:tcPr>
            <w:tcW w:w="1440" w:type="dxa"/>
            <w:tcBorders>
              <w:left w:val="single" w:sz="4" w:space="0" w:color="000000"/>
              <w:bottom w:val="single" w:sz="4" w:space="0" w:color="000000"/>
              <w:right w:val="single" w:sz="4" w:space="0" w:color="auto"/>
            </w:tcBorders>
            <w:vAlign w:val="center"/>
          </w:tcPr>
          <w:p w14:paraId="4C2476A2" w14:textId="401FCA7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2DE7F9E6" w14:textId="3716CD1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119,000 </w:t>
            </w:r>
          </w:p>
        </w:tc>
        <w:tc>
          <w:tcPr>
            <w:tcW w:w="2448" w:type="dxa"/>
            <w:tcBorders>
              <w:left w:val="single" w:sz="4" w:space="0" w:color="auto"/>
            </w:tcBorders>
            <w:shd w:val="clear" w:color="auto" w:fill="auto"/>
          </w:tcPr>
          <w:p w14:paraId="376AA640" w14:textId="308E597F" w:rsidR="007159F9" w:rsidRPr="00B94143" w:rsidRDefault="007159F9" w:rsidP="007159F9">
            <w:pPr>
              <w:snapToGrid w:val="0"/>
              <w:jc w:val="right"/>
              <w:rPr>
                <w:rFonts w:cs="Arial"/>
                <w:sz w:val="20"/>
                <w:szCs w:val="20"/>
                <w:lang w:eastAsia="ar-SA"/>
              </w:rPr>
            </w:pPr>
          </w:p>
        </w:tc>
      </w:tr>
      <w:tr w:rsidR="007159F9" w:rsidRPr="00B94143" w14:paraId="6F26D6AD" w14:textId="77777777" w:rsidTr="00806C6A">
        <w:tc>
          <w:tcPr>
            <w:tcW w:w="1495" w:type="dxa"/>
            <w:tcBorders>
              <w:left w:val="single" w:sz="4" w:space="0" w:color="000000"/>
              <w:bottom w:val="single" w:sz="4" w:space="0" w:color="000000"/>
            </w:tcBorders>
            <w:shd w:val="clear" w:color="auto" w:fill="FFFFFF" w:themeFill="background1"/>
            <w:vAlign w:val="center"/>
          </w:tcPr>
          <w:p w14:paraId="5F7E7014" w14:textId="773E0D02" w:rsidR="007159F9" w:rsidRPr="007159F9" w:rsidRDefault="007159F9" w:rsidP="007159F9">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shd w:val="clear" w:color="auto" w:fill="FFFFFF" w:themeFill="background1"/>
            <w:vAlign w:val="center"/>
          </w:tcPr>
          <w:p w14:paraId="109E9C97" w14:textId="705F434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$12.30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2FEA00DB" w14:textId="60DBCF5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FADA5" w14:textId="2D393BB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129,000 </w:t>
            </w:r>
          </w:p>
        </w:tc>
        <w:tc>
          <w:tcPr>
            <w:tcW w:w="2485" w:type="dxa"/>
            <w:gridSpan w:val="2"/>
            <w:tcBorders>
              <w:left w:val="single" w:sz="4" w:space="0" w:color="auto"/>
            </w:tcBorders>
            <w:shd w:val="clear" w:color="auto" w:fill="auto"/>
          </w:tcPr>
          <w:p w14:paraId="232575D9" w14:textId="01E2C316" w:rsidR="007159F9" w:rsidRPr="00B94143" w:rsidRDefault="007159F9" w:rsidP="007159F9">
            <w:pPr>
              <w:snapToGrid w:val="0"/>
              <w:rPr>
                <w:rFonts w:cs="Arial"/>
                <w:sz w:val="20"/>
                <w:szCs w:val="20"/>
                <w:lang w:eastAsia="ar-SA"/>
              </w:rPr>
            </w:pPr>
          </w:p>
        </w:tc>
      </w:tr>
      <w:tr w:rsidR="007159F9" w:rsidRPr="00B94143" w14:paraId="3C3E3C3F" w14:textId="77777777" w:rsidTr="00B62233">
        <w:trPr>
          <w:gridAfter w:val="1"/>
          <w:wAfter w:w="37" w:type="dxa"/>
        </w:trPr>
        <w:tc>
          <w:tcPr>
            <w:tcW w:w="1495" w:type="dxa"/>
            <w:tcBorders>
              <w:left w:val="single" w:sz="4" w:space="0" w:color="000000"/>
              <w:bottom w:val="single" w:sz="4" w:space="0" w:color="000000"/>
            </w:tcBorders>
            <w:shd w:val="clear" w:color="auto" w:fill="auto"/>
            <w:vAlign w:val="center"/>
          </w:tcPr>
          <w:p w14:paraId="4006AAAD" w14:textId="64518030" w:rsidR="007159F9" w:rsidRPr="007159F9" w:rsidRDefault="007159F9" w:rsidP="007159F9">
            <w:pPr>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shd w:val="clear" w:color="auto" w:fill="auto"/>
            <w:vAlign w:val="center"/>
          </w:tcPr>
          <w:p w14:paraId="5ACE8431" w14:textId="7880E8E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$13.05 </w:t>
            </w:r>
          </w:p>
        </w:tc>
        <w:tc>
          <w:tcPr>
            <w:tcW w:w="1440" w:type="dxa"/>
            <w:tcBorders>
              <w:left w:val="single" w:sz="4" w:space="0" w:color="000000"/>
              <w:bottom w:val="single" w:sz="4" w:space="0" w:color="000000"/>
              <w:right w:val="single" w:sz="4" w:space="0" w:color="auto"/>
            </w:tcBorders>
            <w:shd w:val="clear" w:color="auto" w:fill="auto"/>
            <w:vAlign w:val="center"/>
          </w:tcPr>
          <w:p w14:paraId="3FB2215F" w14:textId="4B027006"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7,000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2FB6FD9F" w14:textId="3C14D6C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136,000 </w:t>
            </w:r>
          </w:p>
        </w:tc>
        <w:tc>
          <w:tcPr>
            <w:tcW w:w="2448" w:type="dxa"/>
            <w:tcBorders>
              <w:left w:val="single" w:sz="4" w:space="0" w:color="auto"/>
            </w:tcBorders>
            <w:shd w:val="clear" w:color="auto" w:fill="auto"/>
            <w:vAlign w:val="center"/>
          </w:tcPr>
          <w:p w14:paraId="1A2C9AE0" w14:textId="3AD558E5" w:rsidR="007159F9" w:rsidRPr="00B94143" w:rsidRDefault="007159F9" w:rsidP="007159F9">
            <w:pPr>
              <w:snapToGrid w:val="0"/>
              <w:rPr>
                <w:rFonts w:cs="Arial"/>
                <w:sz w:val="20"/>
                <w:szCs w:val="20"/>
                <w:lang w:eastAsia="ar-SA"/>
              </w:rPr>
            </w:pPr>
          </w:p>
        </w:tc>
      </w:tr>
      <w:tr w:rsidR="007159F9" w:rsidRPr="00B94143" w14:paraId="6F926E99" w14:textId="77777777" w:rsidTr="00B62233">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3A9A118E" w14:textId="23776A1C" w:rsidR="007159F9" w:rsidRPr="007159F9" w:rsidRDefault="007159F9" w:rsidP="007159F9">
            <w:pPr>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43A0582A" w14:textId="20EFF97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79632C74" w14:textId="23624A94"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6CAD5F3D" w14:textId="35FB3068"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148,000 </w:t>
            </w:r>
          </w:p>
        </w:tc>
        <w:tc>
          <w:tcPr>
            <w:tcW w:w="2448" w:type="dxa"/>
            <w:tcBorders>
              <w:left w:val="single" w:sz="4" w:space="0" w:color="auto"/>
            </w:tcBorders>
            <w:shd w:val="clear" w:color="auto" w:fill="auto"/>
            <w:vAlign w:val="center"/>
          </w:tcPr>
          <w:p w14:paraId="522BA62A" w14:textId="49BCC49F" w:rsidR="007159F9" w:rsidRPr="00B94143" w:rsidRDefault="00B62233" w:rsidP="00B62233">
            <w:pPr>
              <w:snapToGrid w:val="0"/>
              <w:rPr>
                <w:rFonts w:cs="Arial"/>
                <w:sz w:val="20"/>
                <w:szCs w:val="20"/>
                <w:lang w:eastAsia="ar-SA"/>
              </w:rPr>
            </w:pPr>
            <w:r w:rsidRPr="00B94143">
              <w:rPr>
                <w:rFonts w:cs="Arial"/>
                <w:sz w:val="20"/>
                <w:szCs w:val="20"/>
                <w:lang w:eastAsia="ar-SA"/>
              </w:rPr>
              <w:t xml:space="preserve">&lt; </w:t>
            </w:r>
            <w:r w:rsidR="00B86885">
              <w:rPr>
                <w:rFonts w:cs="Arial"/>
                <w:sz w:val="20"/>
                <w:szCs w:val="20"/>
                <w:lang w:eastAsia="ar-SA"/>
              </w:rPr>
              <w:t>Final Clearing Price</w:t>
            </w:r>
          </w:p>
        </w:tc>
      </w:tr>
      <w:tr w:rsidR="007159F9" w:rsidRPr="00B94143" w14:paraId="7B063B27" w14:textId="77777777" w:rsidTr="00806C6A">
        <w:trPr>
          <w:gridAfter w:val="1"/>
          <w:wAfter w:w="37" w:type="dxa"/>
        </w:trPr>
        <w:tc>
          <w:tcPr>
            <w:tcW w:w="1495" w:type="dxa"/>
            <w:tcBorders>
              <w:left w:val="single" w:sz="4" w:space="0" w:color="000000"/>
              <w:bottom w:val="single" w:sz="4" w:space="0" w:color="000000"/>
            </w:tcBorders>
            <w:vAlign w:val="center"/>
          </w:tcPr>
          <w:p w14:paraId="5FA9DF83" w14:textId="6DD73DF6" w:rsidR="007159F9" w:rsidRPr="007159F9" w:rsidRDefault="007159F9" w:rsidP="007159F9">
            <w:pPr>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12F08F37" w14:textId="151D5115"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$12.68 </w:t>
            </w:r>
          </w:p>
        </w:tc>
        <w:tc>
          <w:tcPr>
            <w:tcW w:w="1440" w:type="dxa"/>
            <w:tcBorders>
              <w:left w:val="single" w:sz="4" w:space="0" w:color="000000"/>
              <w:bottom w:val="single" w:sz="4" w:space="0" w:color="000000"/>
              <w:right w:val="single" w:sz="4" w:space="0" w:color="auto"/>
            </w:tcBorders>
            <w:vAlign w:val="center"/>
          </w:tcPr>
          <w:p w14:paraId="31B2F6AA" w14:textId="71B20D4A"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20,000 </w:t>
            </w:r>
          </w:p>
        </w:tc>
        <w:tc>
          <w:tcPr>
            <w:tcW w:w="1454" w:type="dxa"/>
            <w:tcBorders>
              <w:top w:val="single" w:sz="4" w:space="0" w:color="auto"/>
              <w:left w:val="single" w:sz="4" w:space="0" w:color="auto"/>
              <w:bottom w:val="single" w:sz="4" w:space="0" w:color="auto"/>
              <w:right w:val="single" w:sz="4" w:space="0" w:color="auto"/>
            </w:tcBorders>
            <w:vAlign w:val="center"/>
          </w:tcPr>
          <w:p w14:paraId="39ADAEC0" w14:textId="6EB44F5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168,000 </w:t>
            </w:r>
          </w:p>
        </w:tc>
        <w:tc>
          <w:tcPr>
            <w:tcW w:w="2448" w:type="dxa"/>
            <w:tcBorders>
              <w:left w:val="single" w:sz="4" w:space="0" w:color="auto"/>
            </w:tcBorders>
            <w:shd w:val="clear" w:color="auto" w:fill="auto"/>
          </w:tcPr>
          <w:p w14:paraId="5715D12B" w14:textId="0CC5CB9A" w:rsidR="007159F9" w:rsidRPr="00B94143" w:rsidRDefault="007159F9" w:rsidP="007159F9">
            <w:pPr>
              <w:snapToGrid w:val="0"/>
              <w:jc w:val="right"/>
              <w:rPr>
                <w:rFonts w:cs="Arial"/>
                <w:sz w:val="20"/>
                <w:szCs w:val="20"/>
                <w:lang w:eastAsia="ar-SA"/>
              </w:rPr>
            </w:pPr>
          </w:p>
        </w:tc>
      </w:tr>
      <w:tr w:rsidR="007159F9" w:rsidRPr="00B94143" w14:paraId="5355F3D9" w14:textId="77777777" w:rsidTr="00806C6A">
        <w:tc>
          <w:tcPr>
            <w:tcW w:w="1495" w:type="dxa"/>
            <w:tcBorders>
              <w:left w:val="single" w:sz="4" w:space="0" w:color="000000"/>
              <w:bottom w:val="single" w:sz="4" w:space="0" w:color="000000"/>
            </w:tcBorders>
            <w:shd w:val="clear" w:color="auto" w:fill="FFFFFF" w:themeFill="background1"/>
            <w:vAlign w:val="center"/>
          </w:tcPr>
          <w:p w14:paraId="391853E2" w14:textId="4A0D8FD5" w:rsidR="007159F9" w:rsidRPr="007159F9" w:rsidRDefault="007159F9" w:rsidP="007159F9">
            <w:pPr>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7556E3BC" w14:textId="2066D81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$12.05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216B8CF3" w14:textId="6AB499C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AFE40" w14:textId="238B06D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180,000 </w:t>
            </w:r>
          </w:p>
        </w:tc>
        <w:tc>
          <w:tcPr>
            <w:tcW w:w="2485" w:type="dxa"/>
            <w:gridSpan w:val="2"/>
            <w:tcBorders>
              <w:left w:val="single" w:sz="4" w:space="0" w:color="auto"/>
            </w:tcBorders>
            <w:shd w:val="clear" w:color="auto" w:fill="auto"/>
          </w:tcPr>
          <w:p w14:paraId="5EC8AB06" w14:textId="3C3FB1AA" w:rsidR="007159F9" w:rsidRPr="00B94143" w:rsidRDefault="007159F9" w:rsidP="007159F9">
            <w:pPr>
              <w:snapToGrid w:val="0"/>
              <w:rPr>
                <w:rFonts w:cs="Arial"/>
                <w:sz w:val="20"/>
                <w:szCs w:val="20"/>
                <w:lang w:eastAsia="ar-SA"/>
              </w:rPr>
            </w:pPr>
          </w:p>
        </w:tc>
      </w:tr>
      <w:tr w:rsidR="007159F9" w:rsidRPr="00B94143" w14:paraId="168B8AAD" w14:textId="77777777" w:rsidTr="00806C6A">
        <w:trPr>
          <w:gridAfter w:val="1"/>
          <w:wAfter w:w="37" w:type="dxa"/>
        </w:trPr>
        <w:tc>
          <w:tcPr>
            <w:tcW w:w="1495" w:type="dxa"/>
            <w:tcBorders>
              <w:left w:val="single" w:sz="4" w:space="0" w:color="000000"/>
              <w:bottom w:val="single" w:sz="4" w:space="0" w:color="000000"/>
            </w:tcBorders>
            <w:vAlign w:val="center"/>
          </w:tcPr>
          <w:p w14:paraId="2378B08A" w14:textId="407012E1" w:rsidR="007159F9" w:rsidRPr="007159F9" w:rsidRDefault="007159F9" w:rsidP="007159F9">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68195667" w14:textId="2538C6EE"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 </w:t>
            </w:r>
          </w:p>
        </w:tc>
        <w:tc>
          <w:tcPr>
            <w:tcW w:w="1440" w:type="dxa"/>
            <w:tcBorders>
              <w:left w:val="single" w:sz="4" w:space="0" w:color="000000"/>
              <w:bottom w:val="single" w:sz="4" w:space="0" w:color="000000"/>
              <w:right w:val="single" w:sz="4" w:space="0" w:color="auto"/>
            </w:tcBorders>
            <w:vAlign w:val="center"/>
          </w:tcPr>
          <w:p w14:paraId="2F149711" w14:textId="084EFC7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40,000 </w:t>
            </w:r>
          </w:p>
        </w:tc>
        <w:tc>
          <w:tcPr>
            <w:tcW w:w="1454" w:type="dxa"/>
            <w:tcBorders>
              <w:top w:val="single" w:sz="4" w:space="0" w:color="auto"/>
              <w:left w:val="single" w:sz="4" w:space="0" w:color="auto"/>
              <w:bottom w:val="single" w:sz="4" w:space="0" w:color="auto"/>
              <w:right w:val="single" w:sz="4" w:space="0" w:color="auto"/>
            </w:tcBorders>
            <w:vAlign w:val="center"/>
          </w:tcPr>
          <w:p w14:paraId="43F4455C" w14:textId="7191C92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220,000 </w:t>
            </w:r>
          </w:p>
        </w:tc>
        <w:tc>
          <w:tcPr>
            <w:tcW w:w="2448" w:type="dxa"/>
            <w:tcBorders>
              <w:left w:val="single" w:sz="4" w:space="0" w:color="auto"/>
            </w:tcBorders>
            <w:shd w:val="clear" w:color="auto" w:fill="auto"/>
          </w:tcPr>
          <w:p w14:paraId="0D15C0A1" w14:textId="74E7C1DE" w:rsidR="007159F9" w:rsidRPr="00B94143" w:rsidRDefault="007159F9" w:rsidP="007159F9">
            <w:pPr>
              <w:keepNext/>
              <w:snapToGrid w:val="0"/>
              <w:jc w:val="right"/>
              <w:rPr>
                <w:rFonts w:cs="Arial"/>
                <w:sz w:val="20"/>
                <w:szCs w:val="20"/>
                <w:lang w:eastAsia="ar-SA"/>
              </w:rPr>
            </w:pPr>
          </w:p>
        </w:tc>
      </w:tr>
      <w:tr w:rsidR="007159F9" w:rsidRPr="00B94143" w14:paraId="1B6414A6" w14:textId="77777777" w:rsidTr="00806C6A">
        <w:trPr>
          <w:gridAfter w:val="1"/>
          <w:wAfter w:w="37" w:type="dxa"/>
        </w:trPr>
        <w:tc>
          <w:tcPr>
            <w:tcW w:w="1495" w:type="dxa"/>
            <w:tcBorders>
              <w:left w:val="single" w:sz="4" w:space="0" w:color="000000"/>
              <w:bottom w:val="single" w:sz="4" w:space="0" w:color="000000"/>
            </w:tcBorders>
            <w:vAlign w:val="center"/>
          </w:tcPr>
          <w:p w14:paraId="0253CC71" w14:textId="21D71958" w:rsidR="007159F9" w:rsidRPr="007159F9" w:rsidRDefault="007159F9" w:rsidP="007159F9">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vAlign w:val="center"/>
          </w:tcPr>
          <w:p w14:paraId="63D6CA5D" w14:textId="14525358"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$11.25 </w:t>
            </w:r>
          </w:p>
        </w:tc>
        <w:tc>
          <w:tcPr>
            <w:tcW w:w="1440" w:type="dxa"/>
            <w:tcBorders>
              <w:left w:val="single" w:sz="4" w:space="0" w:color="000000"/>
              <w:bottom w:val="single" w:sz="4" w:space="0" w:color="000000"/>
              <w:right w:val="single" w:sz="4" w:space="0" w:color="auto"/>
            </w:tcBorders>
            <w:vAlign w:val="center"/>
          </w:tcPr>
          <w:p w14:paraId="421E3E49" w14:textId="742D089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1D48419A" w14:textId="0A21C0B7"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236,000 </w:t>
            </w:r>
          </w:p>
        </w:tc>
        <w:tc>
          <w:tcPr>
            <w:tcW w:w="2448" w:type="dxa"/>
            <w:tcBorders>
              <w:left w:val="single" w:sz="4" w:space="0" w:color="auto"/>
            </w:tcBorders>
            <w:shd w:val="clear" w:color="auto" w:fill="auto"/>
          </w:tcPr>
          <w:p w14:paraId="78096491" w14:textId="2C3809C0" w:rsidR="007159F9" w:rsidRPr="00B94143" w:rsidRDefault="007159F9" w:rsidP="007159F9">
            <w:pPr>
              <w:keepNext/>
              <w:snapToGrid w:val="0"/>
              <w:jc w:val="right"/>
              <w:rPr>
                <w:rFonts w:cs="Arial"/>
                <w:sz w:val="20"/>
                <w:szCs w:val="20"/>
                <w:lang w:eastAsia="ar-SA"/>
              </w:rPr>
            </w:pPr>
          </w:p>
        </w:tc>
      </w:tr>
    </w:tbl>
    <w:p w14:paraId="29D3EC11" w14:textId="77777777" w:rsidR="00806C6A" w:rsidRPr="00692F4D" w:rsidRDefault="00806C6A" w:rsidP="00692F4D"/>
    <w:p w14:paraId="1BE0D5E5" w14:textId="69CFDEE7" w:rsidR="00D4603F" w:rsidRPr="001E08DD" w:rsidRDefault="00D4603F" w:rsidP="00D4603F">
      <w:pPr>
        <w:pStyle w:val="BodyText"/>
        <w:keepNext/>
        <w:spacing w:after="120"/>
        <w:rPr>
          <w:rFonts w:cs="Arial"/>
          <w:b/>
          <w:u w:val="single"/>
          <w:lang w:val="en-US"/>
        </w:rPr>
      </w:pPr>
      <w:r w:rsidRPr="001E08DD">
        <w:rPr>
          <w:rFonts w:cs="Arial"/>
          <w:b/>
          <w:u w:val="single"/>
          <w:lang w:val="en-US"/>
        </w:rPr>
        <w:t xml:space="preserve">Step 1: The </w:t>
      </w:r>
      <w:r w:rsidR="003137C1">
        <w:rPr>
          <w:rFonts w:cs="Arial"/>
          <w:b/>
          <w:u w:val="single"/>
          <w:lang w:val="en-US"/>
        </w:rPr>
        <w:t>Interim Clearing Price</w:t>
      </w:r>
    </w:p>
    <w:p w14:paraId="1E1DF422" w14:textId="36B90977" w:rsidR="00D4603F" w:rsidRDefault="00A403B3" w:rsidP="00A403B3">
      <w:pPr>
        <w:pStyle w:val="BodyText"/>
        <w:rPr>
          <w:rFonts w:cs="Arial"/>
        </w:rPr>
      </w:pPr>
      <w:r w:rsidRPr="00B94143">
        <w:rPr>
          <w:rFonts w:cs="Arial"/>
        </w:rPr>
        <w:t xml:space="preserve">Bidder </w:t>
      </w:r>
      <w:r w:rsidR="00D4603F">
        <w:rPr>
          <w:rFonts w:cs="Arial"/>
          <w:lang w:val="en-US"/>
        </w:rPr>
        <w:t>D</w:t>
      </w:r>
      <w:r w:rsidR="00D4603F" w:rsidRPr="00B94143">
        <w:rPr>
          <w:rFonts w:cs="Arial"/>
        </w:rPr>
        <w:t xml:space="preserve">’s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B62233">
        <w:rPr>
          <w:rFonts w:cs="Arial"/>
          <w:lang w:val="en-US"/>
        </w:rPr>
        <w:t>13</w:t>
      </w:r>
      <w:r w:rsidRPr="00B94143">
        <w:rPr>
          <w:rFonts w:cs="Arial"/>
        </w:rPr>
        <w:t>.</w:t>
      </w:r>
      <w:r w:rsidR="00D4603F">
        <w:rPr>
          <w:rFonts w:cs="Arial"/>
          <w:lang w:val="en-US"/>
        </w:rPr>
        <w:t>70</w:t>
      </w:r>
      <w:r w:rsidR="00D4603F" w:rsidRPr="00B94143">
        <w:rPr>
          <w:rFonts w:cs="Arial"/>
        </w:rPr>
        <w:t xml:space="preserve"> </w:t>
      </w:r>
      <w:r w:rsidRPr="00B94143">
        <w:rPr>
          <w:rFonts w:cs="Arial"/>
        </w:rPr>
        <w:t xml:space="preserve">causes </w:t>
      </w:r>
      <w:r w:rsidR="00B86885">
        <w:rPr>
          <w:rFonts w:cs="Arial"/>
        </w:rPr>
        <w:t>Cumulative Demand</w:t>
      </w:r>
      <w:r w:rsidRPr="00B94143">
        <w:rPr>
          <w:rFonts w:cs="Arial"/>
        </w:rPr>
        <w:t xml:space="preserve"> to exactly equal </w:t>
      </w:r>
      <w:r w:rsidRPr="00D10673">
        <w:rPr>
          <w:rFonts w:cs="Arial"/>
        </w:rPr>
        <w:t xml:space="preserve">the </w:t>
      </w:r>
      <w:r w:rsidR="003E0C26" w:rsidRPr="00D10673">
        <w:rPr>
          <w:rFonts w:cs="Arial"/>
          <w:lang w:val="en-US"/>
        </w:rPr>
        <w:t>Initial Offering</w:t>
      </w:r>
      <w:r w:rsidR="00AD6B63" w:rsidRPr="00D10673">
        <w:rPr>
          <w:rFonts w:cs="Arial"/>
          <w:lang w:val="en-US"/>
        </w:rPr>
        <w:t xml:space="preserve"> </w:t>
      </w:r>
      <w:r w:rsidR="00AD6B63" w:rsidRPr="00D10673">
        <w:rPr>
          <w:rFonts w:cs="Arial"/>
          <w:szCs w:val="22"/>
        </w:rPr>
        <w:t>(i.e., the CO</w:t>
      </w:r>
      <w:r w:rsidR="00AD6B63" w:rsidRPr="00D10673">
        <w:rPr>
          <w:rFonts w:cs="Arial"/>
          <w:szCs w:val="22"/>
          <w:vertAlign w:val="subscript"/>
        </w:rPr>
        <w:t>2</w:t>
      </w:r>
      <w:r w:rsidR="00AD6B63" w:rsidRPr="00D10673">
        <w:rPr>
          <w:rFonts w:cs="Arial"/>
          <w:szCs w:val="22"/>
        </w:rPr>
        <w:t xml:space="preserve"> </w:t>
      </w:r>
      <w:r w:rsidR="005F4B0D">
        <w:rPr>
          <w:rFonts w:cs="Arial"/>
          <w:szCs w:val="22"/>
        </w:rPr>
        <w:t>Allowance</w:t>
      </w:r>
      <w:r w:rsidR="00AD6B63" w:rsidRPr="00D10673">
        <w:rPr>
          <w:rFonts w:cs="Arial"/>
          <w:szCs w:val="22"/>
        </w:rPr>
        <w:t>s that are offered for sale upon the opening of the auction)</w:t>
      </w:r>
      <w:r w:rsidRPr="00D10673">
        <w:rPr>
          <w:rFonts w:cs="Arial"/>
        </w:rPr>
        <w:t xml:space="preserve">, so that </w:t>
      </w:r>
      <w:r w:rsidR="00A84A4E">
        <w:rPr>
          <w:rFonts w:cs="Arial"/>
        </w:rPr>
        <w:t>Bid</w:t>
      </w:r>
      <w:r w:rsidRPr="00D10673">
        <w:rPr>
          <w:rFonts w:cs="Arial"/>
        </w:rPr>
        <w:t xml:space="preserve"> is the </w:t>
      </w:r>
      <w:r w:rsidR="00B86885">
        <w:rPr>
          <w:rFonts w:cs="Arial"/>
        </w:rPr>
        <w:t>Marginal Bid</w:t>
      </w:r>
      <w:r w:rsidR="00BB5D30" w:rsidRPr="00D10673">
        <w:rPr>
          <w:rFonts w:cs="Arial"/>
          <w:lang w:val="en-US"/>
        </w:rPr>
        <w:t xml:space="preserve">. The </w:t>
      </w:r>
      <w:r w:rsidR="003137C1">
        <w:rPr>
          <w:rFonts w:cs="Arial"/>
          <w:lang w:val="en-US"/>
        </w:rPr>
        <w:t>Interim Clearing Price</w:t>
      </w:r>
      <w:r w:rsidRPr="00D10673">
        <w:rPr>
          <w:rFonts w:cs="Arial"/>
        </w:rPr>
        <w:t xml:space="preserve"> is the bid price </w:t>
      </w:r>
      <w:r w:rsidRPr="00D10673">
        <w:t xml:space="preserve">of the </w:t>
      </w:r>
      <w:r w:rsidR="00A84A4E">
        <w:t>Bid</w:t>
      </w:r>
      <w:r w:rsidRPr="00D10673">
        <w:t xml:space="preserve"> </w:t>
      </w:r>
      <w:r w:rsidRPr="00D4603F">
        <w:rPr>
          <w:u w:val="single"/>
        </w:rPr>
        <w:t>after</w:t>
      </w:r>
      <w:r w:rsidRPr="00B94143">
        <w:t xml:space="preserve"> the </w:t>
      </w:r>
      <w:r w:rsidR="00B86885">
        <w:t>Marginal Bid</w:t>
      </w:r>
      <w:r w:rsidRPr="00B94143">
        <w:t xml:space="preserve">, or </w:t>
      </w:r>
      <w:r w:rsidRPr="00B94143">
        <w:rPr>
          <w:rFonts w:cs="Arial"/>
        </w:rPr>
        <w:t>$</w:t>
      </w:r>
      <w:r w:rsidR="00B62233">
        <w:rPr>
          <w:rFonts w:cs="Arial"/>
          <w:lang w:val="en-US"/>
        </w:rPr>
        <w:t>13</w:t>
      </w:r>
      <w:r w:rsidRPr="00B94143">
        <w:rPr>
          <w:rFonts w:cs="Arial"/>
        </w:rPr>
        <w:t>.</w:t>
      </w:r>
      <w:r w:rsidR="00D4603F">
        <w:rPr>
          <w:rFonts w:cs="Arial"/>
          <w:lang w:val="en-US"/>
        </w:rPr>
        <w:t>50</w:t>
      </w:r>
      <w:r w:rsidR="00D4603F"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p>
    <w:p w14:paraId="59367012" w14:textId="73ACED19" w:rsidR="00D4603F" w:rsidRDefault="00D4603F" w:rsidP="00A403B3">
      <w:pPr>
        <w:pStyle w:val="BodyText"/>
        <w:rPr>
          <w:rFonts w:cs="Arial"/>
        </w:rPr>
      </w:pPr>
      <w:r w:rsidRPr="001E08DD">
        <w:rPr>
          <w:rFonts w:cs="Arial"/>
          <w:b/>
          <w:u w:val="single"/>
          <w:lang w:val="en-US"/>
        </w:rPr>
        <w:t xml:space="preserve">Step 2: Triggering the ECR or CCR and the </w:t>
      </w:r>
      <w:r w:rsidR="00B86885">
        <w:rPr>
          <w:rFonts w:cs="Arial"/>
          <w:b/>
          <w:u w:val="single"/>
          <w:lang w:val="en-US"/>
        </w:rPr>
        <w:t>Final Clearing Price</w:t>
      </w:r>
    </w:p>
    <w:p w14:paraId="1601355E" w14:textId="282C5DEB" w:rsidR="00A90D2C" w:rsidRPr="00FB0E35" w:rsidRDefault="00F60B13" w:rsidP="00A403B3">
      <w:pPr>
        <w:pStyle w:val="BodyText"/>
        <w:rPr>
          <w:lang w:val="en-US" w:eastAsia="ar-SA"/>
        </w:rPr>
      </w:pPr>
      <w:r w:rsidRPr="00B94143">
        <w:rPr>
          <w:rFonts w:cs="Arial"/>
          <w:lang w:val="en-US"/>
        </w:rPr>
        <w:t xml:space="preserve">Since the </w:t>
      </w:r>
      <w:r w:rsidR="003137C1">
        <w:rPr>
          <w:rFonts w:cs="Arial"/>
          <w:lang w:val="en-US"/>
        </w:rPr>
        <w:t>Interim Clearing Price</w:t>
      </w:r>
      <w:r w:rsidRPr="00B94143">
        <w:rPr>
          <w:rFonts w:cs="Arial"/>
          <w:lang w:val="en-US"/>
        </w:rPr>
        <w:t xml:space="preserve"> is above the CCR</w:t>
      </w:r>
      <w:r w:rsidR="003A641A">
        <w:rPr>
          <w:rFonts w:cs="Arial"/>
          <w:lang w:val="en-US"/>
        </w:rPr>
        <w:t xml:space="preserve"> </w:t>
      </w:r>
      <w:r w:rsidR="00B86885">
        <w:rPr>
          <w:rFonts w:cs="Arial"/>
          <w:lang w:val="en-US"/>
        </w:rPr>
        <w:t>Trigger Price</w:t>
      </w:r>
      <w:r w:rsidRPr="00B94143">
        <w:rPr>
          <w:rFonts w:cs="Arial"/>
          <w:lang w:val="en-US"/>
        </w:rPr>
        <w:t xml:space="preserve">, </w:t>
      </w:r>
      <w:r w:rsidR="00A84A4E">
        <w:rPr>
          <w:lang w:val="en-US" w:eastAsia="ar-SA"/>
        </w:rPr>
        <w:t>CCR Allowance</w:t>
      </w:r>
      <w:r w:rsidR="00E47861" w:rsidRPr="00B94143">
        <w:rPr>
          <w:lang w:eastAsia="ar-SA"/>
        </w:rPr>
        <w:t>s</w:t>
      </w:r>
      <w:r w:rsidR="00E47861" w:rsidRPr="00B94143">
        <w:rPr>
          <w:lang w:val="en-US" w:eastAsia="ar-SA"/>
        </w:rPr>
        <w:t xml:space="preserve"> </w:t>
      </w:r>
      <w:r w:rsidRPr="00B94143">
        <w:rPr>
          <w:lang w:val="en-US" w:eastAsia="ar-SA"/>
        </w:rPr>
        <w:t>are released from the CCR</w:t>
      </w:r>
      <w:r w:rsidR="00D4603F">
        <w:rPr>
          <w:lang w:val="en-US" w:eastAsia="ar-SA"/>
        </w:rPr>
        <w:t xml:space="preserve"> </w:t>
      </w:r>
      <w:r w:rsidR="002E62C5">
        <w:rPr>
          <w:lang w:val="en-US" w:eastAsia="ar-SA"/>
        </w:rPr>
        <w:t>to supplement</w:t>
      </w:r>
      <w:r w:rsidR="00D4603F">
        <w:rPr>
          <w:lang w:val="en-US" w:eastAsia="ar-SA"/>
        </w:rPr>
        <w:t xml:space="preserve"> the Initial Offering</w:t>
      </w:r>
      <w:r w:rsidRPr="00B94143">
        <w:rPr>
          <w:lang w:val="en-US" w:eastAsia="ar-SA"/>
        </w:rPr>
        <w:t xml:space="preserve">. 10,000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D4603F">
        <w:rPr>
          <w:lang w:val="en-US" w:eastAsia="ar-SA"/>
        </w:rPr>
        <w:t>5</w:t>
      </w:r>
      <w:r w:rsidRPr="00B94143">
        <w:rPr>
          <w:lang w:val="en-US" w:eastAsia="ar-SA"/>
        </w:rPr>
        <w:t xml:space="preserve">0 bid price, </w:t>
      </w:r>
      <w:r w:rsidR="00B62233">
        <w:rPr>
          <w:lang w:val="en-US" w:eastAsia="ar-SA"/>
        </w:rPr>
        <w:t>9</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B62233">
        <w:rPr>
          <w:lang w:val="en-US" w:eastAsia="ar-SA"/>
        </w:rPr>
        <w:t>45</w:t>
      </w:r>
      <w:r w:rsidR="00D4603F" w:rsidRPr="00B94143">
        <w:rPr>
          <w:lang w:val="en-US" w:eastAsia="ar-SA"/>
        </w:rPr>
        <w:t xml:space="preserve"> </w:t>
      </w:r>
      <w:r w:rsidRPr="00B94143">
        <w:rPr>
          <w:lang w:val="en-US" w:eastAsia="ar-SA"/>
        </w:rPr>
        <w:t xml:space="preserve">bid price, </w:t>
      </w:r>
      <w:r w:rsidR="00D4603F">
        <w:rPr>
          <w:lang w:val="en-US" w:eastAsia="ar-SA"/>
        </w:rPr>
        <w:t>1</w:t>
      </w:r>
      <w:r w:rsidR="00D4603F" w:rsidRPr="00B94143">
        <w:rPr>
          <w:lang w:val="en-US" w:eastAsia="ar-SA"/>
        </w:rPr>
        <w:t>0</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12</w:t>
      </w:r>
      <w:r w:rsidRPr="00B94143">
        <w:rPr>
          <w:lang w:val="en-US" w:eastAsia="ar-SA"/>
        </w:rPr>
        <w:t>.</w:t>
      </w:r>
      <w:r w:rsidR="00B62233">
        <w:rPr>
          <w:lang w:val="en-US" w:eastAsia="ar-SA"/>
        </w:rPr>
        <w:t>30</w:t>
      </w:r>
      <w:r w:rsidR="00D4603F" w:rsidRPr="00B94143">
        <w:rPr>
          <w:lang w:val="en-US" w:eastAsia="ar-SA"/>
        </w:rPr>
        <w:t xml:space="preserve"> </w:t>
      </w:r>
      <w:r w:rsidRPr="00B94143">
        <w:rPr>
          <w:lang w:val="en-US" w:eastAsia="ar-SA"/>
        </w:rPr>
        <w:t xml:space="preserve">bid price, </w:t>
      </w:r>
      <w:r w:rsidR="00B62233">
        <w:rPr>
          <w:lang w:val="en-US" w:eastAsia="ar-SA"/>
        </w:rPr>
        <w:t>7</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E47861">
        <w:rPr>
          <w:lang w:val="en-US" w:eastAsia="ar-SA"/>
        </w:rPr>
        <w:t>0</w:t>
      </w:r>
      <w:r w:rsidR="00B62233">
        <w:rPr>
          <w:lang w:val="en-US" w:eastAsia="ar-SA"/>
        </w:rPr>
        <w:t>5</w:t>
      </w:r>
      <w:r w:rsidR="00E47861" w:rsidRPr="00B94143">
        <w:rPr>
          <w:lang w:val="en-US" w:eastAsia="ar-SA"/>
        </w:rPr>
        <w:t xml:space="preserve"> </w:t>
      </w:r>
      <w:r w:rsidRPr="00B94143">
        <w:rPr>
          <w:lang w:val="en-US" w:eastAsia="ar-SA"/>
        </w:rPr>
        <w:t>bid price</w:t>
      </w:r>
      <w:r w:rsidR="00623CF0" w:rsidRPr="00B94143">
        <w:rPr>
          <w:lang w:val="en-US" w:eastAsia="ar-SA"/>
        </w:rPr>
        <w:t xml:space="preserve">, and </w:t>
      </w:r>
      <w:r w:rsidR="00B62233">
        <w:rPr>
          <w:lang w:val="en-US" w:eastAsia="ar-SA"/>
        </w:rPr>
        <w:t>12</w:t>
      </w:r>
      <w:r w:rsidR="00623CF0" w:rsidRPr="00B94143">
        <w:rPr>
          <w:lang w:val="en-US" w:eastAsia="ar-SA"/>
        </w:rPr>
        <w:t>,000 CO</w:t>
      </w:r>
      <w:r w:rsidR="00623CF0" w:rsidRPr="00B94143">
        <w:rPr>
          <w:vertAlign w:val="subscript"/>
          <w:lang w:val="en-US" w:eastAsia="ar-SA"/>
        </w:rPr>
        <w:t>2</w:t>
      </w:r>
      <w:r w:rsidR="00623CF0" w:rsidRPr="00B94143">
        <w:rPr>
          <w:lang w:val="en-US" w:eastAsia="ar-SA"/>
        </w:rPr>
        <w:t xml:space="preserve"> </w:t>
      </w:r>
      <w:r w:rsidR="005F4B0D">
        <w:rPr>
          <w:lang w:val="en-US" w:eastAsia="ar-SA"/>
        </w:rPr>
        <w:t>Allowance</w:t>
      </w:r>
      <w:r w:rsidR="00623CF0" w:rsidRPr="00B94143">
        <w:rPr>
          <w:lang w:val="en-US" w:eastAsia="ar-SA"/>
        </w:rPr>
        <w:t>s are released at the $</w:t>
      </w:r>
      <w:r w:rsidR="00B62233">
        <w:rPr>
          <w:lang w:val="en-US" w:eastAsia="ar-SA"/>
        </w:rPr>
        <w:t>13</w:t>
      </w:r>
      <w:r w:rsidR="00623CF0" w:rsidRPr="00B94143">
        <w:rPr>
          <w:lang w:val="en-US" w:eastAsia="ar-SA"/>
        </w:rPr>
        <w:t>.</w:t>
      </w:r>
      <w:r w:rsidR="00B62233">
        <w:rPr>
          <w:lang w:val="en-US" w:eastAsia="ar-SA"/>
        </w:rPr>
        <w:t>00</w:t>
      </w:r>
      <w:r w:rsidR="00E47861" w:rsidRPr="00B94143">
        <w:rPr>
          <w:lang w:val="en-US" w:eastAsia="ar-SA"/>
        </w:rPr>
        <w:t xml:space="preserve"> </w:t>
      </w:r>
      <w:r w:rsidR="00623CF0" w:rsidRPr="00B94143">
        <w:rPr>
          <w:lang w:val="en-US" w:eastAsia="ar-SA"/>
        </w:rPr>
        <w:t>bid price</w:t>
      </w:r>
      <w:r w:rsidR="00735EEC" w:rsidRPr="00B94143">
        <w:rPr>
          <w:lang w:val="en-US" w:eastAsia="ar-SA"/>
        </w:rPr>
        <w:t xml:space="preserve">. </w:t>
      </w:r>
      <w:r w:rsidRPr="00B94143">
        <w:rPr>
          <w:lang w:val="en-US" w:eastAsia="ar-SA"/>
        </w:rPr>
        <w:t xml:space="preserve">In total, </w:t>
      </w:r>
      <w:r w:rsidR="00B62233">
        <w:rPr>
          <w:lang w:val="en-US" w:eastAsia="ar-SA"/>
        </w:rPr>
        <w:t>48</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from the CCR</w:t>
      </w:r>
      <w:r w:rsidR="00735EEC" w:rsidRPr="00B94143">
        <w:rPr>
          <w:lang w:val="en-US" w:eastAsia="ar-SA"/>
        </w:rPr>
        <w:t xml:space="preserve">. </w:t>
      </w:r>
      <w:r w:rsidRPr="00B94143">
        <w:rPr>
          <w:lang w:val="en-US" w:eastAsia="ar-SA"/>
        </w:rPr>
        <w:t xml:space="preserve">After this release of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the </w:t>
      </w:r>
      <w:r w:rsidR="00B86885">
        <w:rPr>
          <w:lang w:val="en-US" w:eastAsia="ar-SA"/>
        </w:rPr>
        <w:t>Final Clearing Price</w:t>
      </w:r>
      <w:r w:rsidRPr="00B94143">
        <w:rPr>
          <w:lang w:val="en-US" w:eastAsia="ar-SA"/>
        </w:rPr>
        <w:t xml:space="preserve"> is $</w:t>
      </w:r>
      <w:r w:rsidR="00B62233">
        <w:rPr>
          <w:lang w:val="en-US" w:eastAsia="ar-SA"/>
        </w:rPr>
        <w:t>13</w:t>
      </w:r>
      <w:r w:rsidRPr="00B94143">
        <w:rPr>
          <w:lang w:val="en-US" w:eastAsia="ar-SA"/>
        </w:rPr>
        <w:t>.</w:t>
      </w:r>
      <w:r w:rsidR="00B62233">
        <w:rPr>
          <w:lang w:val="en-US" w:eastAsia="ar-SA"/>
        </w:rPr>
        <w:t>00</w:t>
      </w:r>
      <w:r w:rsidR="00BB5D30" w:rsidRPr="00B94143">
        <w:rPr>
          <w:lang w:val="en-US" w:eastAsia="ar-SA"/>
        </w:rPr>
        <w:t>, which is the CCR</w:t>
      </w:r>
      <w:r w:rsidR="003A641A">
        <w:rPr>
          <w:lang w:val="en-US" w:eastAsia="ar-SA"/>
        </w:rPr>
        <w:t xml:space="preserve"> </w:t>
      </w:r>
      <w:r w:rsidR="00B86885">
        <w:rPr>
          <w:lang w:val="en-US" w:eastAsia="ar-SA"/>
        </w:rPr>
        <w:t>Trigger Price</w:t>
      </w:r>
      <w:r w:rsidRPr="00B94143">
        <w:rPr>
          <w:lang w:val="en-US" w:eastAsia="ar-SA"/>
        </w:rPr>
        <w:t xml:space="preserve">. </w:t>
      </w:r>
    </w:p>
    <w:p w14:paraId="58535F92" w14:textId="77777777" w:rsidR="00A90D2C" w:rsidRPr="00B62233" w:rsidRDefault="00A90D2C" w:rsidP="00A90D2C">
      <w:pPr>
        <w:pStyle w:val="BodyText"/>
        <w:rPr>
          <w:rFonts w:cs="Arial"/>
          <w:b/>
          <w:u w:val="single"/>
        </w:rPr>
      </w:pPr>
      <w:r w:rsidRPr="00B62233">
        <w:rPr>
          <w:rFonts w:cs="Arial"/>
          <w:b/>
          <w:u w:val="single"/>
        </w:rPr>
        <w:t>Step 3: CO</w:t>
      </w:r>
      <w:r w:rsidRPr="00B62233">
        <w:rPr>
          <w:rFonts w:cs="Arial"/>
          <w:b/>
          <w:u w:val="single"/>
          <w:vertAlign w:val="subscript"/>
        </w:rPr>
        <w:t>2</w:t>
      </w:r>
      <w:r w:rsidRPr="00B62233">
        <w:rPr>
          <w:rFonts w:cs="Arial"/>
          <w:b/>
          <w:u w:val="single"/>
        </w:rPr>
        <w:t xml:space="preserve"> Allowance Awards</w:t>
      </w:r>
    </w:p>
    <w:p w14:paraId="11863F74" w14:textId="5F98E50E" w:rsidR="00A90D2C" w:rsidRPr="00FB0E35" w:rsidRDefault="00A90D2C" w:rsidP="00A90D2C">
      <w:pPr>
        <w:pStyle w:val="BodyText"/>
        <w:rPr>
          <w:rFonts w:cs="Arial"/>
        </w:rPr>
      </w:pPr>
      <w:r w:rsidRPr="00FB0E35">
        <w:rPr>
          <w:rFonts w:cs="Arial"/>
          <w:lang w:val="en-US"/>
        </w:rPr>
        <w:t xml:space="preserve">Once the </w:t>
      </w:r>
      <w:r w:rsidR="00B86885">
        <w:rPr>
          <w:rFonts w:cs="Arial"/>
          <w:lang w:val="en-US"/>
        </w:rPr>
        <w:t>Final Clearing Price</w:t>
      </w:r>
      <w:r w:rsidRPr="00FB0E35">
        <w:rPr>
          <w:rFonts w:cs="Arial"/>
          <w:lang w:val="en-US"/>
        </w:rPr>
        <w:t xml:space="preserve"> has been established, CO</w:t>
      </w:r>
      <w:r w:rsidRPr="00927692">
        <w:rPr>
          <w:rFonts w:cs="Arial"/>
          <w:vertAlign w:val="subscript"/>
          <w:lang w:val="en-US"/>
        </w:rPr>
        <w:t>2</w:t>
      </w:r>
      <w:r w:rsidRPr="00FB0E35">
        <w:rPr>
          <w:rFonts w:cs="Arial"/>
          <w:lang w:val="en-US"/>
        </w:rPr>
        <w:t xml:space="preserve"> </w:t>
      </w:r>
      <w:r w:rsidR="005F4B0D">
        <w:rPr>
          <w:rFonts w:cs="Arial"/>
          <w:lang w:val="en-US"/>
        </w:rPr>
        <w:t>Allowance</w:t>
      </w:r>
      <w:r w:rsidR="006A3E13">
        <w:rPr>
          <w:rFonts w:cs="Arial"/>
          <w:lang w:val="en-US"/>
        </w:rPr>
        <w:t>s are</w:t>
      </w:r>
      <w:r w:rsidRPr="00FB0E35">
        <w:rPr>
          <w:rFonts w:cs="Arial"/>
          <w:lang w:val="en-US"/>
        </w:rPr>
        <w:t xml:space="preserve"> award</w:t>
      </w:r>
      <w:r w:rsidR="006A3E13">
        <w:rPr>
          <w:rFonts w:cs="Arial"/>
          <w:lang w:val="en-US"/>
        </w:rPr>
        <w:t>ed</w:t>
      </w:r>
      <w:r w:rsidRPr="00FB0E35">
        <w:rPr>
          <w:rFonts w:cs="Arial"/>
          <w:lang w:val="en-US"/>
        </w:rPr>
        <w:t xml:space="preserve"> using the ranked </w:t>
      </w:r>
      <w:r w:rsidR="00A84A4E">
        <w:rPr>
          <w:rFonts w:cs="Arial"/>
          <w:lang w:val="en-US"/>
        </w:rPr>
        <w:t>Bid</w:t>
      </w:r>
      <w:r w:rsidRPr="00FB0E35">
        <w:rPr>
          <w:rFonts w:cs="Arial"/>
          <w:lang w:val="en-US"/>
        </w:rPr>
        <w:t xml:space="preserve">s. Since </w:t>
      </w:r>
      <w:r w:rsidR="00B86885">
        <w:rPr>
          <w:rFonts w:cs="Arial"/>
          <w:lang w:val="en-US"/>
        </w:rPr>
        <w:t>Cumulative Demand</w:t>
      </w:r>
      <w:r w:rsidRPr="00FB0E35">
        <w:rPr>
          <w:rFonts w:cs="Arial"/>
          <w:lang w:val="en-US"/>
        </w:rPr>
        <w:t xml:space="preserve"> at the </w:t>
      </w:r>
      <w:r w:rsidR="00B86885">
        <w:rPr>
          <w:rFonts w:cs="Arial"/>
          <w:lang w:val="en-US"/>
        </w:rPr>
        <w:t>Final Clearing Price</w:t>
      </w:r>
      <w:r w:rsidRPr="00FB0E35">
        <w:rPr>
          <w:rFonts w:cs="Arial"/>
          <w:lang w:val="en-US"/>
        </w:rPr>
        <w:t xml:space="preserve"> </w:t>
      </w:r>
      <w:r w:rsidR="000B086A">
        <w:rPr>
          <w:rFonts w:cs="Arial"/>
          <w:lang w:val="en-US"/>
        </w:rPr>
        <w:t xml:space="preserve">exactly </w:t>
      </w:r>
      <w:r w:rsidRPr="00FB0E35">
        <w:rPr>
          <w:rFonts w:cs="Arial"/>
          <w:lang w:val="en-US"/>
        </w:rPr>
        <w:t xml:space="preserve">equals the number of </w:t>
      </w:r>
      <w:r w:rsidRPr="00FB0E35">
        <w:rPr>
          <w:rFonts w:cs="Arial"/>
          <w:lang w:val="en-US"/>
        </w:rPr>
        <w:lastRenderedPageBreak/>
        <w:t>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available for sale (Initial Offering </w:t>
      </w:r>
      <w:r w:rsidR="006A3E13">
        <w:rPr>
          <w:rFonts w:cs="Arial"/>
          <w:lang w:val="en-US"/>
        </w:rPr>
        <w:t xml:space="preserve">plus </w:t>
      </w:r>
      <w:r w:rsidR="00A84A4E">
        <w:rPr>
          <w:rFonts w:cs="Arial"/>
          <w:lang w:val="en-US"/>
        </w:rPr>
        <w:t>CCR Allowance</w:t>
      </w:r>
      <w:r w:rsidRPr="00FB0E35">
        <w:rPr>
          <w:rFonts w:cs="Arial"/>
          <w:lang w:val="en-US"/>
        </w:rPr>
        <w:t>s), then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are awarded to all </w:t>
      </w:r>
      <w:r w:rsidR="00A84A4E">
        <w:rPr>
          <w:rFonts w:cs="Arial"/>
          <w:lang w:val="en-US"/>
        </w:rPr>
        <w:t>Bid</w:t>
      </w:r>
      <w:r w:rsidRPr="00FB0E35">
        <w:rPr>
          <w:rFonts w:cs="Arial"/>
          <w:lang w:val="en-US"/>
        </w:rPr>
        <w:t xml:space="preserve">s with a bid price greater than or equal to the </w:t>
      </w:r>
      <w:r w:rsidR="00B86885">
        <w:rPr>
          <w:rFonts w:cs="Arial"/>
          <w:lang w:val="en-US"/>
        </w:rPr>
        <w:t>Final Clearing Price</w:t>
      </w:r>
      <w:r w:rsidRPr="00FB0E35">
        <w:rPr>
          <w:rFonts w:cs="Arial"/>
          <w:lang w:val="en-US"/>
        </w:rPr>
        <w:t>.</w:t>
      </w:r>
    </w:p>
    <w:p w14:paraId="58286D9B" w14:textId="1CAB09B7" w:rsidR="00A403B3" w:rsidRPr="00B94143" w:rsidRDefault="00A90D2C" w:rsidP="00A403B3">
      <w:pPr>
        <w:pStyle w:val="BodyText"/>
        <w:rPr>
          <w:rFonts w:cs="Arial"/>
        </w:rPr>
      </w:pPr>
      <w:r w:rsidRPr="00FB0E35">
        <w:rPr>
          <w:rFonts w:cs="Arial"/>
        </w:rPr>
        <w:t>The total quantity of CO</w:t>
      </w:r>
      <w:r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s sold is </w:t>
      </w:r>
      <w:r w:rsidR="00FB0E35" w:rsidRPr="00FB0E35">
        <w:rPr>
          <w:rFonts w:cs="Arial"/>
          <w:lang w:val="en-US"/>
        </w:rPr>
        <w:t xml:space="preserve">increased </w:t>
      </w:r>
      <w:r w:rsidRPr="00FB0E35">
        <w:rPr>
          <w:rFonts w:cs="Arial"/>
          <w:lang w:val="en-US"/>
        </w:rPr>
        <w:t xml:space="preserve">by </w:t>
      </w:r>
      <w:r w:rsidR="00B62233">
        <w:rPr>
          <w:rFonts w:cs="Arial"/>
          <w:lang w:val="en-US"/>
        </w:rPr>
        <w:t>48</w:t>
      </w:r>
      <w:r w:rsidRPr="00FB0E35">
        <w:rPr>
          <w:rFonts w:cs="Arial"/>
          <w:lang w:val="en-US"/>
        </w:rPr>
        <w:t>,000, from 1</w:t>
      </w:r>
      <w:r w:rsidR="00FB0E35" w:rsidRPr="00FB0E35">
        <w:rPr>
          <w:rFonts w:cs="Arial"/>
          <w:lang w:val="en-US"/>
        </w:rPr>
        <w:t>0</w:t>
      </w:r>
      <w:r w:rsidRPr="00FB0E35">
        <w:rPr>
          <w:rFonts w:cs="Arial"/>
          <w:lang w:val="en-US"/>
        </w:rPr>
        <w:t xml:space="preserve">0,000 </w:t>
      </w:r>
      <w:r w:rsidRPr="00FB0E35">
        <w:rPr>
          <w:rFonts w:cs="Arial"/>
        </w:rPr>
        <w:t xml:space="preserve">to </w:t>
      </w:r>
      <w:r w:rsidR="00B62233" w:rsidRPr="00FB0E35">
        <w:rPr>
          <w:rFonts w:cs="Arial"/>
        </w:rPr>
        <w:t>1</w:t>
      </w:r>
      <w:r w:rsidR="00B62233">
        <w:rPr>
          <w:rFonts w:cs="Arial"/>
          <w:lang w:val="en-US"/>
        </w:rPr>
        <w:t>48</w:t>
      </w:r>
      <w:r w:rsidRPr="00FB0E35">
        <w:rPr>
          <w:rFonts w:cs="Arial"/>
        </w:rPr>
        <w:t>,000</w:t>
      </w:r>
      <w:r w:rsidRPr="00FB0E35">
        <w:rPr>
          <w:rFonts w:cs="Arial"/>
          <w:lang w:val="en-US"/>
        </w:rPr>
        <w:t xml:space="preserve"> </w:t>
      </w:r>
      <w:r w:rsidRPr="00FB0E35">
        <w:rPr>
          <w:rFonts w:cs="Arial"/>
        </w:rPr>
        <w:t>CO</w:t>
      </w:r>
      <w:r w:rsidRPr="00FB0E35">
        <w:rPr>
          <w:rFonts w:cs="Arial"/>
          <w:vertAlign w:val="subscript"/>
        </w:rPr>
        <w:t>2</w:t>
      </w:r>
      <w:r w:rsidRPr="00FB0E35">
        <w:rPr>
          <w:rFonts w:cs="Arial"/>
        </w:rPr>
        <w:t xml:space="preserve"> </w:t>
      </w:r>
      <w:r w:rsidR="005F4B0D">
        <w:rPr>
          <w:rFonts w:cs="Arial"/>
        </w:rPr>
        <w:t>Allowance</w:t>
      </w:r>
      <w:r w:rsidRPr="00FB0E35">
        <w:rPr>
          <w:rFonts w:cs="Arial"/>
        </w:rPr>
        <w:t>s.</w:t>
      </w:r>
      <w:r w:rsidRPr="00FB0E35">
        <w:rPr>
          <w:rFonts w:cs="Arial"/>
          <w:lang w:val="en-US"/>
        </w:rPr>
        <w:t xml:space="preserve"> </w:t>
      </w:r>
      <w:r w:rsidRPr="00FB0E35">
        <w:rPr>
          <w:lang w:val="en-US" w:eastAsia="ar-SA"/>
        </w:rPr>
        <w:t xml:space="preserve">The remaining </w:t>
      </w:r>
      <w:r w:rsidR="00B62233">
        <w:rPr>
          <w:lang w:val="en-US" w:eastAsia="ar-SA"/>
        </w:rPr>
        <w:t>2</w:t>
      </w:r>
      <w:r w:rsidRPr="00FB0E35">
        <w:rPr>
          <w:lang w:val="en-US" w:eastAsia="ar-SA"/>
        </w:rPr>
        <w:t xml:space="preserve">,000 </w:t>
      </w:r>
      <w:r w:rsidR="00A84A4E">
        <w:rPr>
          <w:lang w:val="en-US" w:eastAsia="ar-SA"/>
        </w:rPr>
        <w:t>CCR Allowance</w:t>
      </w:r>
      <w:r w:rsidRPr="00FB0E35">
        <w:rPr>
          <w:lang w:val="en-US" w:eastAsia="ar-SA"/>
        </w:rPr>
        <w:t xml:space="preserve">s </w:t>
      </w:r>
      <w:r w:rsidR="001B6551">
        <w:rPr>
          <w:lang w:val="en-US" w:eastAsia="ar-SA"/>
        </w:rPr>
        <w:t>remain available to potentially be released in</w:t>
      </w:r>
      <w:r w:rsidRPr="00FB0E35">
        <w:rPr>
          <w:lang w:val="en-US" w:eastAsia="ar-SA"/>
        </w:rPr>
        <w:t xml:space="preserve"> the next RGGI Auction</w:t>
      </w:r>
      <w:r w:rsidR="001B6551">
        <w:rPr>
          <w:lang w:val="en-US" w:eastAsia="ar-SA"/>
        </w:rPr>
        <w:t xml:space="preserve"> unless the current auction is the last for the calendar year</w:t>
      </w:r>
      <w:r w:rsidRPr="00FB0E35">
        <w:rPr>
          <w:lang w:val="en-US" w:eastAsia="ar-SA"/>
        </w:rPr>
        <w:t xml:space="preserve">. </w:t>
      </w:r>
      <w:r w:rsidRPr="00FB0E35">
        <w:rPr>
          <w:rFonts w:cs="Arial"/>
        </w:rPr>
        <w:t xml:space="preserve">The </w:t>
      </w:r>
      <w:r w:rsidR="00FB0E35" w:rsidRPr="00FB0E35">
        <w:rPr>
          <w:rFonts w:cs="Arial"/>
          <w:lang w:val="en-US"/>
        </w:rPr>
        <w:t>increased</w:t>
      </w:r>
      <w:r w:rsidRPr="00FB0E35">
        <w:rPr>
          <w:rFonts w:cs="Arial"/>
        </w:rPr>
        <w:t xml:space="preserve"> supply of CO</w:t>
      </w:r>
      <w:r w:rsidRPr="00FB0E35">
        <w:rPr>
          <w:rFonts w:cs="Arial"/>
          <w:vertAlign w:val="subscript"/>
        </w:rPr>
        <w:t>2</w:t>
      </w:r>
      <w:r w:rsidRPr="00FB0E35">
        <w:rPr>
          <w:rFonts w:cs="Arial"/>
        </w:rPr>
        <w:t xml:space="preserve"> </w:t>
      </w:r>
      <w:r w:rsidR="005F4B0D">
        <w:rPr>
          <w:rFonts w:cs="Arial"/>
        </w:rPr>
        <w:t>Allowance</w:t>
      </w:r>
      <w:r w:rsidR="00FB0E35" w:rsidRPr="00FB0E35">
        <w:rPr>
          <w:rFonts w:cs="Arial"/>
        </w:rPr>
        <w:t>s results in a</w:t>
      </w:r>
      <w:r w:rsidR="00FB0E35" w:rsidRPr="00FB0E35">
        <w:rPr>
          <w:rFonts w:cs="Arial"/>
          <w:lang w:val="en-US"/>
        </w:rPr>
        <w:t xml:space="preserve"> lower </w:t>
      </w:r>
      <w:r w:rsidR="00B86885">
        <w:rPr>
          <w:rFonts w:cs="Arial"/>
        </w:rPr>
        <w:t>Final Clearing Price</w:t>
      </w:r>
      <w:r w:rsidRPr="00FB0E35">
        <w:rPr>
          <w:rFonts w:cs="Arial"/>
        </w:rPr>
        <w:t xml:space="preserve"> ($</w:t>
      </w:r>
      <w:r w:rsidR="00B62233">
        <w:rPr>
          <w:rFonts w:cs="Arial"/>
          <w:lang w:val="en-US"/>
        </w:rPr>
        <w:t>13</w:t>
      </w:r>
      <w:r w:rsidRPr="00FB0E35">
        <w:rPr>
          <w:rFonts w:cs="Arial"/>
        </w:rPr>
        <w:t>.</w:t>
      </w:r>
      <w:r w:rsidR="00B62233">
        <w:rPr>
          <w:rFonts w:cs="Arial"/>
          <w:lang w:val="en-US"/>
        </w:rPr>
        <w:t>00</w:t>
      </w:r>
      <w:r w:rsidRPr="00FB0E35">
        <w:rPr>
          <w:rFonts w:cs="Arial"/>
        </w:rPr>
        <w:t xml:space="preserve"> per CO</w:t>
      </w:r>
      <w:r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 rather than $</w:t>
      </w:r>
      <w:r w:rsidR="00B62233">
        <w:rPr>
          <w:rFonts w:cs="Arial"/>
          <w:lang w:val="en-US"/>
        </w:rPr>
        <w:t>13</w:t>
      </w:r>
      <w:r w:rsidRPr="00FB0E35">
        <w:rPr>
          <w:rFonts w:cs="Arial"/>
        </w:rPr>
        <w:t>.</w:t>
      </w:r>
      <w:r w:rsidR="00FB0E35" w:rsidRPr="00FB0E35">
        <w:rPr>
          <w:rFonts w:cs="Arial"/>
          <w:lang w:val="en-US"/>
        </w:rPr>
        <w:t>50</w:t>
      </w:r>
      <w:r w:rsidRPr="00FB0E35">
        <w:rPr>
          <w:rFonts w:cs="Arial"/>
        </w:rPr>
        <w:t xml:space="preserve"> per CO</w:t>
      </w:r>
      <w:r w:rsidRPr="00FB0E35">
        <w:rPr>
          <w:rFonts w:cs="Arial"/>
          <w:vertAlign w:val="subscript"/>
        </w:rPr>
        <w:t>2</w:t>
      </w:r>
      <w:r w:rsidRPr="00FB0E35">
        <w:rPr>
          <w:rFonts w:cs="Arial"/>
        </w:rPr>
        <w:t xml:space="preserve"> </w:t>
      </w:r>
      <w:r w:rsidR="005F4B0D">
        <w:rPr>
          <w:rFonts w:cs="Arial"/>
        </w:rPr>
        <w:t>Allowance</w:t>
      </w:r>
      <w:r w:rsidRPr="00FB0E35">
        <w:rPr>
          <w:rFonts w:cs="Arial"/>
        </w:rPr>
        <w:t>).</w:t>
      </w:r>
      <w:r w:rsidR="00996648">
        <w:rPr>
          <w:rFonts w:cs="Arial"/>
          <w:lang w:val="en-US"/>
        </w:rPr>
        <w:t xml:space="preserve"> </w:t>
      </w:r>
      <w:r w:rsidR="00A403B3" w:rsidRPr="00B94143">
        <w:rPr>
          <w:rFonts w:cs="Arial"/>
        </w:rPr>
        <w:t>In summary, bidders would receive the following awards.</w:t>
      </w:r>
    </w:p>
    <w:p w14:paraId="2201C2CE" w14:textId="7730703F"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t xml:space="preserve">Bidder A – </w:t>
      </w:r>
      <w:r w:rsidR="00B62233">
        <w:rPr>
          <w:rFonts w:cs="Arial"/>
          <w:lang w:eastAsia="ar-SA"/>
        </w:rPr>
        <w:t>6</w:t>
      </w:r>
      <w:r w:rsidR="00E47861">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w:t>
      </w:r>
      <w:r w:rsidR="00E47861" w:rsidRPr="008D1C1A">
        <w:rPr>
          <w:rFonts w:cs="Arial"/>
          <w:lang w:eastAsia="ar-SA"/>
        </w:rPr>
        <w:t>at a price of $</w:t>
      </w:r>
      <w:r w:rsidR="00B62233">
        <w:rPr>
          <w:rFonts w:cs="Arial"/>
          <w:lang w:eastAsia="ar-SA"/>
        </w:rPr>
        <w:t>13</w:t>
      </w:r>
      <w:r w:rsidR="00E47861" w:rsidRPr="008D1C1A">
        <w:rPr>
          <w:rFonts w:cs="Arial"/>
          <w:lang w:eastAsia="ar-SA"/>
        </w:rPr>
        <w:t>.</w:t>
      </w:r>
      <w:r w:rsidR="00B62233">
        <w:rPr>
          <w:rFonts w:cs="Arial"/>
          <w:lang w:eastAsia="ar-SA"/>
        </w:rPr>
        <w:t>00</w:t>
      </w:r>
      <w:r w:rsidR="00E47861" w:rsidRPr="008D1C1A">
        <w:rPr>
          <w:rFonts w:cs="Arial"/>
          <w:lang w:eastAsia="ar-SA"/>
        </w:rPr>
        <w:t xml:space="preserve"> per allowance for </w:t>
      </w:r>
      <w:r w:rsidRPr="00B94143">
        <w:rPr>
          <w:rFonts w:cs="Arial"/>
          <w:lang w:eastAsia="ar-SA"/>
        </w:rPr>
        <w:t>a total cost of $</w:t>
      </w:r>
      <w:r w:rsidR="00B62233">
        <w:rPr>
          <w:rFonts w:cs="Arial"/>
          <w:lang w:eastAsia="ar-SA"/>
        </w:rPr>
        <w:t>793</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389B171A" w14:textId="184F26F0"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t xml:space="preserve">Bidder B – </w:t>
      </w:r>
      <w:r w:rsidR="00B62233">
        <w:rPr>
          <w:rFonts w:cs="Arial"/>
          <w:lang w:eastAsia="ar-SA"/>
        </w:rPr>
        <w:t>22</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286</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30D2181D" w14:textId="2F957704"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t xml:space="preserve">Bidder C – </w:t>
      </w:r>
      <w:r w:rsidR="00E47861">
        <w:rPr>
          <w:rFonts w:cs="Arial"/>
          <w:lang w:eastAsia="ar-SA"/>
        </w:rPr>
        <w:t>1</w:t>
      </w:r>
      <w:r w:rsidR="00E47861" w:rsidRPr="00B94143">
        <w:rPr>
          <w:rFonts w:cs="Arial"/>
          <w:lang w:eastAsia="ar-SA"/>
        </w:rPr>
        <w:t>0</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130</w:t>
      </w:r>
      <w:r w:rsidRPr="00B94143">
        <w:rPr>
          <w:rFonts w:cs="Arial"/>
          <w:lang w:eastAsia="ar-SA"/>
        </w:rPr>
        <w:t>,</w:t>
      </w:r>
      <w:r w:rsidR="00B62233">
        <w:rPr>
          <w:rFonts w:cs="Arial"/>
          <w:lang w:eastAsia="ar-SA"/>
        </w:rPr>
        <w:t>0</w:t>
      </w:r>
      <w:r w:rsidR="00E47861" w:rsidRPr="00B94143">
        <w:rPr>
          <w:rFonts w:cs="Arial"/>
          <w:lang w:eastAsia="ar-SA"/>
        </w:rPr>
        <w:t>00</w:t>
      </w:r>
      <w:r w:rsidRPr="00B94143">
        <w:rPr>
          <w:rFonts w:cs="Arial"/>
          <w:lang w:eastAsia="ar-SA"/>
        </w:rPr>
        <w:t>.</w:t>
      </w:r>
      <w:r w:rsidR="003108F2">
        <w:rPr>
          <w:rFonts w:cs="Arial"/>
          <w:lang w:eastAsia="ar-SA"/>
        </w:rPr>
        <w:t>00.</w:t>
      </w:r>
    </w:p>
    <w:p w14:paraId="06F3D7F2" w14:textId="1403A647" w:rsidR="009D00C5" w:rsidRPr="00B94143" w:rsidRDefault="00A403B3" w:rsidP="009D00C5">
      <w:pPr>
        <w:pStyle w:val="TextBullet"/>
        <w:tabs>
          <w:tab w:val="clear" w:pos="2160"/>
          <w:tab w:val="num" w:pos="720"/>
        </w:tabs>
        <w:ind w:left="720"/>
        <w:rPr>
          <w:rFonts w:cs="Arial"/>
          <w:lang w:eastAsia="ar-SA"/>
        </w:rPr>
      </w:pPr>
      <w:r w:rsidRPr="00B94143">
        <w:rPr>
          <w:rFonts w:cs="Arial"/>
          <w:lang w:eastAsia="ar-SA"/>
        </w:rPr>
        <w:t xml:space="preserve">Bidder D – </w:t>
      </w:r>
      <w:r w:rsidR="00E47861" w:rsidRPr="00B94143">
        <w:rPr>
          <w:rFonts w:cs="Arial"/>
          <w:lang w:eastAsia="ar-SA"/>
        </w:rPr>
        <w:t>2</w:t>
      </w:r>
      <w:r w:rsidR="00B62233">
        <w:rPr>
          <w:rFonts w:cs="Arial"/>
          <w:lang w:eastAsia="ar-SA"/>
        </w:rPr>
        <w:t>2</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286</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53B0165C" w14:textId="6B0EB2C1" w:rsidR="00A403B3" w:rsidRPr="00B94143" w:rsidRDefault="009D00C5" w:rsidP="009D00C5">
      <w:pPr>
        <w:pStyle w:val="TextBullet"/>
        <w:tabs>
          <w:tab w:val="clear" w:pos="2160"/>
          <w:tab w:val="num" w:pos="720"/>
        </w:tabs>
        <w:ind w:left="720"/>
        <w:rPr>
          <w:rFonts w:cs="Arial"/>
          <w:lang w:eastAsia="ar-SA"/>
        </w:rPr>
      </w:pPr>
      <w:r w:rsidRPr="00B94143">
        <w:rPr>
          <w:rFonts w:cs="Arial"/>
          <w:lang w:eastAsia="ar-SA"/>
        </w:rPr>
        <w:t xml:space="preserve">Bidder E – </w:t>
      </w:r>
      <w:r w:rsidR="00B62233">
        <w:rPr>
          <w:rFonts w:cs="Arial"/>
          <w:lang w:eastAsia="ar-SA"/>
        </w:rPr>
        <w:t>33</w:t>
      </w:r>
      <w:r w:rsidR="00A403B3"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00A403B3"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00A403B3" w:rsidRPr="00B94143">
        <w:rPr>
          <w:rFonts w:cs="Arial"/>
          <w:lang w:eastAsia="ar-SA"/>
        </w:rPr>
        <w:t>a total cost of $</w:t>
      </w:r>
      <w:r w:rsidR="00B62233">
        <w:rPr>
          <w:rFonts w:cs="Arial"/>
          <w:lang w:eastAsia="ar-SA"/>
        </w:rPr>
        <w:t>429</w:t>
      </w:r>
      <w:r w:rsidR="00A403B3" w:rsidRPr="00B94143">
        <w:rPr>
          <w:rFonts w:cs="Arial"/>
          <w:lang w:eastAsia="ar-SA"/>
        </w:rPr>
        <w:t>,</w:t>
      </w:r>
      <w:r w:rsidR="00B62233">
        <w:rPr>
          <w:rFonts w:cs="Arial"/>
          <w:lang w:eastAsia="ar-SA"/>
        </w:rPr>
        <w:t>0</w:t>
      </w:r>
      <w:r w:rsidR="00E47861" w:rsidRPr="00B94143">
        <w:rPr>
          <w:rFonts w:cs="Arial"/>
          <w:lang w:eastAsia="ar-SA"/>
        </w:rPr>
        <w:t>00</w:t>
      </w:r>
      <w:r w:rsidR="00A403B3" w:rsidRPr="00B94143">
        <w:rPr>
          <w:rFonts w:cs="Arial"/>
          <w:lang w:eastAsia="ar-SA"/>
        </w:rPr>
        <w:t>.</w:t>
      </w:r>
      <w:r w:rsidR="003108F2">
        <w:rPr>
          <w:rFonts w:cs="Arial"/>
          <w:lang w:eastAsia="ar-SA"/>
        </w:rPr>
        <w:t>00.</w:t>
      </w:r>
    </w:p>
    <w:p w14:paraId="2556B126" w14:textId="77777777" w:rsidR="00A403B3" w:rsidRPr="00B94143" w:rsidRDefault="00A403B3" w:rsidP="00071AB6">
      <w:pPr>
        <w:rPr>
          <w:sz w:val="10"/>
        </w:rPr>
      </w:pPr>
    </w:p>
    <w:p w14:paraId="09D6BD99" w14:textId="77777777" w:rsidR="001C03D0" w:rsidRPr="00B94143" w:rsidRDefault="001C03D0">
      <w:pPr>
        <w:pStyle w:val="Heading3"/>
        <w:tabs>
          <w:tab w:val="num" w:pos="720"/>
        </w:tabs>
      </w:pPr>
      <w:bookmarkStart w:id="106" w:name="_Ref532810345"/>
      <w:bookmarkStart w:id="107" w:name="_Ref532810394"/>
      <w:bookmarkStart w:id="108" w:name="_Toc60651225"/>
      <w:r w:rsidRPr="00B94143">
        <w:t>Random Number Generation</w:t>
      </w:r>
      <w:bookmarkEnd w:id="106"/>
      <w:bookmarkEnd w:id="107"/>
      <w:bookmarkEnd w:id="108"/>
    </w:p>
    <w:p w14:paraId="2022B5C4" w14:textId="317EAE47" w:rsidR="000C15A3" w:rsidRPr="000C15A3" w:rsidRDefault="001C03D0" w:rsidP="000C15A3">
      <w:pPr>
        <w:pStyle w:val="BodyText"/>
      </w:pPr>
      <w:r w:rsidRPr="00B94143">
        <w:rPr>
          <w:rFonts w:cs="Arial"/>
        </w:rPr>
        <w:t xml:space="preserve">The </w:t>
      </w:r>
      <w:r w:rsidR="004B1083" w:rsidRPr="00D10673">
        <w:rPr>
          <w:rFonts w:cs="Arial"/>
        </w:rPr>
        <w:t>Auction Platform</w:t>
      </w:r>
      <w:r w:rsidRPr="00D10673">
        <w:rPr>
          <w:rFonts w:cs="Arial"/>
        </w:rPr>
        <w:t xml:space="preserve"> </w:t>
      </w:r>
      <w:r w:rsidRPr="00B94143">
        <w:rPr>
          <w:rFonts w:cs="Arial"/>
        </w:rPr>
        <w:t xml:space="preserve">utilizes the </w:t>
      </w:r>
      <w:r w:rsidR="00901E30" w:rsidRPr="00B94143">
        <w:rPr>
          <w:rFonts w:cs="Arial"/>
        </w:rPr>
        <w:t>built</w:t>
      </w:r>
      <w:r w:rsidR="00901E30">
        <w:rPr>
          <w:rFonts w:cs="Arial"/>
          <w:lang w:val="en-US"/>
        </w:rPr>
        <w:t>-</w:t>
      </w:r>
      <w:r w:rsidRPr="00B94143">
        <w:rPr>
          <w:rFonts w:cs="Arial"/>
        </w:rPr>
        <w:t>in random number generation capabilities of Microsoft.net</w:t>
      </w:r>
      <w:r w:rsidR="006717C4">
        <w:rPr>
          <w:rFonts w:cs="Arial"/>
          <w:lang w:val="en-US"/>
        </w:rPr>
        <w:t>, specifically</w:t>
      </w:r>
      <w:r w:rsidRPr="00B94143">
        <w:rPr>
          <w:rFonts w:cs="Arial"/>
        </w:rPr>
        <w:t xml:space="preserve">, the random number generator implemented in </w:t>
      </w:r>
      <w:proofErr w:type="spellStart"/>
      <w:r w:rsidRPr="00B94143">
        <w:rPr>
          <w:rFonts w:cs="Arial"/>
        </w:rPr>
        <w:t>Microsoft.net’s</w:t>
      </w:r>
      <w:proofErr w:type="spellEnd"/>
      <w:r w:rsidRPr="00B94143">
        <w:rPr>
          <w:rFonts w:cs="Arial"/>
        </w:rPr>
        <w:t xml:space="preserve"> Random class. </w:t>
      </w:r>
      <w:proofErr w:type="spellStart"/>
      <w:r w:rsidRPr="00B94143">
        <w:rPr>
          <w:rFonts w:cs="Arial"/>
        </w:rPr>
        <w:t>Microsoft.net’s</w:t>
      </w:r>
      <w:proofErr w:type="spellEnd"/>
      <w:r w:rsidRPr="00B94143">
        <w:rPr>
          <w:rFonts w:cs="Arial"/>
        </w:rPr>
        <w:t xml:space="preserve"> random number generator, seeded with an integer representing the current time and date from the </w:t>
      </w:r>
      <w:r w:rsidR="00901E30">
        <w:rPr>
          <w:rFonts w:cs="Arial"/>
          <w:lang w:val="en-US"/>
        </w:rPr>
        <w:t>user’s computer</w:t>
      </w:r>
      <w:r w:rsidRPr="00B94143">
        <w:rPr>
          <w:rFonts w:cs="Arial"/>
        </w:rPr>
        <w:t>, will produce a sequence of numbers that meet the statistical requirements for randomness.</w:t>
      </w:r>
      <w:r w:rsidR="00514A48" w:rsidRPr="00B94143">
        <w:rPr>
          <w:rStyle w:val="FootnoteCharacters"/>
          <w:rFonts w:cs="Arial"/>
          <w:sz w:val="20"/>
          <w:szCs w:val="20"/>
        </w:rPr>
        <w:footnoteReference w:id="19"/>
      </w:r>
      <w:r w:rsidRPr="00B94143">
        <w:rPr>
          <w:rFonts w:cs="Arial"/>
        </w:rPr>
        <w:t xml:space="preserve"> </w:t>
      </w:r>
    </w:p>
    <w:p w14:paraId="4D4D5888" w14:textId="77777777" w:rsidR="001C03D0" w:rsidRPr="00B94143" w:rsidRDefault="001C03D0">
      <w:pPr>
        <w:pStyle w:val="Heading2"/>
        <w:tabs>
          <w:tab w:val="left" w:pos="720"/>
        </w:tabs>
      </w:pPr>
      <w:bookmarkStart w:id="109" w:name="_Toc60651226"/>
      <w:r w:rsidRPr="00B94143">
        <w:t>Bid Limitations</w:t>
      </w:r>
      <w:bookmarkEnd w:id="109"/>
    </w:p>
    <w:p w14:paraId="2B4A489A" w14:textId="2DEC8276" w:rsidR="00946591" w:rsidRPr="00D10673" w:rsidRDefault="001C03D0">
      <w:pPr>
        <w:pStyle w:val="BodyText"/>
      </w:pPr>
      <w:r w:rsidRPr="00B94143">
        <w:t>The</w:t>
      </w:r>
      <w:r w:rsidRPr="00D10673">
        <w:t xml:space="preserve"> </w:t>
      </w:r>
      <w:r w:rsidR="004B1083" w:rsidRPr="00D10673">
        <w:t>Auction Platform</w:t>
      </w:r>
      <w:r w:rsidRPr="00D10673">
        <w:t xml:space="preserve"> will automatically reject a </w:t>
      </w:r>
      <w:r w:rsidR="00A84A4E">
        <w:t>Bid</w:t>
      </w:r>
      <w:r w:rsidRPr="00D10673">
        <w:t xml:space="preserve"> that violates any of the bid limitations outlined below.</w:t>
      </w:r>
    </w:p>
    <w:p w14:paraId="5BD004B3" w14:textId="77777777" w:rsidR="001C03D0" w:rsidRPr="00FD0BE0" w:rsidRDefault="00157203" w:rsidP="001C03D0">
      <w:pPr>
        <w:pStyle w:val="Heading3"/>
        <w:keepNext w:val="0"/>
        <w:tabs>
          <w:tab w:val="num" w:pos="720"/>
        </w:tabs>
      </w:pPr>
      <w:bookmarkStart w:id="110" w:name="_Toc60651227"/>
      <w:r w:rsidRPr="00FD0BE0">
        <w:t xml:space="preserve">Minimum </w:t>
      </w:r>
      <w:r w:rsidR="001C03D0" w:rsidRPr="00FD0BE0">
        <w:t>Reserve Price Bid Limitation</w:t>
      </w:r>
      <w:bookmarkEnd w:id="110"/>
    </w:p>
    <w:p w14:paraId="56512F2D" w14:textId="3E10EE96" w:rsidR="00296574" w:rsidRPr="00B94143" w:rsidRDefault="00296574" w:rsidP="00296574">
      <w:pPr>
        <w:pStyle w:val="BodyText"/>
        <w:rPr>
          <w:lang w:val="en-US"/>
        </w:rPr>
      </w:pPr>
      <w:r w:rsidRPr="00B94143">
        <w:t xml:space="preserve">The </w:t>
      </w:r>
      <w:r w:rsidR="00C64D61">
        <w:rPr>
          <w:lang w:val="en-US"/>
        </w:rPr>
        <w:t xml:space="preserve">minimum </w:t>
      </w:r>
      <w:r w:rsidRPr="00B94143">
        <w:t xml:space="preserve">reserve price </w:t>
      </w:r>
      <w:r w:rsidR="00C3768A">
        <w:rPr>
          <w:lang w:val="en-US"/>
        </w:rPr>
        <w:t xml:space="preserve">for </w:t>
      </w:r>
      <w:r w:rsidR="00E47861">
        <w:rPr>
          <w:lang w:val="en-US"/>
        </w:rPr>
        <w:t xml:space="preserve">2021 </w:t>
      </w:r>
      <w:r w:rsidR="004224C7">
        <w:rPr>
          <w:lang w:val="en-US"/>
        </w:rPr>
        <w:t>is provided in Section 1.2</w:t>
      </w:r>
      <w:r w:rsidRPr="00B94143">
        <w:t xml:space="preserve">. </w:t>
      </w:r>
      <w:r w:rsidRPr="00B94143">
        <w:rPr>
          <w:lang w:val="en-US"/>
        </w:rPr>
        <w:t xml:space="preserve">As specified in </w:t>
      </w:r>
      <w:r w:rsidRPr="00D10673">
        <w:rPr>
          <w:lang w:val="en-US"/>
        </w:rPr>
        <w:t xml:space="preserve">Participating State </w:t>
      </w:r>
      <w:r w:rsidRPr="00B94143">
        <w:rPr>
          <w:lang w:val="en-US"/>
        </w:rPr>
        <w:t xml:space="preserve">regulations, the minimum reserve price in calendar year </w:t>
      </w:r>
      <w:r w:rsidR="00B914E3" w:rsidRPr="00B94143">
        <w:rPr>
          <w:lang w:val="en-US"/>
        </w:rPr>
        <w:t>201</w:t>
      </w:r>
      <w:r w:rsidR="00F457B7">
        <w:rPr>
          <w:lang w:val="en-US"/>
        </w:rPr>
        <w:t>4</w:t>
      </w:r>
      <w:r w:rsidRPr="00B94143">
        <w:rPr>
          <w:lang w:val="en-US"/>
        </w:rPr>
        <w:t xml:space="preserve"> </w:t>
      </w:r>
      <w:r w:rsidR="00DD73F3" w:rsidRPr="00B94143">
        <w:rPr>
          <w:lang w:val="en-US"/>
        </w:rPr>
        <w:t>was</w:t>
      </w:r>
      <w:r w:rsidR="00F457B7">
        <w:rPr>
          <w:lang w:val="en-US"/>
        </w:rPr>
        <w:t xml:space="preserve"> $2.00</w:t>
      </w:r>
      <w:r w:rsidRPr="00B94143">
        <w:rPr>
          <w:lang w:val="en-US"/>
        </w:rPr>
        <w:t xml:space="preserve">. Each calendar year thereafter, the minimum reserve price </w:t>
      </w:r>
      <w:r w:rsidR="00DD73F3" w:rsidRPr="00B94143">
        <w:rPr>
          <w:lang w:val="en-US"/>
        </w:rPr>
        <w:t>is</w:t>
      </w:r>
      <w:r w:rsidRPr="00B94143">
        <w:rPr>
          <w:lang w:val="en-US"/>
        </w:rPr>
        <w:t xml:space="preserve"> 1.025 multiplied by the minimum reserve price from the previous calendar year, rounded to the nearest whole cent.</w:t>
      </w:r>
      <w:r w:rsidR="00E70EC0">
        <w:rPr>
          <w:lang w:val="en-US"/>
        </w:rPr>
        <w:t xml:space="preserve"> </w:t>
      </w:r>
    </w:p>
    <w:p w14:paraId="038BBDA0" w14:textId="6555B584" w:rsidR="001032B4" w:rsidRPr="00B94143" w:rsidRDefault="001032B4" w:rsidP="001032B4">
      <w:pPr>
        <w:pStyle w:val="BodyText"/>
      </w:pPr>
      <w:r w:rsidRPr="00B94143">
        <w:t xml:space="preserve">The </w:t>
      </w:r>
      <w:r w:rsidR="004B1083" w:rsidRPr="00D10673">
        <w:t>Auction Platform</w:t>
      </w:r>
      <w:r w:rsidRPr="00D10673">
        <w:t xml:space="preserve"> </w:t>
      </w:r>
      <w:r w:rsidRPr="00B94143">
        <w:t xml:space="preserve">will automatically reject any </w:t>
      </w:r>
      <w:r w:rsidR="00A84A4E">
        <w:t>Bid</w:t>
      </w:r>
      <w:r w:rsidRPr="00B94143">
        <w:t xml:space="preserve"> entered with a bid price lower than the </w:t>
      </w:r>
      <w:r w:rsidR="00C64D61">
        <w:rPr>
          <w:lang w:val="en-US"/>
        </w:rPr>
        <w:t xml:space="preserve">minimum </w:t>
      </w:r>
      <w:r w:rsidRPr="00B94143">
        <w:t>reserve price</w:t>
      </w:r>
      <w:r w:rsidR="00735EEC" w:rsidRPr="00B94143">
        <w:t xml:space="preserve">. </w:t>
      </w:r>
    </w:p>
    <w:p w14:paraId="22F6424C" w14:textId="77777777" w:rsidR="001C03D0" w:rsidRPr="00B94143" w:rsidRDefault="001C03D0">
      <w:pPr>
        <w:pStyle w:val="Heading3"/>
        <w:tabs>
          <w:tab w:val="num" w:pos="720"/>
        </w:tabs>
      </w:pPr>
      <w:bookmarkStart w:id="111" w:name="_Financial_Security_Bid"/>
      <w:bookmarkStart w:id="112" w:name="_Ref532810113"/>
      <w:bookmarkStart w:id="113" w:name="_Toc60651228"/>
      <w:bookmarkEnd w:id="111"/>
      <w:r w:rsidRPr="00B94143">
        <w:lastRenderedPageBreak/>
        <w:t>Financial Security Bid Limitation</w:t>
      </w:r>
      <w:bookmarkEnd w:id="112"/>
      <w:bookmarkEnd w:id="113"/>
    </w:p>
    <w:p w14:paraId="5C5A26AA" w14:textId="269CEBCA" w:rsidR="001C03D0" w:rsidRPr="00B94143" w:rsidRDefault="001C03D0">
      <w:pPr>
        <w:pStyle w:val="BodyText"/>
      </w:pPr>
      <w:r w:rsidRPr="00B94143">
        <w:t xml:space="preserve">The value of a bidder’s </w:t>
      </w:r>
      <w:r w:rsidR="00A84A4E">
        <w:t>Bid</w:t>
      </w:r>
      <w:r w:rsidRPr="00B94143">
        <w:t xml:space="preserve">s cannot exceed the amount of </w:t>
      </w:r>
      <w:r w:rsidR="00E1369D">
        <w:rPr>
          <w:lang w:val="en-US"/>
        </w:rPr>
        <w:t>that</w:t>
      </w:r>
      <w:r w:rsidR="00E1369D" w:rsidRPr="00B94143">
        <w:t xml:space="preserve"> </w:t>
      </w:r>
      <w:r w:rsidRPr="00B94143">
        <w:t xml:space="preserve">bidder’s financial security allocated to </w:t>
      </w:r>
      <w:r w:rsidR="00190DC3" w:rsidRPr="00B94143">
        <w:rPr>
          <w:lang w:val="en-US"/>
        </w:rPr>
        <w:t>the</w:t>
      </w:r>
      <w:r w:rsidRPr="00B94143">
        <w:t xml:space="preserve"> auction. The value of a bidder’s </w:t>
      </w:r>
      <w:r w:rsidR="00A84A4E">
        <w:t>Bid</w:t>
      </w:r>
      <w:r w:rsidRPr="00B94143">
        <w:t xml:space="preserve">s is the maximum value the bidder would be liable to pay in a uniform-price auction format. To calculate this value, </w:t>
      </w:r>
      <w:r w:rsidR="00E1369D">
        <w:rPr>
          <w:lang w:val="en-US"/>
        </w:rPr>
        <w:t xml:space="preserve">each </w:t>
      </w:r>
      <w:r w:rsidRPr="00B94143">
        <w:t xml:space="preserve">bidder’s </w:t>
      </w:r>
      <w:r w:rsidR="00A84A4E">
        <w:t>Bid</w:t>
      </w:r>
      <w:r w:rsidRPr="00B94143">
        <w:t>s are ranked by bid price from high to low and the</w:t>
      </w:r>
      <w:r w:rsidR="00E1369D">
        <w:rPr>
          <w:lang w:val="en-US"/>
        </w:rPr>
        <w:t xml:space="preserve"> bidder’s</w:t>
      </w:r>
      <w:r w:rsidRPr="00B94143">
        <w:t xml:space="preserve"> </w:t>
      </w:r>
      <w:r w:rsidR="00B86885">
        <w:t>Cumulative Demand</w:t>
      </w:r>
      <w:r w:rsidRPr="00B94143">
        <w:t xml:space="preserve"> is noted at each bid price. Each </w:t>
      </w:r>
      <w:r w:rsidR="00E1369D">
        <w:rPr>
          <w:lang w:val="en-US"/>
        </w:rPr>
        <w:t xml:space="preserve">subsequent </w:t>
      </w:r>
      <w:r w:rsidRPr="00B94143">
        <w:t xml:space="preserve">bid price is multiplied by the bidder’s individual </w:t>
      </w:r>
      <w:r w:rsidR="00B86885">
        <w:t>Cumulative Demand</w:t>
      </w:r>
      <w:r w:rsidRPr="00D10673">
        <w:t xml:space="preserve"> at that bid price to calculate a </w:t>
      </w:r>
      <w:r w:rsidR="00E1369D">
        <w:rPr>
          <w:lang w:val="en-US"/>
        </w:rPr>
        <w:t xml:space="preserve">maximum </w:t>
      </w:r>
      <w:r w:rsidRPr="00D10673">
        <w:t xml:space="preserve">bid value. The largest bid value calculated and therefore the maximum cost, is the total value of the bidder’s </w:t>
      </w:r>
      <w:r w:rsidR="00A84A4E">
        <w:t>Bid</w:t>
      </w:r>
      <w:r w:rsidRPr="00D10673">
        <w:t xml:space="preserve">s </w:t>
      </w:r>
      <w:r w:rsidR="00E1369D">
        <w:rPr>
          <w:lang w:val="en-US"/>
        </w:rPr>
        <w:t xml:space="preserve">at that bid price </w:t>
      </w:r>
      <w:r w:rsidRPr="00D10673">
        <w:t xml:space="preserve">and is counted against the financial security bid limit. The </w:t>
      </w:r>
      <w:r w:rsidR="004B1083" w:rsidRPr="00D10673">
        <w:t>Auction Platform</w:t>
      </w:r>
      <w:r w:rsidRPr="00D10673">
        <w:t xml:space="preserve"> will automatically reject a </w:t>
      </w:r>
      <w:r w:rsidR="00A84A4E">
        <w:t>Bid</w:t>
      </w:r>
      <w:r w:rsidRPr="00D10673">
        <w:t xml:space="preserve"> that would cause the maximum bid value of a bidder’s </w:t>
      </w:r>
      <w:r w:rsidR="00A84A4E">
        <w:t>Bid</w:t>
      </w:r>
      <w:r w:rsidRPr="00D10673">
        <w:t xml:space="preserve">s to </w:t>
      </w:r>
      <w:r w:rsidRPr="00B94143">
        <w:t>exceed the amount of a bidder’s financial security.</w:t>
      </w:r>
    </w:p>
    <w:p w14:paraId="098A256C" w14:textId="6D0E73BB" w:rsidR="00780597" w:rsidRDefault="00E1369D">
      <w:pPr>
        <w:pStyle w:val="BodyText"/>
        <w:rPr>
          <w:rFonts w:cs="Arial"/>
        </w:rPr>
      </w:pPr>
      <w:r>
        <w:rPr>
          <w:rFonts w:cs="Arial"/>
          <w:lang w:val="en-US"/>
        </w:rPr>
        <w:t>The</w:t>
      </w:r>
      <w:r>
        <w:rPr>
          <w:rFonts w:cs="Arial"/>
        </w:rPr>
        <w:t xml:space="preserve"> </w:t>
      </w:r>
      <w:r w:rsidR="00B414D0">
        <w:rPr>
          <w:rFonts w:cs="Arial"/>
        </w:rPr>
        <w:t>example in</w:t>
      </w:r>
      <w:r w:rsidR="00B414D0" w:rsidRPr="00B414D0">
        <w:rPr>
          <w:rFonts w:cs="Arial"/>
        </w:rPr>
        <w:t xml:space="preserve"> </w:t>
      </w:r>
      <w:r w:rsidR="00A418CC">
        <w:rPr>
          <w:rFonts w:cs="Arial"/>
        </w:rPr>
        <w:fldChar w:fldCharType="begin"/>
      </w:r>
      <w:r w:rsidR="00A418CC">
        <w:rPr>
          <w:rFonts w:cs="Arial"/>
        </w:rPr>
        <w:instrText xml:space="preserve"> REF _Ref29556219 \h </w:instrText>
      </w:r>
      <w:r w:rsidR="00A418CC">
        <w:rPr>
          <w:rFonts w:cs="Arial"/>
        </w:rPr>
      </w:r>
      <w:r w:rsidR="00A418CC">
        <w:rPr>
          <w:rFonts w:cs="Arial"/>
        </w:rPr>
        <w:fldChar w:fldCharType="separate"/>
      </w:r>
      <w:r w:rsidR="002E11F7" w:rsidRPr="00B94143">
        <w:t xml:space="preserve">Table </w:t>
      </w:r>
      <w:r w:rsidR="002E11F7">
        <w:rPr>
          <w:noProof/>
        </w:rPr>
        <w:t>9</w:t>
      </w:r>
      <w:r w:rsidR="00A418CC">
        <w:rPr>
          <w:rFonts w:cs="Arial"/>
        </w:rPr>
        <w:fldChar w:fldCharType="end"/>
      </w:r>
      <w:r w:rsidR="00093701" w:rsidRPr="00B94143">
        <w:rPr>
          <w:rFonts w:cs="Arial"/>
        </w:rPr>
        <w:t xml:space="preserve"> </w:t>
      </w:r>
      <w:r w:rsidR="001C03D0" w:rsidRPr="00B94143">
        <w:rPr>
          <w:rFonts w:cs="Arial"/>
        </w:rPr>
        <w:t xml:space="preserve">demonstrates the way the value of a bidder’s </w:t>
      </w:r>
      <w:r w:rsidR="00A84A4E">
        <w:rPr>
          <w:rFonts w:cs="Arial"/>
        </w:rPr>
        <w:t>Bid</w:t>
      </w:r>
      <w:r w:rsidR="001C03D0" w:rsidRPr="00B94143">
        <w:rPr>
          <w:rFonts w:cs="Arial"/>
        </w:rPr>
        <w:t>s is calculated</w:t>
      </w:r>
      <w:r>
        <w:rPr>
          <w:rFonts w:cs="Arial"/>
          <w:lang w:val="en-US"/>
        </w:rPr>
        <w:t xml:space="preserve">. </w:t>
      </w:r>
    </w:p>
    <w:p w14:paraId="0A531E2D" w14:textId="525932F6" w:rsidR="00806C6A" w:rsidRDefault="00806C6A" w:rsidP="00806C6A">
      <w:pPr>
        <w:pStyle w:val="Caption"/>
        <w:spacing w:after="120"/>
      </w:pPr>
      <w:bookmarkStart w:id="114" w:name="_Ref29556219"/>
      <w:bookmarkStart w:id="115" w:name="_Toc66433852"/>
      <w:r w:rsidRPr="00B94143">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bookmarkEnd w:id="114"/>
      <w:r w:rsidRPr="00B94143">
        <w:t>: Maximum Bid Value of Bidder’s Bids Example</w:t>
      </w:r>
      <w:bookmarkEnd w:id="115"/>
    </w:p>
    <w:tbl>
      <w:tblPr>
        <w:tblW w:w="9447" w:type="dxa"/>
        <w:jc w:val="center"/>
        <w:tblLayout w:type="fixed"/>
        <w:tblCellMar>
          <w:left w:w="58" w:type="dxa"/>
          <w:right w:w="58" w:type="dxa"/>
        </w:tblCellMar>
        <w:tblLook w:val="0000" w:firstRow="0" w:lastRow="0" w:firstColumn="0" w:lastColumn="0" w:noHBand="0" w:noVBand="0"/>
      </w:tblPr>
      <w:tblGrid>
        <w:gridCol w:w="1056"/>
        <w:gridCol w:w="748"/>
        <w:gridCol w:w="1039"/>
        <w:gridCol w:w="1309"/>
        <w:gridCol w:w="3469"/>
        <w:gridCol w:w="1413"/>
        <w:gridCol w:w="272"/>
        <w:gridCol w:w="141"/>
      </w:tblGrid>
      <w:tr w:rsidR="004D29F3" w:rsidRPr="00B94143" w14:paraId="3609F383" w14:textId="77777777" w:rsidTr="003108F2">
        <w:trPr>
          <w:gridAfter w:val="1"/>
          <w:wAfter w:w="141" w:type="dxa"/>
          <w:tblHeader/>
          <w:jc w:val="center"/>
        </w:trPr>
        <w:tc>
          <w:tcPr>
            <w:tcW w:w="1056" w:type="dxa"/>
            <w:tcBorders>
              <w:top w:val="single" w:sz="4" w:space="0" w:color="000000"/>
              <w:left w:val="single" w:sz="4" w:space="0" w:color="000000"/>
              <w:bottom w:val="single" w:sz="4" w:space="0" w:color="000000"/>
            </w:tcBorders>
            <w:shd w:val="clear" w:color="auto" w:fill="003366"/>
            <w:vAlign w:val="center"/>
          </w:tcPr>
          <w:p w14:paraId="4B7257CD"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748" w:type="dxa"/>
            <w:tcBorders>
              <w:top w:val="single" w:sz="4" w:space="0" w:color="000000"/>
              <w:left w:val="single" w:sz="4" w:space="0" w:color="000000"/>
              <w:bottom w:val="single" w:sz="4" w:space="0" w:color="000000"/>
            </w:tcBorders>
            <w:shd w:val="clear" w:color="auto" w:fill="003366"/>
            <w:vAlign w:val="center"/>
          </w:tcPr>
          <w:p w14:paraId="7C9F1EC6"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039" w:type="dxa"/>
            <w:tcBorders>
              <w:top w:val="single" w:sz="4" w:space="0" w:color="000000"/>
              <w:left w:val="single" w:sz="4" w:space="0" w:color="000000"/>
              <w:bottom w:val="single" w:sz="4" w:space="0" w:color="000000"/>
            </w:tcBorders>
            <w:shd w:val="clear" w:color="auto" w:fill="003366"/>
            <w:vAlign w:val="center"/>
          </w:tcPr>
          <w:p w14:paraId="7F6C80D2" w14:textId="77777777" w:rsidR="004D29F3" w:rsidRPr="00B94143" w:rsidRDefault="004D29F3" w:rsidP="00064316">
            <w:pPr>
              <w:snapToGrid w:val="0"/>
              <w:jc w:val="center"/>
              <w:rPr>
                <w:rFonts w:cs="Arial"/>
                <w:b/>
                <w:bCs/>
                <w:color w:val="FFFFFF"/>
                <w:sz w:val="20"/>
                <w:szCs w:val="20"/>
                <w:lang w:eastAsia="ar-SA"/>
              </w:rPr>
            </w:pPr>
            <w:r w:rsidRPr="00B94143">
              <w:rPr>
                <w:rFonts w:cs="Arial"/>
                <w:b/>
                <w:color w:val="FFFFFF"/>
                <w:sz w:val="20"/>
                <w:szCs w:val="20"/>
                <w:lang w:eastAsia="ar-SA"/>
              </w:rPr>
              <w:t>Bid Quantity</w:t>
            </w:r>
          </w:p>
        </w:tc>
        <w:tc>
          <w:tcPr>
            <w:tcW w:w="1309" w:type="dxa"/>
            <w:tcBorders>
              <w:top w:val="single" w:sz="4" w:space="0" w:color="000000"/>
              <w:left w:val="single" w:sz="4" w:space="0" w:color="000000"/>
              <w:bottom w:val="single" w:sz="4" w:space="0" w:color="000000"/>
            </w:tcBorders>
            <w:shd w:val="clear" w:color="auto" w:fill="003366"/>
            <w:vAlign w:val="center"/>
          </w:tcPr>
          <w:p w14:paraId="0096F1E7" w14:textId="5E7AB47C" w:rsidR="004D29F3" w:rsidRPr="00B94143" w:rsidRDefault="00B86885" w:rsidP="00064316">
            <w:pPr>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3469" w:type="dxa"/>
            <w:tcBorders>
              <w:top w:val="single" w:sz="4" w:space="0" w:color="000000"/>
              <w:left w:val="single" w:sz="4" w:space="0" w:color="000000"/>
              <w:bottom w:val="single" w:sz="4" w:space="0" w:color="000000"/>
            </w:tcBorders>
            <w:shd w:val="clear" w:color="auto" w:fill="003366"/>
          </w:tcPr>
          <w:p w14:paraId="39CAD6E7" w14:textId="77777777" w:rsidR="004D29F3" w:rsidRPr="00B94143" w:rsidRDefault="004D29F3" w:rsidP="00064316">
            <w:pPr>
              <w:snapToGrid w:val="0"/>
              <w:rPr>
                <w:rFonts w:cs="Arial"/>
                <w:b/>
                <w:bCs/>
                <w:color w:val="FFFFFF"/>
                <w:sz w:val="20"/>
                <w:szCs w:val="20"/>
                <w:lang w:eastAsia="ar-SA"/>
              </w:rPr>
            </w:pPr>
          </w:p>
        </w:tc>
        <w:tc>
          <w:tcPr>
            <w:tcW w:w="1413" w:type="dxa"/>
            <w:tcBorders>
              <w:top w:val="single" w:sz="4" w:space="0" w:color="000000"/>
              <w:left w:val="single" w:sz="4" w:space="0" w:color="000000"/>
              <w:bottom w:val="single" w:sz="4" w:space="0" w:color="000000"/>
            </w:tcBorders>
            <w:shd w:val="clear" w:color="auto" w:fill="003366"/>
            <w:vAlign w:val="center"/>
          </w:tcPr>
          <w:p w14:paraId="35A3274C"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 Value at each Bid Price</w:t>
            </w:r>
          </w:p>
        </w:tc>
        <w:tc>
          <w:tcPr>
            <w:tcW w:w="272" w:type="dxa"/>
            <w:tcBorders>
              <w:left w:val="single" w:sz="4" w:space="0" w:color="000000"/>
            </w:tcBorders>
            <w:shd w:val="clear" w:color="auto" w:fill="auto"/>
            <w:vAlign w:val="center"/>
          </w:tcPr>
          <w:p w14:paraId="4F276992" w14:textId="77777777" w:rsidR="004D29F3" w:rsidRPr="00B94143" w:rsidRDefault="004D29F3" w:rsidP="00064316">
            <w:pPr>
              <w:snapToGrid w:val="0"/>
              <w:jc w:val="center"/>
              <w:rPr>
                <w:rFonts w:cs="Arial"/>
                <w:b/>
                <w:bCs/>
                <w:color w:val="FFFFFF"/>
                <w:sz w:val="20"/>
                <w:szCs w:val="20"/>
                <w:lang w:eastAsia="ar-SA"/>
              </w:rPr>
            </w:pPr>
          </w:p>
        </w:tc>
      </w:tr>
      <w:tr w:rsidR="00B62233" w:rsidRPr="00B94143" w14:paraId="427297F6" w14:textId="77777777" w:rsidTr="00B62233">
        <w:trPr>
          <w:jc w:val="center"/>
        </w:trPr>
        <w:tc>
          <w:tcPr>
            <w:tcW w:w="1056" w:type="dxa"/>
            <w:tcBorders>
              <w:left w:val="single" w:sz="4" w:space="0" w:color="000000"/>
              <w:bottom w:val="single" w:sz="4" w:space="0" w:color="000000"/>
            </w:tcBorders>
            <w:vAlign w:val="center"/>
          </w:tcPr>
          <w:p w14:paraId="36CFAA87" w14:textId="0F18113C" w:rsidR="00B62233" w:rsidRPr="00B94143" w:rsidRDefault="00B62233" w:rsidP="00B62233">
            <w:pPr>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57CDD0E3" w14:textId="344E95BA"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$8.00 </w:t>
            </w:r>
          </w:p>
        </w:tc>
        <w:tc>
          <w:tcPr>
            <w:tcW w:w="1039" w:type="dxa"/>
            <w:tcBorders>
              <w:left w:val="single" w:sz="4" w:space="0" w:color="000000"/>
              <w:bottom w:val="single" w:sz="4" w:space="0" w:color="000000"/>
            </w:tcBorders>
            <w:vAlign w:val="center"/>
          </w:tcPr>
          <w:p w14:paraId="0DD3781F" w14:textId="5923ADC3"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1309" w:type="dxa"/>
            <w:tcBorders>
              <w:left w:val="single" w:sz="4" w:space="0" w:color="000000"/>
              <w:bottom w:val="single" w:sz="4" w:space="0" w:color="000000"/>
            </w:tcBorders>
            <w:vAlign w:val="center"/>
          </w:tcPr>
          <w:p w14:paraId="04B40712" w14:textId="21B16309"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3469" w:type="dxa"/>
            <w:tcBorders>
              <w:left w:val="single" w:sz="4" w:space="0" w:color="000000"/>
              <w:bottom w:val="single" w:sz="4" w:space="0" w:color="000000"/>
            </w:tcBorders>
          </w:tcPr>
          <w:p w14:paraId="097FEDCC" w14:textId="7629565A" w:rsidR="00B62233" w:rsidRPr="00B94143" w:rsidRDefault="00B62233" w:rsidP="00B62233">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1</w:t>
            </w:r>
            <w:r>
              <w:rPr>
                <w:rFonts w:cs="Arial"/>
                <w:sz w:val="20"/>
                <w:szCs w:val="20"/>
                <w:lang w:eastAsia="ar-SA"/>
              </w:rPr>
              <w:t>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8</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0BD25DB1" w14:textId="060DCDC4"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$136,000.00 </w:t>
            </w:r>
          </w:p>
        </w:tc>
        <w:tc>
          <w:tcPr>
            <w:tcW w:w="413" w:type="dxa"/>
            <w:gridSpan w:val="2"/>
            <w:tcBorders>
              <w:left w:val="single" w:sz="4" w:space="0" w:color="000000"/>
            </w:tcBorders>
            <w:vAlign w:val="center"/>
          </w:tcPr>
          <w:p w14:paraId="2060F3B8" w14:textId="2B55A141" w:rsidR="00B62233" w:rsidRPr="00B94143" w:rsidRDefault="00B62233" w:rsidP="00B62233">
            <w:pPr>
              <w:snapToGrid w:val="0"/>
              <w:rPr>
                <w:rFonts w:cs="Arial"/>
                <w:sz w:val="20"/>
                <w:szCs w:val="20"/>
                <w:lang w:eastAsia="ar-SA"/>
              </w:rPr>
            </w:pPr>
          </w:p>
        </w:tc>
      </w:tr>
      <w:tr w:rsidR="00B62233" w:rsidRPr="00B94143" w14:paraId="725C4C49" w14:textId="77777777" w:rsidTr="00B62233">
        <w:trPr>
          <w:jc w:val="center"/>
        </w:trPr>
        <w:tc>
          <w:tcPr>
            <w:tcW w:w="1056" w:type="dxa"/>
            <w:tcBorders>
              <w:left w:val="single" w:sz="4" w:space="0" w:color="000000"/>
              <w:bottom w:val="single" w:sz="4" w:space="0" w:color="000000"/>
            </w:tcBorders>
            <w:vAlign w:val="center"/>
          </w:tcPr>
          <w:p w14:paraId="413C8219" w14:textId="1CC7780F" w:rsidR="00B62233" w:rsidRPr="00B94143" w:rsidRDefault="00B62233" w:rsidP="00B62233">
            <w:pPr>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4957C8BB" w14:textId="50745980"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$7.50 </w:t>
            </w:r>
          </w:p>
        </w:tc>
        <w:tc>
          <w:tcPr>
            <w:tcW w:w="1039" w:type="dxa"/>
            <w:tcBorders>
              <w:left w:val="single" w:sz="4" w:space="0" w:color="000000"/>
              <w:bottom w:val="single" w:sz="4" w:space="0" w:color="000000"/>
            </w:tcBorders>
            <w:vAlign w:val="center"/>
          </w:tcPr>
          <w:p w14:paraId="47BC8AFF" w14:textId="30CD4F5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50,000 </w:t>
            </w:r>
          </w:p>
        </w:tc>
        <w:tc>
          <w:tcPr>
            <w:tcW w:w="1309" w:type="dxa"/>
            <w:tcBorders>
              <w:left w:val="single" w:sz="4" w:space="0" w:color="000000"/>
              <w:bottom w:val="single" w:sz="4" w:space="0" w:color="000000"/>
            </w:tcBorders>
            <w:vAlign w:val="center"/>
          </w:tcPr>
          <w:p w14:paraId="272D230B" w14:textId="0D1CC727"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67,000 </w:t>
            </w:r>
          </w:p>
        </w:tc>
        <w:tc>
          <w:tcPr>
            <w:tcW w:w="3469" w:type="dxa"/>
            <w:tcBorders>
              <w:left w:val="single" w:sz="4" w:space="0" w:color="000000"/>
              <w:bottom w:val="single" w:sz="4" w:space="0" w:color="000000"/>
            </w:tcBorders>
          </w:tcPr>
          <w:p w14:paraId="09A61EA3" w14:textId="06CE13AA" w:rsidR="00B62233" w:rsidRPr="00B94143" w:rsidRDefault="00B62233" w:rsidP="00B62233">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67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7</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44F20B30" w14:textId="1E5B4C17"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$502,500.00 </w:t>
            </w:r>
          </w:p>
        </w:tc>
        <w:tc>
          <w:tcPr>
            <w:tcW w:w="413" w:type="dxa"/>
            <w:gridSpan w:val="2"/>
            <w:tcBorders>
              <w:left w:val="single" w:sz="4" w:space="0" w:color="000000"/>
            </w:tcBorders>
            <w:vAlign w:val="center"/>
          </w:tcPr>
          <w:p w14:paraId="14A3FE37" w14:textId="19F039CE" w:rsidR="00B62233" w:rsidRPr="00B94143" w:rsidRDefault="00B62233" w:rsidP="00B62233">
            <w:pPr>
              <w:snapToGrid w:val="0"/>
              <w:rPr>
                <w:rFonts w:ascii="Wingdings" w:hAnsi="Wingdings"/>
                <w:sz w:val="20"/>
                <w:szCs w:val="20"/>
                <w:lang w:eastAsia="ar-SA"/>
              </w:rPr>
            </w:pPr>
            <w:r w:rsidRPr="00B94143">
              <w:rPr>
                <w:rFonts w:ascii="Wingdings" w:hAnsi="Wingdings"/>
                <w:sz w:val="20"/>
                <w:szCs w:val="20"/>
                <w:lang w:eastAsia="ar-SA"/>
              </w:rPr>
              <w:t></w:t>
            </w:r>
          </w:p>
        </w:tc>
      </w:tr>
      <w:tr w:rsidR="00B62233" w:rsidRPr="00B94143" w14:paraId="1065C8C0" w14:textId="77777777" w:rsidTr="00B62233">
        <w:trPr>
          <w:jc w:val="center"/>
        </w:trPr>
        <w:tc>
          <w:tcPr>
            <w:tcW w:w="1056" w:type="dxa"/>
            <w:tcBorders>
              <w:left w:val="single" w:sz="4" w:space="0" w:color="000000"/>
              <w:bottom w:val="single" w:sz="4" w:space="0" w:color="000000"/>
            </w:tcBorders>
            <w:vAlign w:val="center"/>
          </w:tcPr>
          <w:p w14:paraId="59E77139" w14:textId="4674E2F7" w:rsidR="00B62233" w:rsidRPr="00B94143" w:rsidRDefault="00B62233" w:rsidP="00B62233">
            <w:pPr>
              <w:keepNext/>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1EEF7658" w14:textId="33A8996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$5.50 </w:t>
            </w:r>
          </w:p>
        </w:tc>
        <w:tc>
          <w:tcPr>
            <w:tcW w:w="1039" w:type="dxa"/>
            <w:tcBorders>
              <w:left w:val="single" w:sz="4" w:space="0" w:color="000000"/>
              <w:bottom w:val="single" w:sz="4" w:space="0" w:color="000000"/>
            </w:tcBorders>
            <w:vAlign w:val="center"/>
          </w:tcPr>
          <w:p w14:paraId="639BD141" w14:textId="45D31C16"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1309" w:type="dxa"/>
            <w:tcBorders>
              <w:left w:val="single" w:sz="4" w:space="0" w:color="000000"/>
              <w:bottom w:val="single" w:sz="4" w:space="0" w:color="000000"/>
            </w:tcBorders>
            <w:vAlign w:val="center"/>
          </w:tcPr>
          <w:p w14:paraId="6BB788CC" w14:textId="66FDF52C"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84,000 </w:t>
            </w:r>
          </w:p>
        </w:tc>
        <w:tc>
          <w:tcPr>
            <w:tcW w:w="3469" w:type="dxa"/>
            <w:tcBorders>
              <w:left w:val="single" w:sz="4" w:space="0" w:color="000000"/>
              <w:bottom w:val="single" w:sz="4" w:space="0" w:color="000000"/>
            </w:tcBorders>
          </w:tcPr>
          <w:p w14:paraId="7B07E04F" w14:textId="4AE249F3" w:rsidR="00B62233" w:rsidRPr="00B94143" w:rsidRDefault="00B62233" w:rsidP="00B62233">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84</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78352D9B" w14:textId="479A8B4F"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$462,000.00 </w:t>
            </w:r>
          </w:p>
        </w:tc>
        <w:tc>
          <w:tcPr>
            <w:tcW w:w="413" w:type="dxa"/>
            <w:gridSpan w:val="2"/>
            <w:tcBorders>
              <w:left w:val="single" w:sz="4" w:space="0" w:color="000000"/>
            </w:tcBorders>
            <w:vAlign w:val="center"/>
          </w:tcPr>
          <w:p w14:paraId="2B239DB4" w14:textId="0D994668" w:rsidR="00B62233" w:rsidRPr="00B94143" w:rsidRDefault="00B62233" w:rsidP="00B62233">
            <w:pPr>
              <w:keepNext/>
              <w:snapToGrid w:val="0"/>
              <w:rPr>
                <w:rFonts w:cs="Arial"/>
                <w:sz w:val="20"/>
                <w:szCs w:val="20"/>
                <w:lang w:eastAsia="ar-SA"/>
              </w:rPr>
            </w:pPr>
          </w:p>
        </w:tc>
      </w:tr>
      <w:tr w:rsidR="00B62233" w:rsidRPr="00B94143" w14:paraId="03A55DD3" w14:textId="77777777" w:rsidTr="00B62233">
        <w:trPr>
          <w:jc w:val="center"/>
        </w:trPr>
        <w:tc>
          <w:tcPr>
            <w:tcW w:w="1056" w:type="dxa"/>
            <w:tcBorders>
              <w:left w:val="single" w:sz="4" w:space="0" w:color="000000"/>
              <w:bottom w:val="single" w:sz="4" w:space="0" w:color="000000"/>
            </w:tcBorders>
            <w:vAlign w:val="center"/>
          </w:tcPr>
          <w:p w14:paraId="2BD336BB" w14:textId="1EDF3B97" w:rsidR="00B62233" w:rsidRPr="00B94143" w:rsidRDefault="00B62233" w:rsidP="00B62233">
            <w:pPr>
              <w:keepNext/>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60E77AA0" w14:textId="7B964B5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$5.00 </w:t>
            </w:r>
          </w:p>
        </w:tc>
        <w:tc>
          <w:tcPr>
            <w:tcW w:w="1039" w:type="dxa"/>
            <w:tcBorders>
              <w:left w:val="single" w:sz="4" w:space="0" w:color="000000"/>
              <w:bottom w:val="single" w:sz="4" w:space="0" w:color="000000"/>
            </w:tcBorders>
            <w:vAlign w:val="center"/>
          </w:tcPr>
          <w:p w14:paraId="2B582C09" w14:textId="24E0A95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15,000 </w:t>
            </w:r>
          </w:p>
        </w:tc>
        <w:tc>
          <w:tcPr>
            <w:tcW w:w="1309" w:type="dxa"/>
            <w:tcBorders>
              <w:left w:val="single" w:sz="4" w:space="0" w:color="000000"/>
              <w:bottom w:val="single" w:sz="4" w:space="0" w:color="000000"/>
            </w:tcBorders>
            <w:vAlign w:val="center"/>
          </w:tcPr>
          <w:p w14:paraId="709E1BED" w14:textId="11D6F163"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99,000 </w:t>
            </w:r>
          </w:p>
        </w:tc>
        <w:tc>
          <w:tcPr>
            <w:tcW w:w="3469" w:type="dxa"/>
            <w:tcBorders>
              <w:top w:val="single" w:sz="4" w:space="0" w:color="000000"/>
              <w:left w:val="single" w:sz="4" w:space="0" w:color="000000"/>
              <w:bottom w:val="single" w:sz="4" w:space="0" w:color="000000"/>
            </w:tcBorders>
          </w:tcPr>
          <w:p w14:paraId="7CA237F3" w14:textId="65130C3C" w:rsidR="00B62233" w:rsidRPr="00B94143" w:rsidRDefault="00B62233" w:rsidP="00B62233">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99</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764951FF" w14:textId="21B423E1"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$495,000.00 </w:t>
            </w:r>
          </w:p>
        </w:tc>
        <w:tc>
          <w:tcPr>
            <w:tcW w:w="413" w:type="dxa"/>
            <w:gridSpan w:val="2"/>
            <w:tcBorders>
              <w:left w:val="single" w:sz="4" w:space="0" w:color="000000"/>
            </w:tcBorders>
            <w:vAlign w:val="center"/>
          </w:tcPr>
          <w:p w14:paraId="75DB930D" w14:textId="54BAD737" w:rsidR="00B62233" w:rsidRPr="00B94143" w:rsidRDefault="00B62233" w:rsidP="00B62233">
            <w:pPr>
              <w:keepNext/>
              <w:snapToGrid w:val="0"/>
              <w:rPr>
                <w:rFonts w:cs="Arial"/>
                <w:sz w:val="20"/>
                <w:szCs w:val="20"/>
                <w:lang w:eastAsia="ar-SA"/>
              </w:rPr>
            </w:pPr>
          </w:p>
        </w:tc>
      </w:tr>
      <w:tr w:rsidR="00B62233" w:rsidRPr="00B94143" w14:paraId="08A0CB1B" w14:textId="77777777" w:rsidTr="00B62233">
        <w:trPr>
          <w:jc w:val="center"/>
        </w:trPr>
        <w:tc>
          <w:tcPr>
            <w:tcW w:w="1056" w:type="dxa"/>
            <w:tcBorders>
              <w:top w:val="single" w:sz="4" w:space="0" w:color="000000"/>
            </w:tcBorders>
            <w:vAlign w:val="center"/>
          </w:tcPr>
          <w:p w14:paraId="7A0D241E" w14:textId="77777777" w:rsidR="00B62233" w:rsidRPr="00B94143" w:rsidRDefault="00B62233" w:rsidP="00B62233">
            <w:pPr>
              <w:snapToGrid w:val="0"/>
              <w:rPr>
                <w:rFonts w:cs="Arial"/>
                <w:b/>
                <w:bCs/>
                <w:sz w:val="20"/>
                <w:szCs w:val="20"/>
                <w:lang w:eastAsia="ar-SA"/>
              </w:rPr>
            </w:pPr>
          </w:p>
        </w:tc>
        <w:tc>
          <w:tcPr>
            <w:tcW w:w="748" w:type="dxa"/>
            <w:vAlign w:val="center"/>
          </w:tcPr>
          <w:p w14:paraId="652F8324" w14:textId="77777777" w:rsidR="00B62233" w:rsidRPr="00B94143" w:rsidRDefault="00B62233" w:rsidP="00B62233">
            <w:pPr>
              <w:snapToGrid w:val="0"/>
              <w:jc w:val="right"/>
              <w:rPr>
                <w:rFonts w:cs="Arial"/>
                <w:sz w:val="20"/>
                <w:szCs w:val="20"/>
                <w:lang w:eastAsia="ar-SA"/>
              </w:rPr>
            </w:pPr>
          </w:p>
        </w:tc>
        <w:tc>
          <w:tcPr>
            <w:tcW w:w="1039" w:type="dxa"/>
            <w:vAlign w:val="center"/>
          </w:tcPr>
          <w:p w14:paraId="6AC6D9D0" w14:textId="77777777" w:rsidR="00B62233" w:rsidRPr="00B94143" w:rsidRDefault="00B62233" w:rsidP="00B62233">
            <w:pPr>
              <w:snapToGrid w:val="0"/>
              <w:jc w:val="right"/>
              <w:rPr>
                <w:rFonts w:cs="Arial"/>
                <w:sz w:val="20"/>
                <w:szCs w:val="20"/>
                <w:lang w:eastAsia="ar-SA"/>
              </w:rPr>
            </w:pPr>
          </w:p>
        </w:tc>
        <w:tc>
          <w:tcPr>
            <w:tcW w:w="1309" w:type="dxa"/>
            <w:vAlign w:val="center"/>
          </w:tcPr>
          <w:p w14:paraId="699EE351" w14:textId="77777777" w:rsidR="00B62233" w:rsidRPr="00B94143" w:rsidRDefault="00B62233" w:rsidP="00B62233">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0F8383DA" w14:textId="77777777" w:rsidR="00B62233" w:rsidRPr="00B94143" w:rsidRDefault="00B62233" w:rsidP="00B62233">
            <w:pPr>
              <w:snapToGrid w:val="0"/>
              <w:rPr>
                <w:rFonts w:cs="Arial"/>
                <w:b/>
                <w:sz w:val="20"/>
                <w:szCs w:val="20"/>
                <w:lang w:eastAsia="ar-SA"/>
              </w:rPr>
            </w:pPr>
            <w:r w:rsidRPr="00B94143">
              <w:rPr>
                <w:rFonts w:cs="Arial"/>
                <w:b/>
                <w:sz w:val="20"/>
                <w:szCs w:val="20"/>
                <w:lang w:eastAsia="ar-SA"/>
              </w:rPr>
              <w:t>Bidder A’s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43660B7A" w14:textId="71119E87" w:rsidR="00B62233" w:rsidRPr="00B62233" w:rsidRDefault="00B62233" w:rsidP="00B62233">
            <w:pPr>
              <w:snapToGrid w:val="0"/>
              <w:jc w:val="right"/>
              <w:rPr>
                <w:rFonts w:cs="Arial"/>
                <w:b/>
                <w:sz w:val="20"/>
                <w:szCs w:val="20"/>
                <w:lang w:eastAsia="ar-SA"/>
              </w:rPr>
            </w:pPr>
            <w:r w:rsidRPr="00B62233">
              <w:rPr>
                <w:rFonts w:cs="Arial"/>
                <w:b/>
                <w:bCs/>
                <w:color w:val="000000"/>
                <w:sz w:val="20"/>
                <w:szCs w:val="22"/>
              </w:rPr>
              <w:t xml:space="preserve">$502,500.00 </w:t>
            </w:r>
          </w:p>
        </w:tc>
        <w:tc>
          <w:tcPr>
            <w:tcW w:w="413" w:type="dxa"/>
            <w:gridSpan w:val="2"/>
            <w:tcBorders>
              <w:left w:val="single" w:sz="4" w:space="0" w:color="000000"/>
            </w:tcBorders>
            <w:vAlign w:val="center"/>
          </w:tcPr>
          <w:p w14:paraId="3CD31386" w14:textId="77777777" w:rsidR="00B62233" w:rsidRPr="00B94143" w:rsidRDefault="00B62233" w:rsidP="00B62233">
            <w:pPr>
              <w:snapToGrid w:val="0"/>
              <w:rPr>
                <w:rFonts w:cs="Arial"/>
                <w:sz w:val="20"/>
                <w:szCs w:val="20"/>
                <w:lang w:eastAsia="ar-SA"/>
              </w:rPr>
            </w:pPr>
          </w:p>
        </w:tc>
      </w:tr>
      <w:tr w:rsidR="004D29F3" w:rsidRPr="00B94143" w14:paraId="2B257F2C" w14:textId="77777777" w:rsidTr="00B57900">
        <w:trPr>
          <w:jc w:val="center"/>
        </w:trPr>
        <w:tc>
          <w:tcPr>
            <w:tcW w:w="1056" w:type="dxa"/>
            <w:tcBorders>
              <w:bottom w:val="single" w:sz="4" w:space="0" w:color="000000"/>
            </w:tcBorders>
            <w:vAlign w:val="center"/>
          </w:tcPr>
          <w:p w14:paraId="1B9C92F8" w14:textId="77777777" w:rsidR="004D29F3" w:rsidRPr="00B94143" w:rsidRDefault="004D29F3" w:rsidP="00064316">
            <w:pPr>
              <w:snapToGrid w:val="0"/>
              <w:rPr>
                <w:rFonts w:cs="Arial"/>
                <w:b/>
                <w:bCs/>
                <w:sz w:val="20"/>
                <w:szCs w:val="20"/>
                <w:lang w:eastAsia="ar-SA"/>
              </w:rPr>
            </w:pPr>
          </w:p>
        </w:tc>
        <w:tc>
          <w:tcPr>
            <w:tcW w:w="748" w:type="dxa"/>
            <w:tcBorders>
              <w:bottom w:val="single" w:sz="4" w:space="0" w:color="000000"/>
            </w:tcBorders>
            <w:vAlign w:val="center"/>
          </w:tcPr>
          <w:p w14:paraId="60BEE47F" w14:textId="77777777" w:rsidR="004D29F3" w:rsidRPr="00B94143" w:rsidRDefault="004D29F3" w:rsidP="00064316">
            <w:pPr>
              <w:snapToGrid w:val="0"/>
              <w:jc w:val="right"/>
              <w:rPr>
                <w:rFonts w:cs="Arial"/>
                <w:sz w:val="20"/>
                <w:szCs w:val="20"/>
                <w:lang w:eastAsia="ar-SA"/>
              </w:rPr>
            </w:pPr>
          </w:p>
        </w:tc>
        <w:tc>
          <w:tcPr>
            <w:tcW w:w="1039" w:type="dxa"/>
            <w:tcBorders>
              <w:bottom w:val="single" w:sz="4" w:space="0" w:color="000000"/>
            </w:tcBorders>
            <w:vAlign w:val="center"/>
          </w:tcPr>
          <w:p w14:paraId="1650C304" w14:textId="77777777" w:rsidR="004D29F3" w:rsidRPr="00B94143" w:rsidRDefault="004D29F3" w:rsidP="00064316">
            <w:pPr>
              <w:snapToGrid w:val="0"/>
              <w:jc w:val="right"/>
              <w:rPr>
                <w:rFonts w:cs="Arial"/>
                <w:sz w:val="20"/>
                <w:szCs w:val="20"/>
                <w:lang w:eastAsia="ar-SA"/>
              </w:rPr>
            </w:pPr>
          </w:p>
        </w:tc>
        <w:tc>
          <w:tcPr>
            <w:tcW w:w="1309" w:type="dxa"/>
            <w:tcBorders>
              <w:bottom w:val="single" w:sz="4" w:space="0" w:color="000000"/>
            </w:tcBorders>
            <w:vAlign w:val="center"/>
          </w:tcPr>
          <w:p w14:paraId="335632FE" w14:textId="77777777" w:rsidR="004D29F3" w:rsidRPr="00B94143" w:rsidRDefault="004D29F3" w:rsidP="00064316">
            <w:pPr>
              <w:snapToGrid w:val="0"/>
              <w:jc w:val="right"/>
              <w:rPr>
                <w:rFonts w:cs="Arial"/>
                <w:sz w:val="20"/>
                <w:szCs w:val="20"/>
                <w:lang w:eastAsia="ar-SA"/>
              </w:rPr>
            </w:pPr>
          </w:p>
        </w:tc>
        <w:tc>
          <w:tcPr>
            <w:tcW w:w="3469" w:type="dxa"/>
            <w:tcBorders>
              <w:bottom w:val="single" w:sz="4" w:space="0" w:color="000000"/>
            </w:tcBorders>
          </w:tcPr>
          <w:p w14:paraId="0CEEF924" w14:textId="77777777" w:rsidR="004D29F3" w:rsidRPr="00B94143" w:rsidRDefault="004D29F3" w:rsidP="00064316">
            <w:pPr>
              <w:snapToGrid w:val="0"/>
              <w:rPr>
                <w:rFonts w:cs="Arial"/>
                <w:sz w:val="20"/>
                <w:szCs w:val="20"/>
                <w:lang w:eastAsia="ar-SA"/>
              </w:rPr>
            </w:pPr>
          </w:p>
        </w:tc>
        <w:tc>
          <w:tcPr>
            <w:tcW w:w="1413" w:type="dxa"/>
            <w:tcBorders>
              <w:top w:val="single" w:sz="4" w:space="0" w:color="000000"/>
              <w:bottom w:val="single" w:sz="4" w:space="0" w:color="000000"/>
            </w:tcBorders>
            <w:vAlign w:val="center"/>
          </w:tcPr>
          <w:p w14:paraId="46D89CC4" w14:textId="77777777" w:rsidR="004D29F3" w:rsidRPr="00B94143" w:rsidRDefault="004D29F3" w:rsidP="00064316">
            <w:pPr>
              <w:snapToGrid w:val="0"/>
              <w:jc w:val="right"/>
              <w:rPr>
                <w:rFonts w:cs="Arial"/>
                <w:sz w:val="20"/>
                <w:szCs w:val="20"/>
                <w:lang w:eastAsia="ar-SA"/>
              </w:rPr>
            </w:pPr>
          </w:p>
        </w:tc>
        <w:tc>
          <w:tcPr>
            <w:tcW w:w="413" w:type="dxa"/>
            <w:gridSpan w:val="2"/>
            <w:tcBorders>
              <w:left w:val="nil"/>
            </w:tcBorders>
            <w:vAlign w:val="center"/>
          </w:tcPr>
          <w:p w14:paraId="7F02D800" w14:textId="77777777" w:rsidR="004D29F3" w:rsidRPr="00B94143" w:rsidRDefault="004D29F3" w:rsidP="00064316">
            <w:pPr>
              <w:snapToGrid w:val="0"/>
              <w:jc w:val="center"/>
              <w:rPr>
                <w:rFonts w:cs="Arial"/>
                <w:sz w:val="20"/>
                <w:szCs w:val="20"/>
                <w:lang w:eastAsia="ar-SA"/>
              </w:rPr>
            </w:pPr>
          </w:p>
        </w:tc>
      </w:tr>
      <w:tr w:rsidR="00B62233" w:rsidRPr="00B94143" w14:paraId="1DDAB867" w14:textId="77777777" w:rsidTr="00757E41">
        <w:trPr>
          <w:jc w:val="center"/>
        </w:trPr>
        <w:tc>
          <w:tcPr>
            <w:tcW w:w="1056" w:type="dxa"/>
            <w:tcBorders>
              <w:left w:val="single" w:sz="4" w:space="0" w:color="000000"/>
              <w:bottom w:val="single" w:sz="4" w:space="0" w:color="000000"/>
            </w:tcBorders>
            <w:vAlign w:val="center"/>
          </w:tcPr>
          <w:p w14:paraId="588C8889" w14:textId="43750D29" w:rsidR="00B62233" w:rsidRPr="00B94143" w:rsidRDefault="00B62233" w:rsidP="00692F4D">
            <w:pPr>
              <w:keepNext/>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225EC989" w14:textId="59932369"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$6.85 </w:t>
            </w:r>
          </w:p>
        </w:tc>
        <w:tc>
          <w:tcPr>
            <w:tcW w:w="1039" w:type="dxa"/>
            <w:tcBorders>
              <w:left w:val="single" w:sz="4" w:space="0" w:color="000000"/>
              <w:bottom w:val="single" w:sz="4" w:space="0" w:color="000000"/>
            </w:tcBorders>
            <w:vAlign w:val="center"/>
          </w:tcPr>
          <w:p w14:paraId="2966577A" w14:textId="46DC1C87"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10,000 </w:t>
            </w:r>
          </w:p>
        </w:tc>
        <w:tc>
          <w:tcPr>
            <w:tcW w:w="1309" w:type="dxa"/>
            <w:tcBorders>
              <w:left w:val="single" w:sz="4" w:space="0" w:color="000000"/>
              <w:bottom w:val="single" w:sz="4" w:space="0" w:color="000000"/>
            </w:tcBorders>
            <w:vAlign w:val="center"/>
          </w:tcPr>
          <w:p w14:paraId="56369A77" w14:textId="65897CB4"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10,000 </w:t>
            </w:r>
          </w:p>
        </w:tc>
        <w:tc>
          <w:tcPr>
            <w:tcW w:w="3469" w:type="dxa"/>
            <w:tcBorders>
              <w:left w:val="single" w:sz="4" w:space="0" w:color="000000"/>
              <w:bottom w:val="single" w:sz="4" w:space="0" w:color="000000"/>
            </w:tcBorders>
          </w:tcPr>
          <w:p w14:paraId="07D0BB73" w14:textId="3D72F5CC" w:rsidR="00B62233" w:rsidRPr="00B94143" w:rsidRDefault="00B62233" w:rsidP="00692F4D">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10,000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w:t>
            </w:r>
            <w:r w:rsidR="00757E41">
              <w:rPr>
                <w:rFonts w:cs="Arial"/>
                <w:sz w:val="20"/>
                <w:szCs w:val="20"/>
                <w:lang w:eastAsia="ar-SA"/>
              </w:rPr>
              <w:t>85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DB3D3B0" w14:textId="383A7EE8" w:rsidR="00B62233" w:rsidRPr="00B62233" w:rsidRDefault="00B62233" w:rsidP="00692F4D">
            <w:pPr>
              <w:keepNext/>
              <w:snapToGrid w:val="0"/>
              <w:jc w:val="right"/>
              <w:rPr>
                <w:rFonts w:cs="Arial"/>
                <w:sz w:val="20"/>
                <w:szCs w:val="20"/>
                <w:lang w:eastAsia="ar-SA"/>
              </w:rPr>
            </w:pPr>
            <w:r w:rsidRPr="00B62233">
              <w:rPr>
                <w:rFonts w:cs="Arial"/>
                <w:color w:val="000000"/>
                <w:sz w:val="20"/>
                <w:szCs w:val="22"/>
              </w:rPr>
              <w:t xml:space="preserve">$68,500.00 </w:t>
            </w:r>
          </w:p>
        </w:tc>
        <w:tc>
          <w:tcPr>
            <w:tcW w:w="413" w:type="dxa"/>
            <w:gridSpan w:val="2"/>
            <w:tcBorders>
              <w:left w:val="single" w:sz="4" w:space="0" w:color="000000"/>
            </w:tcBorders>
            <w:vAlign w:val="center"/>
          </w:tcPr>
          <w:p w14:paraId="26CCE786" w14:textId="07C8F53E" w:rsidR="00B62233" w:rsidRPr="00B94143" w:rsidRDefault="00B62233" w:rsidP="00692F4D">
            <w:pPr>
              <w:keepNext/>
              <w:snapToGrid w:val="0"/>
              <w:rPr>
                <w:rFonts w:cs="Arial"/>
                <w:sz w:val="20"/>
                <w:szCs w:val="20"/>
                <w:lang w:eastAsia="ar-SA"/>
              </w:rPr>
            </w:pPr>
          </w:p>
        </w:tc>
      </w:tr>
      <w:tr w:rsidR="00B62233" w:rsidRPr="00B94143" w14:paraId="50E87CF9" w14:textId="77777777" w:rsidTr="00757E41">
        <w:trPr>
          <w:jc w:val="center"/>
        </w:trPr>
        <w:tc>
          <w:tcPr>
            <w:tcW w:w="1056" w:type="dxa"/>
            <w:tcBorders>
              <w:left w:val="single" w:sz="4" w:space="0" w:color="000000"/>
              <w:bottom w:val="single" w:sz="4" w:space="0" w:color="000000"/>
            </w:tcBorders>
            <w:vAlign w:val="center"/>
          </w:tcPr>
          <w:p w14:paraId="35B04310" w14:textId="0925BCCF" w:rsidR="00B6223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46097E99" w14:textId="6681FB40"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$6.25 </w:t>
            </w:r>
          </w:p>
        </w:tc>
        <w:tc>
          <w:tcPr>
            <w:tcW w:w="1039" w:type="dxa"/>
            <w:tcBorders>
              <w:left w:val="single" w:sz="4" w:space="0" w:color="000000"/>
              <w:bottom w:val="single" w:sz="4" w:space="0" w:color="000000"/>
            </w:tcBorders>
            <w:vAlign w:val="center"/>
          </w:tcPr>
          <w:p w14:paraId="754A9FDA" w14:textId="2390BBBD"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20,000 </w:t>
            </w:r>
          </w:p>
        </w:tc>
        <w:tc>
          <w:tcPr>
            <w:tcW w:w="1309" w:type="dxa"/>
            <w:tcBorders>
              <w:left w:val="single" w:sz="4" w:space="0" w:color="000000"/>
              <w:bottom w:val="single" w:sz="4" w:space="0" w:color="000000"/>
            </w:tcBorders>
            <w:vAlign w:val="center"/>
          </w:tcPr>
          <w:p w14:paraId="4AE35A17" w14:textId="027F144F"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30,000 </w:t>
            </w:r>
          </w:p>
        </w:tc>
        <w:tc>
          <w:tcPr>
            <w:tcW w:w="3469" w:type="dxa"/>
            <w:tcBorders>
              <w:left w:val="single" w:sz="4" w:space="0" w:color="000000"/>
              <w:bottom w:val="single" w:sz="4" w:space="0" w:color="000000"/>
            </w:tcBorders>
          </w:tcPr>
          <w:p w14:paraId="0F0413C7" w14:textId="27C47B22"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3</w:t>
            </w:r>
            <w:r w:rsidRPr="00B94143">
              <w:rPr>
                <w:rFonts w:cs="Arial"/>
                <w:sz w:val="20"/>
                <w:szCs w:val="20"/>
                <w:lang w:eastAsia="ar-SA"/>
              </w:rPr>
              <w:t>0,000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w:t>
            </w:r>
            <w:r w:rsidR="00757E41">
              <w:rPr>
                <w:rFonts w:cs="Arial"/>
                <w:sz w:val="20"/>
                <w:szCs w:val="20"/>
                <w:lang w:eastAsia="ar-SA"/>
              </w:rPr>
              <w:t>25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2A777097" w14:textId="37235B94"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$187,500.00 </w:t>
            </w:r>
          </w:p>
        </w:tc>
        <w:tc>
          <w:tcPr>
            <w:tcW w:w="413" w:type="dxa"/>
            <w:gridSpan w:val="2"/>
            <w:tcBorders>
              <w:left w:val="single" w:sz="4" w:space="0" w:color="000000"/>
            </w:tcBorders>
            <w:vAlign w:val="center"/>
          </w:tcPr>
          <w:p w14:paraId="43272CA5" w14:textId="16F326D7" w:rsidR="00B62233" w:rsidRDefault="00B62233" w:rsidP="00757E41">
            <w:pPr>
              <w:snapToGrid w:val="0"/>
              <w:rPr>
                <w:rFonts w:cs="Arial"/>
                <w:sz w:val="20"/>
                <w:szCs w:val="20"/>
                <w:lang w:eastAsia="ar-SA"/>
              </w:rPr>
            </w:pPr>
          </w:p>
        </w:tc>
      </w:tr>
      <w:tr w:rsidR="00B62233" w:rsidRPr="00B94143" w14:paraId="3C2CA602" w14:textId="77777777" w:rsidTr="00757E41">
        <w:trPr>
          <w:jc w:val="center"/>
        </w:trPr>
        <w:tc>
          <w:tcPr>
            <w:tcW w:w="1056" w:type="dxa"/>
            <w:tcBorders>
              <w:left w:val="single" w:sz="4" w:space="0" w:color="000000"/>
              <w:bottom w:val="single" w:sz="4" w:space="0" w:color="000000"/>
            </w:tcBorders>
            <w:vAlign w:val="center"/>
          </w:tcPr>
          <w:p w14:paraId="03020473" w14:textId="1DE5E0F0" w:rsidR="00B62233" w:rsidRPr="00B9414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7F7162A6" w14:textId="603ADB96"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$6.05 </w:t>
            </w:r>
          </w:p>
        </w:tc>
        <w:tc>
          <w:tcPr>
            <w:tcW w:w="1039" w:type="dxa"/>
            <w:tcBorders>
              <w:left w:val="single" w:sz="4" w:space="0" w:color="000000"/>
              <w:bottom w:val="single" w:sz="4" w:space="0" w:color="000000"/>
            </w:tcBorders>
            <w:vAlign w:val="center"/>
          </w:tcPr>
          <w:p w14:paraId="3BE28753" w14:textId="4D06EEDF"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21,000 </w:t>
            </w:r>
          </w:p>
        </w:tc>
        <w:tc>
          <w:tcPr>
            <w:tcW w:w="1309" w:type="dxa"/>
            <w:tcBorders>
              <w:left w:val="single" w:sz="4" w:space="0" w:color="000000"/>
              <w:bottom w:val="single" w:sz="4" w:space="0" w:color="000000"/>
            </w:tcBorders>
            <w:vAlign w:val="center"/>
          </w:tcPr>
          <w:p w14:paraId="7C6E3FDC" w14:textId="1E06C8A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51,000 </w:t>
            </w:r>
          </w:p>
        </w:tc>
        <w:tc>
          <w:tcPr>
            <w:tcW w:w="3469" w:type="dxa"/>
            <w:tcBorders>
              <w:left w:val="single" w:sz="4" w:space="0" w:color="000000"/>
              <w:bottom w:val="single" w:sz="4" w:space="0" w:color="000000"/>
            </w:tcBorders>
          </w:tcPr>
          <w:p w14:paraId="2C94CA6B" w14:textId="32D7C4CD"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5</w:t>
            </w:r>
            <w:r w:rsidRPr="00B94143">
              <w:rPr>
                <w:rFonts w:cs="Arial"/>
                <w:sz w:val="20"/>
                <w:szCs w:val="20"/>
                <w:lang w:eastAsia="ar-SA"/>
              </w:rPr>
              <w:t>1,000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.0</w:t>
            </w:r>
            <w:r w:rsidR="00757E41">
              <w:rPr>
                <w:rFonts w:cs="Arial"/>
                <w:sz w:val="20"/>
                <w:szCs w:val="20"/>
                <w:lang w:eastAsia="ar-SA"/>
              </w:rPr>
              <w:t>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3262922" w14:textId="627D19AD"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$308,550.00 </w:t>
            </w:r>
          </w:p>
        </w:tc>
        <w:tc>
          <w:tcPr>
            <w:tcW w:w="413" w:type="dxa"/>
            <w:gridSpan w:val="2"/>
            <w:tcBorders>
              <w:left w:val="single" w:sz="4" w:space="0" w:color="000000"/>
            </w:tcBorders>
            <w:vAlign w:val="center"/>
          </w:tcPr>
          <w:p w14:paraId="4A04FB61" w14:textId="3760F6B9" w:rsidR="00B62233" w:rsidRPr="00B94143" w:rsidRDefault="00B62233" w:rsidP="00757E41">
            <w:pPr>
              <w:snapToGrid w:val="0"/>
              <w:rPr>
                <w:rFonts w:cs="Arial"/>
                <w:sz w:val="20"/>
                <w:szCs w:val="20"/>
                <w:lang w:eastAsia="ar-SA"/>
              </w:rPr>
            </w:pPr>
          </w:p>
        </w:tc>
      </w:tr>
      <w:tr w:rsidR="00B62233" w:rsidRPr="00B94143" w14:paraId="4E744956" w14:textId="77777777" w:rsidTr="00757E41">
        <w:trPr>
          <w:jc w:val="center"/>
        </w:trPr>
        <w:tc>
          <w:tcPr>
            <w:tcW w:w="1056" w:type="dxa"/>
            <w:tcBorders>
              <w:left w:val="single" w:sz="4" w:space="0" w:color="000000"/>
              <w:bottom w:val="single" w:sz="4" w:space="0" w:color="000000"/>
            </w:tcBorders>
            <w:vAlign w:val="center"/>
          </w:tcPr>
          <w:p w14:paraId="6AE10E26" w14:textId="52B2FB56" w:rsidR="00B62233" w:rsidRPr="00B9414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56E8B3A0" w14:textId="4E524FEB"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$6.00 </w:t>
            </w:r>
          </w:p>
        </w:tc>
        <w:tc>
          <w:tcPr>
            <w:tcW w:w="1039" w:type="dxa"/>
            <w:tcBorders>
              <w:left w:val="single" w:sz="4" w:space="0" w:color="000000"/>
              <w:bottom w:val="single" w:sz="4" w:space="0" w:color="000000"/>
            </w:tcBorders>
            <w:vAlign w:val="center"/>
          </w:tcPr>
          <w:p w14:paraId="383FE9A7" w14:textId="54DB5C9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22,000 </w:t>
            </w:r>
          </w:p>
        </w:tc>
        <w:tc>
          <w:tcPr>
            <w:tcW w:w="1309" w:type="dxa"/>
            <w:tcBorders>
              <w:left w:val="single" w:sz="4" w:space="0" w:color="000000"/>
              <w:bottom w:val="single" w:sz="4" w:space="0" w:color="000000"/>
            </w:tcBorders>
            <w:vAlign w:val="center"/>
          </w:tcPr>
          <w:p w14:paraId="06F36E0F" w14:textId="547883F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73,000 </w:t>
            </w:r>
          </w:p>
        </w:tc>
        <w:tc>
          <w:tcPr>
            <w:tcW w:w="3469" w:type="dxa"/>
            <w:tcBorders>
              <w:top w:val="single" w:sz="4" w:space="0" w:color="000000"/>
              <w:left w:val="single" w:sz="4" w:space="0" w:color="000000"/>
              <w:bottom w:val="single" w:sz="4" w:space="0" w:color="000000"/>
            </w:tcBorders>
          </w:tcPr>
          <w:p w14:paraId="43D1E661" w14:textId="58E5BDF9"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73</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6</w:t>
            </w:r>
            <w:r w:rsidRPr="00B94143">
              <w:rPr>
                <w:rFonts w:cs="Arial"/>
                <w:sz w:val="20"/>
                <w:szCs w:val="20"/>
                <w:lang w:eastAsia="ar-SA"/>
              </w:rPr>
              <w:t>.</w:t>
            </w:r>
            <w:r w:rsidR="00757E41">
              <w:rPr>
                <w:rFonts w:cs="Arial"/>
                <w:sz w:val="20"/>
                <w:szCs w:val="20"/>
                <w:lang w:eastAsia="ar-SA"/>
              </w:rPr>
              <w:t>00</w:t>
            </w:r>
            <w:r w:rsidR="00757E41" w:rsidRPr="00B94143">
              <w:rPr>
                <w:rFonts w:cs="Arial"/>
                <w:sz w:val="20"/>
                <w:szCs w:val="20"/>
                <w:lang w:eastAsia="ar-SA"/>
              </w:rPr>
              <w:t xml:space="preserve"> </w:t>
            </w:r>
            <w:r w:rsidRPr="00B94143">
              <w:rPr>
                <w:rFonts w:cs="Arial"/>
                <w:sz w:val="20"/>
                <w:szCs w:val="20"/>
                <w:lang w:eastAsia="ar-SA"/>
              </w:rPr>
              <w:t>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667FE22A" w14:textId="11A7B118"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$438,000.00 </w:t>
            </w:r>
          </w:p>
        </w:tc>
        <w:tc>
          <w:tcPr>
            <w:tcW w:w="413" w:type="dxa"/>
            <w:gridSpan w:val="2"/>
            <w:tcBorders>
              <w:left w:val="single" w:sz="4" w:space="0" w:color="000000"/>
            </w:tcBorders>
            <w:vAlign w:val="center"/>
          </w:tcPr>
          <w:p w14:paraId="531457AC" w14:textId="44A6EBDB" w:rsidR="00B62233" w:rsidRPr="00B94143" w:rsidRDefault="00B62233" w:rsidP="00757E41">
            <w:pPr>
              <w:snapToGrid w:val="0"/>
              <w:rPr>
                <w:rFonts w:ascii="Wingdings" w:hAnsi="Wingdings"/>
                <w:sz w:val="20"/>
                <w:szCs w:val="20"/>
                <w:lang w:eastAsia="ar-SA"/>
              </w:rPr>
            </w:pPr>
            <w:r w:rsidRPr="00B94143">
              <w:rPr>
                <w:rFonts w:ascii="Wingdings" w:hAnsi="Wingdings"/>
                <w:sz w:val="20"/>
                <w:szCs w:val="20"/>
                <w:lang w:eastAsia="ar-SA"/>
              </w:rPr>
              <w:t></w:t>
            </w:r>
          </w:p>
        </w:tc>
      </w:tr>
      <w:tr w:rsidR="00B62233" w:rsidRPr="00B94143" w14:paraId="4FE8F7D1" w14:textId="77777777" w:rsidTr="003108F2">
        <w:trPr>
          <w:jc w:val="center"/>
        </w:trPr>
        <w:tc>
          <w:tcPr>
            <w:tcW w:w="1056" w:type="dxa"/>
            <w:tcBorders>
              <w:left w:val="single" w:sz="4" w:space="0" w:color="000000"/>
            </w:tcBorders>
            <w:vAlign w:val="center"/>
          </w:tcPr>
          <w:p w14:paraId="5E2E38A4" w14:textId="77777777" w:rsidR="00B62233" w:rsidRPr="00B94143" w:rsidRDefault="00B62233" w:rsidP="00B62233">
            <w:pPr>
              <w:snapToGrid w:val="0"/>
              <w:rPr>
                <w:rFonts w:cs="Arial"/>
                <w:b/>
                <w:bCs/>
                <w:sz w:val="20"/>
                <w:szCs w:val="20"/>
                <w:lang w:eastAsia="ar-SA"/>
              </w:rPr>
            </w:pPr>
          </w:p>
        </w:tc>
        <w:tc>
          <w:tcPr>
            <w:tcW w:w="748" w:type="dxa"/>
            <w:vAlign w:val="center"/>
          </w:tcPr>
          <w:p w14:paraId="2E3FC199" w14:textId="77777777" w:rsidR="00B62233" w:rsidRPr="00B94143" w:rsidRDefault="00B62233" w:rsidP="00B62233">
            <w:pPr>
              <w:snapToGrid w:val="0"/>
              <w:jc w:val="right"/>
              <w:rPr>
                <w:rFonts w:cs="Arial"/>
                <w:sz w:val="20"/>
                <w:szCs w:val="20"/>
                <w:lang w:eastAsia="ar-SA"/>
              </w:rPr>
            </w:pPr>
          </w:p>
        </w:tc>
        <w:tc>
          <w:tcPr>
            <w:tcW w:w="1039" w:type="dxa"/>
            <w:vAlign w:val="center"/>
          </w:tcPr>
          <w:p w14:paraId="5EF2D223" w14:textId="77777777" w:rsidR="00B62233" w:rsidRPr="00B94143" w:rsidRDefault="00B62233" w:rsidP="00B62233">
            <w:pPr>
              <w:snapToGrid w:val="0"/>
              <w:jc w:val="right"/>
              <w:rPr>
                <w:rFonts w:cs="Arial"/>
                <w:sz w:val="20"/>
                <w:szCs w:val="20"/>
                <w:lang w:eastAsia="ar-SA"/>
              </w:rPr>
            </w:pPr>
          </w:p>
        </w:tc>
        <w:tc>
          <w:tcPr>
            <w:tcW w:w="1309" w:type="dxa"/>
            <w:vAlign w:val="center"/>
          </w:tcPr>
          <w:p w14:paraId="24747477" w14:textId="77777777" w:rsidR="00B62233" w:rsidRPr="00B94143" w:rsidRDefault="00B62233" w:rsidP="00B62233">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22A4B45A" w14:textId="77777777" w:rsidR="00B62233" w:rsidRPr="00B94143" w:rsidRDefault="00B62233" w:rsidP="00B62233">
            <w:pPr>
              <w:snapToGrid w:val="0"/>
              <w:rPr>
                <w:rFonts w:cs="Arial"/>
                <w:b/>
                <w:sz w:val="20"/>
                <w:szCs w:val="20"/>
                <w:lang w:eastAsia="ar-SA"/>
              </w:rPr>
            </w:pPr>
            <w:r w:rsidRPr="00B94143">
              <w:rPr>
                <w:rFonts w:cs="Arial"/>
                <w:b/>
                <w:sz w:val="20"/>
                <w:szCs w:val="20"/>
                <w:lang w:eastAsia="ar-SA"/>
              </w:rPr>
              <w:t>Bidder B’s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23A7A03D" w14:textId="15345E1D" w:rsidR="00B62233" w:rsidRPr="00B62233" w:rsidRDefault="00B62233" w:rsidP="00B62233">
            <w:pPr>
              <w:snapToGrid w:val="0"/>
              <w:jc w:val="right"/>
              <w:rPr>
                <w:rFonts w:cs="Arial"/>
                <w:b/>
                <w:sz w:val="20"/>
                <w:szCs w:val="20"/>
                <w:lang w:eastAsia="ar-SA"/>
              </w:rPr>
            </w:pPr>
            <w:r w:rsidRPr="00B62233">
              <w:rPr>
                <w:rFonts w:cs="Arial"/>
                <w:b/>
                <w:bCs/>
                <w:color w:val="000000"/>
                <w:sz w:val="20"/>
                <w:szCs w:val="22"/>
              </w:rPr>
              <w:t xml:space="preserve">$438,000.00 </w:t>
            </w:r>
          </w:p>
        </w:tc>
        <w:tc>
          <w:tcPr>
            <w:tcW w:w="413" w:type="dxa"/>
            <w:gridSpan w:val="2"/>
            <w:tcBorders>
              <w:left w:val="single" w:sz="4" w:space="0" w:color="000000"/>
            </w:tcBorders>
            <w:vAlign w:val="center"/>
          </w:tcPr>
          <w:p w14:paraId="70BAF8D5" w14:textId="77777777" w:rsidR="00B62233" w:rsidRPr="00B94143" w:rsidRDefault="00B62233" w:rsidP="00B62233">
            <w:pPr>
              <w:snapToGrid w:val="0"/>
              <w:jc w:val="center"/>
              <w:rPr>
                <w:rFonts w:cs="Arial"/>
                <w:sz w:val="20"/>
                <w:szCs w:val="20"/>
                <w:lang w:eastAsia="ar-SA"/>
              </w:rPr>
            </w:pPr>
          </w:p>
        </w:tc>
      </w:tr>
      <w:tr w:rsidR="004D29F3" w:rsidRPr="00B94143" w14:paraId="398F28CB" w14:textId="77777777" w:rsidTr="003108F2">
        <w:trPr>
          <w:jc w:val="center"/>
        </w:trPr>
        <w:tc>
          <w:tcPr>
            <w:tcW w:w="1056" w:type="dxa"/>
            <w:tcBorders>
              <w:left w:val="single" w:sz="4" w:space="0" w:color="000000"/>
              <w:bottom w:val="single" w:sz="4" w:space="0" w:color="000000"/>
            </w:tcBorders>
            <w:vAlign w:val="center"/>
          </w:tcPr>
          <w:p w14:paraId="3777F141" w14:textId="77777777" w:rsidR="004D29F3" w:rsidRPr="00B94143" w:rsidRDefault="004D29F3" w:rsidP="00064316">
            <w:pPr>
              <w:snapToGrid w:val="0"/>
              <w:rPr>
                <w:rFonts w:cs="Arial"/>
                <w:b/>
                <w:bCs/>
                <w:sz w:val="20"/>
                <w:szCs w:val="20"/>
                <w:lang w:eastAsia="ar-SA"/>
              </w:rPr>
            </w:pPr>
          </w:p>
        </w:tc>
        <w:tc>
          <w:tcPr>
            <w:tcW w:w="748" w:type="dxa"/>
            <w:tcBorders>
              <w:bottom w:val="single" w:sz="4" w:space="0" w:color="000000"/>
            </w:tcBorders>
            <w:vAlign w:val="center"/>
          </w:tcPr>
          <w:p w14:paraId="0F6F2CC6" w14:textId="77777777" w:rsidR="004D29F3" w:rsidRPr="00B94143" w:rsidRDefault="004D29F3" w:rsidP="00064316">
            <w:pPr>
              <w:snapToGrid w:val="0"/>
              <w:jc w:val="right"/>
              <w:rPr>
                <w:rFonts w:cs="Arial"/>
                <w:sz w:val="20"/>
                <w:szCs w:val="20"/>
                <w:lang w:eastAsia="ar-SA"/>
              </w:rPr>
            </w:pPr>
          </w:p>
        </w:tc>
        <w:tc>
          <w:tcPr>
            <w:tcW w:w="1039" w:type="dxa"/>
            <w:tcBorders>
              <w:bottom w:val="single" w:sz="4" w:space="0" w:color="000000"/>
            </w:tcBorders>
            <w:vAlign w:val="center"/>
          </w:tcPr>
          <w:p w14:paraId="37155975" w14:textId="77777777" w:rsidR="004D29F3" w:rsidRPr="00B94143" w:rsidRDefault="004D29F3" w:rsidP="00064316">
            <w:pPr>
              <w:snapToGrid w:val="0"/>
              <w:jc w:val="right"/>
              <w:rPr>
                <w:rFonts w:cs="Arial"/>
                <w:sz w:val="20"/>
                <w:szCs w:val="20"/>
                <w:lang w:eastAsia="ar-SA"/>
              </w:rPr>
            </w:pPr>
          </w:p>
        </w:tc>
        <w:tc>
          <w:tcPr>
            <w:tcW w:w="1309" w:type="dxa"/>
            <w:tcBorders>
              <w:bottom w:val="single" w:sz="4" w:space="0" w:color="000000"/>
            </w:tcBorders>
            <w:vAlign w:val="center"/>
          </w:tcPr>
          <w:p w14:paraId="4915B9D1" w14:textId="77777777" w:rsidR="004D29F3" w:rsidRPr="00B94143" w:rsidRDefault="004D29F3" w:rsidP="00064316">
            <w:pPr>
              <w:snapToGrid w:val="0"/>
              <w:jc w:val="right"/>
              <w:rPr>
                <w:rFonts w:cs="Arial"/>
                <w:sz w:val="20"/>
                <w:szCs w:val="20"/>
                <w:lang w:eastAsia="ar-SA"/>
              </w:rPr>
            </w:pPr>
          </w:p>
        </w:tc>
        <w:tc>
          <w:tcPr>
            <w:tcW w:w="3469" w:type="dxa"/>
            <w:tcBorders>
              <w:bottom w:val="single" w:sz="4" w:space="0" w:color="000000"/>
            </w:tcBorders>
          </w:tcPr>
          <w:p w14:paraId="6186585F" w14:textId="77777777" w:rsidR="004D29F3" w:rsidRPr="00B94143" w:rsidRDefault="004D29F3" w:rsidP="00064316">
            <w:pPr>
              <w:snapToGrid w:val="0"/>
              <w:rPr>
                <w:rFonts w:cs="Arial"/>
                <w:sz w:val="20"/>
                <w:szCs w:val="20"/>
                <w:lang w:eastAsia="ar-SA"/>
              </w:rPr>
            </w:pPr>
          </w:p>
        </w:tc>
        <w:tc>
          <w:tcPr>
            <w:tcW w:w="1413" w:type="dxa"/>
            <w:tcBorders>
              <w:top w:val="single" w:sz="4" w:space="0" w:color="000000"/>
              <w:bottom w:val="single" w:sz="4" w:space="0" w:color="000000"/>
              <w:right w:val="single" w:sz="4" w:space="0" w:color="000000"/>
            </w:tcBorders>
            <w:vAlign w:val="center"/>
          </w:tcPr>
          <w:p w14:paraId="79F91F5B" w14:textId="77777777" w:rsidR="004D29F3" w:rsidRPr="00B94143" w:rsidRDefault="004D29F3" w:rsidP="00064316">
            <w:pPr>
              <w:snapToGrid w:val="0"/>
              <w:jc w:val="right"/>
              <w:rPr>
                <w:rFonts w:cs="Arial"/>
                <w:sz w:val="20"/>
                <w:szCs w:val="20"/>
                <w:lang w:eastAsia="ar-SA"/>
              </w:rPr>
            </w:pPr>
          </w:p>
        </w:tc>
        <w:tc>
          <w:tcPr>
            <w:tcW w:w="413" w:type="dxa"/>
            <w:gridSpan w:val="2"/>
            <w:tcBorders>
              <w:left w:val="single" w:sz="4" w:space="0" w:color="000000"/>
            </w:tcBorders>
            <w:vAlign w:val="center"/>
          </w:tcPr>
          <w:p w14:paraId="6534E702" w14:textId="77777777" w:rsidR="004D29F3" w:rsidRPr="00B94143" w:rsidRDefault="004D29F3" w:rsidP="00064316">
            <w:pPr>
              <w:snapToGrid w:val="0"/>
              <w:jc w:val="center"/>
              <w:rPr>
                <w:rFonts w:cs="Arial"/>
                <w:sz w:val="20"/>
                <w:szCs w:val="20"/>
                <w:lang w:eastAsia="ar-SA"/>
              </w:rPr>
            </w:pPr>
          </w:p>
        </w:tc>
      </w:tr>
      <w:tr w:rsidR="00757E41" w:rsidRPr="00B94143" w14:paraId="6AD3B736" w14:textId="77777777" w:rsidTr="00757E41">
        <w:trPr>
          <w:jc w:val="center"/>
        </w:trPr>
        <w:tc>
          <w:tcPr>
            <w:tcW w:w="1056" w:type="dxa"/>
            <w:tcBorders>
              <w:left w:val="single" w:sz="4" w:space="0" w:color="000000"/>
              <w:bottom w:val="single" w:sz="4" w:space="0" w:color="000000"/>
            </w:tcBorders>
            <w:vAlign w:val="center"/>
          </w:tcPr>
          <w:p w14:paraId="441CD142" w14:textId="5D671ADB" w:rsidR="00757E41" w:rsidRPr="00B94143" w:rsidRDefault="00757E41" w:rsidP="00757E41">
            <w:pPr>
              <w:keepNext/>
              <w:snapToGrid w:val="0"/>
              <w:rPr>
                <w:rFonts w:cs="Arial"/>
                <w:sz w:val="20"/>
                <w:szCs w:val="20"/>
                <w:lang w:eastAsia="ar-SA"/>
              </w:rPr>
            </w:pPr>
            <w:r w:rsidRPr="00B94143">
              <w:rPr>
                <w:rFonts w:cs="Arial"/>
                <w:sz w:val="20"/>
                <w:szCs w:val="20"/>
                <w:lang w:eastAsia="ar-SA"/>
              </w:rPr>
              <w:lastRenderedPageBreak/>
              <w:t>Bidder C</w:t>
            </w:r>
          </w:p>
        </w:tc>
        <w:tc>
          <w:tcPr>
            <w:tcW w:w="748" w:type="dxa"/>
            <w:tcBorders>
              <w:left w:val="single" w:sz="4" w:space="0" w:color="000000"/>
              <w:bottom w:val="single" w:sz="4" w:space="0" w:color="000000"/>
            </w:tcBorders>
            <w:vAlign w:val="center"/>
          </w:tcPr>
          <w:p w14:paraId="20949ED4" w14:textId="44975B9A"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$7.70 </w:t>
            </w:r>
          </w:p>
        </w:tc>
        <w:tc>
          <w:tcPr>
            <w:tcW w:w="1039" w:type="dxa"/>
            <w:tcBorders>
              <w:left w:val="single" w:sz="4" w:space="0" w:color="000000"/>
              <w:bottom w:val="single" w:sz="4" w:space="0" w:color="000000"/>
            </w:tcBorders>
            <w:vAlign w:val="center"/>
          </w:tcPr>
          <w:p w14:paraId="009DFA4B" w14:textId="4882D2AD"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21,000 </w:t>
            </w:r>
          </w:p>
        </w:tc>
        <w:tc>
          <w:tcPr>
            <w:tcW w:w="1309" w:type="dxa"/>
            <w:tcBorders>
              <w:left w:val="single" w:sz="4" w:space="0" w:color="000000"/>
              <w:bottom w:val="single" w:sz="4" w:space="0" w:color="000000"/>
            </w:tcBorders>
            <w:vAlign w:val="center"/>
          </w:tcPr>
          <w:p w14:paraId="4797C977" w14:textId="6CD1F10E"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21,000 </w:t>
            </w:r>
          </w:p>
        </w:tc>
        <w:tc>
          <w:tcPr>
            <w:tcW w:w="3469" w:type="dxa"/>
            <w:tcBorders>
              <w:left w:val="single" w:sz="4" w:space="0" w:color="000000"/>
              <w:bottom w:val="single" w:sz="4" w:space="0" w:color="000000"/>
            </w:tcBorders>
          </w:tcPr>
          <w:p w14:paraId="2518B93E" w14:textId="114086BE"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21</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7</w:t>
            </w:r>
            <w:r w:rsidRPr="00B94143">
              <w:rPr>
                <w:rFonts w:cs="Arial"/>
                <w:sz w:val="20"/>
                <w:szCs w:val="20"/>
                <w:lang w:eastAsia="ar-SA"/>
              </w:rPr>
              <w:t>.</w:t>
            </w:r>
            <w:r>
              <w:rPr>
                <w:rFonts w:cs="Arial"/>
                <w:sz w:val="20"/>
                <w:szCs w:val="20"/>
                <w:lang w:eastAsia="ar-SA"/>
              </w:rPr>
              <w:t>70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40874AC0" w14:textId="06DC6956"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$161,700.00 </w:t>
            </w:r>
          </w:p>
        </w:tc>
        <w:tc>
          <w:tcPr>
            <w:tcW w:w="413" w:type="dxa"/>
            <w:gridSpan w:val="2"/>
            <w:tcBorders>
              <w:left w:val="single" w:sz="4" w:space="0" w:color="000000"/>
            </w:tcBorders>
            <w:vAlign w:val="center"/>
          </w:tcPr>
          <w:p w14:paraId="214B8FAE" w14:textId="1FB77DF0" w:rsidR="00757E41" w:rsidRPr="00B94143" w:rsidRDefault="00757E41" w:rsidP="00757E41">
            <w:pPr>
              <w:keepNext/>
              <w:snapToGrid w:val="0"/>
              <w:rPr>
                <w:rFonts w:cs="Arial"/>
                <w:sz w:val="20"/>
                <w:szCs w:val="20"/>
                <w:lang w:eastAsia="ar-SA"/>
              </w:rPr>
            </w:pPr>
          </w:p>
        </w:tc>
      </w:tr>
      <w:tr w:rsidR="00757E41" w:rsidRPr="00B94143" w14:paraId="772A2CF0" w14:textId="77777777" w:rsidTr="00757E41">
        <w:trPr>
          <w:jc w:val="center"/>
        </w:trPr>
        <w:tc>
          <w:tcPr>
            <w:tcW w:w="1056" w:type="dxa"/>
            <w:tcBorders>
              <w:left w:val="single" w:sz="4" w:space="0" w:color="000000"/>
              <w:bottom w:val="single" w:sz="4" w:space="0" w:color="000000"/>
            </w:tcBorders>
            <w:vAlign w:val="center"/>
          </w:tcPr>
          <w:p w14:paraId="57288AE0" w14:textId="70A5B256"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964A1BE" w14:textId="67AC2911"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$6.00 </w:t>
            </w:r>
          </w:p>
        </w:tc>
        <w:tc>
          <w:tcPr>
            <w:tcW w:w="1039" w:type="dxa"/>
            <w:tcBorders>
              <w:left w:val="single" w:sz="4" w:space="0" w:color="000000"/>
              <w:bottom w:val="single" w:sz="4" w:space="0" w:color="000000"/>
            </w:tcBorders>
            <w:vAlign w:val="center"/>
          </w:tcPr>
          <w:p w14:paraId="349DE538" w14:textId="509985DB"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5,000 </w:t>
            </w:r>
          </w:p>
        </w:tc>
        <w:tc>
          <w:tcPr>
            <w:tcW w:w="1309" w:type="dxa"/>
            <w:tcBorders>
              <w:left w:val="single" w:sz="4" w:space="0" w:color="000000"/>
              <w:bottom w:val="single" w:sz="4" w:space="0" w:color="000000"/>
            </w:tcBorders>
            <w:vAlign w:val="center"/>
          </w:tcPr>
          <w:p w14:paraId="286F5E1A" w14:textId="1F5C295F"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26,000 </w:t>
            </w:r>
          </w:p>
        </w:tc>
        <w:tc>
          <w:tcPr>
            <w:tcW w:w="3469" w:type="dxa"/>
            <w:tcBorders>
              <w:left w:val="single" w:sz="4" w:space="0" w:color="000000"/>
              <w:bottom w:val="single" w:sz="4" w:space="0" w:color="000000"/>
            </w:tcBorders>
          </w:tcPr>
          <w:p w14:paraId="5379CD3B" w14:textId="5C075925"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26</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6</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02C33CB6" w14:textId="34176A56"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$156,000.00 </w:t>
            </w:r>
          </w:p>
        </w:tc>
        <w:tc>
          <w:tcPr>
            <w:tcW w:w="413" w:type="dxa"/>
            <w:gridSpan w:val="2"/>
            <w:tcBorders>
              <w:left w:val="single" w:sz="4" w:space="0" w:color="000000"/>
            </w:tcBorders>
            <w:vAlign w:val="center"/>
          </w:tcPr>
          <w:p w14:paraId="16FCB14A" w14:textId="309F7704" w:rsidR="00757E41" w:rsidRPr="00B94143" w:rsidRDefault="00757E41" w:rsidP="00757E41">
            <w:pPr>
              <w:keepNext/>
              <w:snapToGrid w:val="0"/>
              <w:rPr>
                <w:rFonts w:cs="Arial"/>
                <w:sz w:val="20"/>
                <w:szCs w:val="20"/>
                <w:lang w:eastAsia="ar-SA"/>
              </w:rPr>
            </w:pPr>
          </w:p>
        </w:tc>
      </w:tr>
      <w:tr w:rsidR="00757E41" w:rsidRPr="00B94143" w14:paraId="525C80C8" w14:textId="77777777" w:rsidTr="00757E41">
        <w:trPr>
          <w:jc w:val="center"/>
        </w:trPr>
        <w:tc>
          <w:tcPr>
            <w:tcW w:w="1056" w:type="dxa"/>
            <w:tcBorders>
              <w:left w:val="single" w:sz="4" w:space="0" w:color="000000"/>
              <w:bottom w:val="single" w:sz="4" w:space="0" w:color="000000"/>
            </w:tcBorders>
            <w:vAlign w:val="center"/>
          </w:tcPr>
          <w:p w14:paraId="66B1780F" w14:textId="68D7A3A7"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157B569" w14:textId="2DABEC24"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$5.50 </w:t>
            </w:r>
          </w:p>
        </w:tc>
        <w:tc>
          <w:tcPr>
            <w:tcW w:w="1039" w:type="dxa"/>
            <w:tcBorders>
              <w:left w:val="single" w:sz="4" w:space="0" w:color="000000"/>
              <w:bottom w:val="single" w:sz="4" w:space="0" w:color="000000"/>
            </w:tcBorders>
            <w:vAlign w:val="center"/>
          </w:tcPr>
          <w:p w14:paraId="5CD74E71" w14:textId="378EF79F"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20,000 </w:t>
            </w:r>
          </w:p>
        </w:tc>
        <w:tc>
          <w:tcPr>
            <w:tcW w:w="1309" w:type="dxa"/>
            <w:tcBorders>
              <w:left w:val="single" w:sz="4" w:space="0" w:color="000000"/>
              <w:bottom w:val="single" w:sz="4" w:space="0" w:color="000000"/>
            </w:tcBorders>
            <w:vAlign w:val="center"/>
          </w:tcPr>
          <w:p w14:paraId="4AE921F6" w14:textId="02BE60BD"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46,000 </w:t>
            </w:r>
          </w:p>
        </w:tc>
        <w:tc>
          <w:tcPr>
            <w:tcW w:w="3469" w:type="dxa"/>
            <w:tcBorders>
              <w:left w:val="single" w:sz="4" w:space="0" w:color="000000"/>
              <w:bottom w:val="single" w:sz="4" w:space="0" w:color="000000"/>
            </w:tcBorders>
          </w:tcPr>
          <w:p w14:paraId="6CC8BD32" w14:textId="78E396B7"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46</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C0F1767" w14:textId="01572695"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$253,000.00 </w:t>
            </w:r>
          </w:p>
        </w:tc>
        <w:tc>
          <w:tcPr>
            <w:tcW w:w="413" w:type="dxa"/>
            <w:gridSpan w:val="2"/>
            <w:tcBorders>
              <w:left w:val="single" w:sz="4" w:space="0" w:color="000000"/>
            </w:tcBorders>
            <w:vAlign w:val="center"/>
          </w:tcPr>
          <w:p w14:paraId="1A01CE85" w14:textId="042A21C9" w:rsidR="00757E41" w:rsidRPr="00B94143" w:rsidRDefault="00757E41" w:rsidP="00757E41">
            <w:pPr>
              <w:keepNext/>
              <w:snapToGrid w:val="0"/>
              <w:rPr>
                <w:rFonts w:cs="Arial"/>
                <w:sz w:val="20"/>
                <w:szCs w:val="20"/>
                <w:lang w:eastAsia="ar-SA"/>
              </w:rPr>
            </w:pPr>
            <w:r w:rsidRPr="00B94143">
              <w:rPr>
                <w:rFonts w:ascii="Wingdings" w:hAnsi="Wingdings"/>
                <w:sz w:val="20"/>
                <w:szCs w:val="20"/>
                <w:lang w:eastAsia="ar-SA"/>
              </w:rPr>
              <w:t></w:t>
            </w:r>
          </w:p>
        </w:tc>
      </w:tr>
      <w:tr w:rsidR="00757E41" w:rsidRPr="00B94143" w14:paraId="0D98BA9C" w14:textId="77777777" w:rsidTr="00BE6757">
        <w:trPr>
          <w:jc w:val="center"/>
        </w:trPr>
        <w:tc>
          <w:tcPr>
            <w:tcW w:w="1056" w:type="dxa"/>
            <w:tcBorders>
              <w:left w:val="single" w:sz="4" w:space="0" w:color="000000"/>
              <w:bottom w:val="single" w:sz="4" w:space="0" w:color="000000"/>
            </w:tcBorders>
            <w:vAlign w:val="center"/>
          </w:tcPr>
          <w:p w14:paraId="280AE7DA" w14:textId="6CD5AF39"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56D68FE" w14:textId="6292F145"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$5.10 </w:t>
            </w:r>
          </w:p>
        </w:tc>
        <w:tc>
          <w:tcPr>
            <w:tcW w:w="1039" w:type="dxa"/>
            <w:tcBorders>
              <w:left w:val="single" w:sz="4" w:space="0" w:color="000000"/>
              <w:bottom w:val="single" w:sz="4" w:space="0" w:color="000000"/>
            </w:tcBorders>
            <w:vAlign w:val="center"/>
          </w:tcPr>
          <w:p w14:paraId="1161A71A" w14:textId="1597CCFB"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1,000 </w:t>
            </w:r>
          </w:p>
        </w:tc>
        <w:tc>
          <w:tcPr>
            <w:tcW w:w="1309" w:type="dxa"/>
            <w:tcBorders>
              <w:left w:val="single" w:sz="4" w:space="0" w:color="000000"/>
              <w:bottom w:val="single" w:sz="4" w:space="0" w:color="000000"/>
            </w:tcBorders>
            <w:vAlign w:val="center"/>
          </w:tcPr>
          <w:p w14:paraId="6A544737" w14:textId="2E6BBD51"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47,000 </w:t>
            </w:r>
          </w:p>
        </w:tc>
        <w:tc>
          <w:tcPr>
            <w:tcW w:w="3469" w:type="dxa"/>
            <w:tcBorders>
              <w:top w:val="single" w:sz="4" w:space="0" w:color="000000"/>
              <w:left w:val="single" w:sz="4" w:space="0" w:color="000000"/>
              <w:bottom w:val="single" w:sz="4" w:space="0" w:color="000000"/>
            </w:tcBorders>
          </w:tcPr>
          <w:p w14:paraId="3E3D00B7" w14:textId="0350C296"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47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10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4551505C" w14:textId="6AA1531D"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$239,700.00 </w:t>
            </w:r>
          </w:p>
        </w:tc>
        <w:tc>
          <w:tcPr>
            <w:tcW w:w="413" w:type="dxa"/>
            <w:gridSpan w:val="2"/>
            <w:tcBorders>
              <w:left w:val="single" w:sz="4" w:space="0" w:color="000000"/>
            </w:tcBorders>
            <w:vAlign w:val="center"/>
          </w:tcPr>
          <w:p w14:paraId="5B84B821" w14:textId="4C45A51F" w:rsidR="00757E41" w:rsidRPr="00B94143" w:rsidRDefault="00757E41" w:rsidP="00757E41">
            <w:pPr>
              <w:keepNext/>
              <w:snapToGrid w:val="0"/>
              <w:rPr>
                <w:rFonts w:ascii="Wingdings" w:hAnsi="Wingdings"/>
                <w:sz w:val="20"/>
                <w:szCs w:val="20"/>
                <w:lang w:eastAsia="ar-SA"/>
              </w:rPr>
            </w:pPr>
          </w:p>
        </w:tc>
      </w:tr>
      <w:tr w:rsidR="00757E41" w:rsidRPr="00B94143" w14:paraId="54498F4B" w14:textId="77777777" w:rsidTr="00BE6757">
        <w:trPr>
          <w:jc w:val="center"/>
        </w:trPr>
        <w:tc>
          <w:tcPr>
            <w:tcW w:w="1056" w:type="dxa"/>
            <w:tcBorders>
              <w:top w:val="single" w:sz="4" w:space="0" w:color="000000"/>
              <w:left w:val="single" w:sz="4" w:space="0" w:color="000000"/>
              <w:bottom w:val="single" w:sz="4" w:space="0" w:color="auto"/>
            </w:tcBorders>
            <w:vAlign w:val="center"/>
          </w:tcPr>
          <w:p w14:paraId="373BA660" w14:textId="70C62011" w:rsidR="00757E41" w:rsidRPr="00B94143" w:rsidRDefault="00757E41" w:rsidP="00757E41">
            <w:pPr>
              <w:snapToGrid w:val="0"/>
              <w:rPr>
                <w:rFonts w:cs="Arial"/>
                <w:b/>
                <w:bCs/>
                <w:sz w:val="20"/>
                <w:szCs w:val="20"/>
                <w:lang w:eastAsia="ar-SA"/>
              </w:rPr>
            </w:pPr>
          </w:p>
        </w:tc>
        <w:tc>
          <w:tcPr>
            <w:tcW w:w="748" w:type="dxa"/>
            <w:tcBorders>
              <w:top w:val="single" w:sz="4" w:space="0" w:color="000000"/>
              <w:bottom w:val="single" w:sz="4" w:space="0" w:color="auto"/>
            </w:tcBorders>
            <w:vAlign w:val="center"/>
          </w:tcPr>
          <w:p w14:paraId="066A7118" w14:textId="77777777" w:rsidR="00757E41" w:rsidRPr="00B94143" w:rsidRDefault="00757E41" w:rsidP="00757E41">
            <w:pPr>
              <w:snapToGrid w:val="0"/>
              <w:jc w:val="right"/>
              <w:rPr>
                <w:rFonts w:cs="Arial"/>
                <w:sz w:val="20"/>
                <w:szCs w:val="20"/>
                <w:lang w:eastAsia="ar-SA"/>
              </w:rPr>
            </w:pPr>
          </w:p>
        </w:tc>
        <w:tc>
          <w:tcPr>
            <w:tcW w:w="1039" w:type="dxa"/>
            <w:tcBorders>
              <w:top w:val="single" w:sz="4" w:space="0" w:color="000000"/>
              <w:bottom w:val="single" w:sz="4" w:space="0" w:color="auto"/>
            </w:tcBorders>
            <w:vAlign w:val="center"/>
          </w:tcPr>
          <w:p w14:paraId="3C814C62" w14:textId="77777777" w:rsidR="00757E41" w:rsidRPr="00B94143" w:rsidRDefault="00757E41" w:rsidP="00757E41">
            <w:pPr>
              <w:snapToGrid w:val="0"/>
              <w:jc w:val="right"/>
              <w:rPr>
                <w:rFonts w:cs="Arial"/>
                <w:sz w:val="20"/>
                <w:szCs w:val="20"/>
                <w:lang w:eastAsia="ar-SA"/>
              </w:rPr>
            </w:pPr>
          </w:p>
        </w:tc>
        <w:tc>
          <w:tcPr>
            <w:tcW w:w="1309" w:type="dxa"/>
            <w:tcBorders>
              <w:top w:val="single" w:sz="4" w:space="0" w:color="000000"/>
              <w:bottom w:val="single" w:sz="4" w:space="0" w:color="auto"/>
            </w:tcBorders>
            <w:vAlign w:val="center"/>
          </w:tcPr>
          <w:p w14:paraId="475C1AF3" w14:textId="77777777" w:rsidR="00757E41" w:rsidRPr="00B94143" w:rsidRDefault="00757E41" w:rsidP="00757E41">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3382C3D4" w14:textId="77777777" w:rsidR="00757E41" w:rsidRPr="00B94143" w:rsidRDefault="00757E41" w:rsidP="00757E41">
            <w:pPr>
              <w:snapToGrid w:val="0"/>
              <w:rPr>
                <w:rFonts w:cs="Arial"/>
                <w:b/>
                <w:sz w:val="20"/>
                <w:szCs w:val="20"/>
                <w:lang w:eastAsia="ar-SA"/>
              </w:rPr>
            </w:pPr>
            <w:r w:rsidRPr="00B94143">
              <w:rPr>
                <w:rFonts w:cs="Arial"/>
                <w:b/>
                <w:sz w:val="20"/>
                <w:szCs w:val="20"/>
                <w:lang w:eastAsia="ar-SA"/>
              </w:rPr>
              <w:t>Bidder C’s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3A9F76E8" w14:textId="4256645E" w:rsidR="00757E41" w:rsidRPr="00757E41" w:rsidRDefault="00757E41" w:rsidP="00757E41">
            <w:pPr>
              <w:snapToGrid w:val="0"/>
              <w:jc w:val="right"/>
              <w:rPr>
                <w:rFonts w:cs="Arial"/>
                <w:b/>
                <w:sz w:val="20"/>
                <w:szCs w:val="20"/>
                <w:lang w:eastAsia="ar-SA"/>
              </w:rPr>
            </w:pPr>
            <w:r w:rsidRPr="00757E41">
              <w:rPr>
                <w:rFonts w:cs="Arial"/>
                <w:b/>
                <w:bCs/>
                <w:color w:val="000000"/>
                <w:sz w:val="20"/>
                <w:szCs w:val="22"/>
              </w:rPr>
              <w:t xml:space="preserve">$253,000.00 </w:t>
            </w:r>
          </w:p>
        </w:tc>
        <w:tc>
          <w:tcPr>
            <w:tcW w:w="413" w:type="dxa"/>
            <w:gridSpan w:val="2"/>
            <w:tcBorders>
              <w:left w:val="single" w:sz="4" w:space="0" w:color="000000"/>
            </w:tcBorders>
            <w:vAlign w:val="center"/>
          </w:tcPr>
          <w:p w14:paraId="12A1626C" w14:textId="028CDB4F" w:rsidR="00757E41" w:rsidRPr="00B94143" w:rsidRDefault="00757E41" w:rsidP="00757E41">
            <w:pPr>
              <w:snapToGrid w:val="0"/>
              <w:rPr>
                <w:rFonts w:cs="Arial"/>
                <w:sz w:val="20"/>
                <w:szCs w:val="20"/>
                <w:lang w:eastAsia="ar-SA"/>
              </w:rPr>
            </w:pPr>
          </w:p>
        </w:tc>
      </w:tr>
    </w:tbl>
    <w:p w14:paraId="6E5BD7B7" w14:textId="77777777" w:rsidR="001703FD" w:rsidRPr="00692F4D" w:rsidRDefault="001703FD" w:rsidP="00692F4D"/>
    <w:p w14:paraId="7E79B613" w14:textId="5649D409" w:rsidR="001C03D0" w:rsidRPr="00B94143" w:rsidRDefault="001C03D0">
      <w:pPr>
        <w:pStyle w:val="BodyText"/>
        <w:rPr>
          <w:rFonts w:cs="Arial"/>
        </w:rPr>
      </w:pPr>
      <w:r w:rsidRPr="00B94143">
        <w:rPr>
          <w:rFonts w:cs="Arial"/>
        </w:rPr>
        <w:t xml:space="preserve">In summary, the following illustrates the value of each bidder’s </w:t>
      </w:r>
      <w:r w:rsidR="00A84A4E">
        <w:rPr>
          <w:rFonts w:cs="Arial"/>
        </w:rPr>
        <w:t>Bid</w:t>
      </w:r>
      <w:r w:rsidRPr="00B94143">
        <w:rPr>
          <w:rFonts w:cs="Arial"/>
        </w:rPr>
        <w:t xml:space="preserve">s counted against their financial security bid </w:t>
      </w:r>
      <w:r w:rsidRPr="00B94143">
        <w:rPr>
          <w:rFonts w:cs="Arial"/>
          <w:szCs w:val="20"/>
        </w:rPr>
        <w:t>limitation</w:t>
      </w:r>
      <w:r w:rsidRPr="00B94143">
        <w:rPr>
          <w:rFonts w:cs="Arial"/>
        </w:rPr>
        <w:t>.</w:t>
      </w:r>
    </w:p>
    <w:p w14:paraId="1E4AE56D" w14:textId="791BB545" w:rsidR="001C03D0" w:rsidRPr="00B94143" w:rsidRDefault="001C03D0" w:rsidP="006E7EC3">
      <w:pPr>
        <w:pStyle w:val="TextBullet"/>
        <w:tabs>
          <w:tab w:val="clear" w:pos="2160"/>
          <w:tab w:val="num" w:pos="720"/>
        </w:tabs>
        <w:ind w:left="720"/>
        <w:rPr>
          <w:rFonts w:cs="Arial"/>
        </w:rPr>
      </w:pPr>
      <w:r w:rsidRPr="00B94143">
        <w:rPr>
          <w:rFonts w:cs="Arial"/>
        </w:rPr>
        <w:t>Bidder A – $</w:t>
      </w:r>
      <w:r w:rsidR="009D0D92">
        <w:rPr>
          <w:rFonts w:cs="Arial"/>
        </w:rPr>
        <w:t>502</w:t>
      </w:r>
      <w:r w:rsidR="00434F01">
        <w:rPr>
          <w:rFonts w:cs="Arial"/>
        </w:rPr>
        <w:t>,</w:t>
      </w:r>
      <w:r w:rsidR="009D0D92">
        <w:rPr>
          <w:rFonts w:cs="Arial"/>
        </w:rPr>
        <w:t>5</w:t>
      </w:r>
      <w:r w:rsidR="00434F01">
        <w:rPr>
          <w:rFonts w:cs="Arial"/>
        </w:rPr>
        <w:t>00.00</w:t>
      </w:r>
      <w:r w:rsidRPr="00B94143">
        <w:rPr>
          <w:rFonts w:cs="Arial"/>
        </w:rPr>
        <w:t>.</w:t>
      </w:r>
    </w:p>
    <w:p w14:paraId="3A503714" w14:textId="370619C5" w:rsidR="001C03D0" w:rsidRPr="00B94143" w:rsidRDefault="001C03D0" w:rsidP="006E7EC3">
      <w:pPr>
        <w:pStyle w:val="TextBullet"/>
        <w:tabs>
          <w:tab w:val="clear" w:pos="2160"/>
          <w:tab w:val="num" w:pos="720"/>
        </w:tabs>
        <w:ind w:left="720"/>
        <w:rPr>
          <w:rFonts w:cs="Arial"/>
        </w:rPr>
      </w:pPr>
      <w:r w:rsidRPr="00B94143">
        <w:rPr>
          <w:rFonts w:cs="Arial"/>
        </w:rPr>
        <w:t>Bidder B – $</w:t>
      </w:r>
      <w:r w:rsidR="009D0D92">
        <w:rPr>
          <w:rFonts w:cs="Arial"/>
        </w:rPr>
        <w:t>438,00</w:t>
      </w:r>
      <w:r w:rsidR="00434F01">
        <w:rPr>
          <w:rFonts w:cs="Arial"/>
        </w:rPr>
        <w:t>0.00</w:t>
      </w:r>
      <w:r w:rsidRPr="00B94143">
        <w:rPr>
          <w:rFonts w:cs="Arial"/>
        </w:rPr>
        <w:t>.</w:t>
      </w:r>
    </w:p>
    <w:p w14:paraId="64D9ADDC" w14:textId="6C792D7B" w:rsidR="001C03D0" w:rsidRPr="009D1DF5" w:rsidRDefault="001C03D0" w:rsidP="009D1DF5">
      <w:pPr>
        <w:pStyle w:val="TextBullet"/>
        <w:tabs>
          <w:tab w:val="clear" w:pos="2160"/>
          <w:tab w:val="num" w:pos="720"/>
        </w:tabs>
        <w:spacing w:after="240"/>
        <w:ind w:left="720"/>
        <w:rPr>
          <w:rFonts w:cs="Arial"/>
        </w:rPr>
      </w:pPr>
      <w:r w:rsidRPr="00B94143">
        <w:rPr>
          <w:rFonts w:cs="Arial"/>
        </w:rPr>
        <w:t>Bidder C – $</w:t>
      </w:r>
      <w:r w:rsidR="009D0D92">
        <w:rPr>
          <w:rFonts w:cs="Arial"/>
        </w:rPr>
        <w:t>253</w:t>
      </w:r>
      <w:r w:rsidR="00434F01">
        <w:rPr>
          <w:rFonts w:cs="Arial"/>
        </w:rPr>
        <w:t>,000.00</w:t>
      </w:r>
      <w:r w:rsidRPr="00B94143">
        <w:rPr>
          <w:rFonts w:cs="Arial"/>
        </w:rPr>
        <w:t xml:space="preserve">. </w:t>
      </w:r>
    </w:p>
    <w:p w14:paraId="0DEFB674" w14:textId="022DE97A" w:rsidR="001C03D0" w:rsidRPr="00B94143" w:rsidRDefault="001C03D0">
      <w:pPr>
        <w:pStyle w:val="Heading3"/>
        <w:tabs>
          <w:tab w:val="num" w:pos="720"/>
        </w:tabs>
      </w:pPr>
      <w:bookmarkStart w:id="116" w:name="_Toc60651229"/>
      <w:r w:rsidRPr="00B94143">
        <w:t>Quantity of CO</w:t>
      </w:r>
      <w:r w:rsidRPr="00B94143">
        <w:rPr>
          <w:szCs w:val="22"/>
          <w:vertAlign w:val="subscript"/>
        </w:rPr>
        <w:t>2</w:t>
      </w:r>
      <w:r w:rsidRPr="00B94143">
        <w:t xml:space="preserve"> Allowances Bid Limitation</w:t>
      </w:r>
      <w:bookmarkEnd w:id="116"/>
    </w:p>
    <w:p w14:paraId="40373856" w14:textId="4780CC40" w:rsidR="000C6B05" w:rsidRPr="00B94143" w:rsidRDefault="001C03D0">
      <w:pPr>
        <w:pStyle w:val="BodyText1"/>
      </w:pPr>
      <w:r>
        <w:t>The maximum number of CO</w:t>
      </w:r>
      <w:r w:rsidRPr="5238EEA8">
        <w:rPr>
          <w:vertAlign w:val="subscript"/>
        </w:rPr>
        <w:t xml:space="preserve">2 </w:t>
      </w:r>
      <w:r w:rsidR="005F4B0D">
        <w:t>Allowance</w:t>
      </w:r>
      <w:r>
        <w:t xml:space="preserve">s that any Applicant or group of associated </w:t>
      </w:r>
      <w:r w:rsidR="7075474B">
        <w:t>A</w:t>
      </w:r>
      <w:r>
        <w:t xml:space="preserve">pplicants may bid for in a single auction is 25% of the </w:t>
      </w:r>
      <w:r w:rsidR="003E0C26" w:rsidRPr="5238EEA8">
        <w:rPr>
          <w:lang w:val="en-US"/>
        </w:rPr>
        <w:t>Initial Offering</w:t>
      </w:r>
      <w:r>
        <w:t xml:space="preserve">. </w:t>
      </w:r>
      <w:r w:rsidR="00834193" w:rsidRPr="5238EEA8">
        <w:rPr>
          <w:rFonts w:cs="Calibri"/>
          <w:lang w:val="en-US"/>
        </w:rPr>
        <w:t>This</w:t>
      </w:r>
      <w:r w:rsidR="00834193" w:rsidRPr="5238EEA8">
        <w:rPr>
          <w:rFonts w:cs="Calibri"/>
        </w:rPr>
        <w:t xml:space="preserve"> </w:t>
      </w:r>
      <w:r w:rsidR="00683302" w:rsidRPr="5238EEA8">
        <w:rPr>
          <w:rFonts w:cs="Calibri"/>
        </w:rPr>
        <w:t xml:space="preserve">limitation shall not be increased by </w:t>
      </w:r>
      <w:r w:rsidR="00A84A4E" w:rsidRPr="5238EEA8">
        <w:rPr>
          <w:rFonts w:cs="Calibri"/>
        </w:rPr>
        <w:t xml:space="preserve">CCR </w:t>
      </w:r>
      <w:r w:rsidR="005F4B0D" w:rsidRPr="5238EEA8">
        <w:rPr>
          <w:rFonts w:cs="Calibri"/>
        </w:rPr>
        <w:t>Allowance</w:t>
      </w:r>
      <w:r w:rsidR="00683302" w:rsidRPr="5238EEA8">
        <w:rPr>
          <w:rFonts w:cs="Calibri"/>
        </w:rPr>
        <w:t>s.</w:t>
      </w:r>
    </w:p>
    <w:p w14:paraId="21791DED" w14:textId="1A1E3AAB" w:rsidR="00193E4C" w:rsidRPr="00B94143" w:rsidRDefault="000C6B05" w:rsidP="00EC397A">
      <w:pPr>
        <w:pStyle w:val="BodyText1"/>
        <w:rPr>
          <w:rFonts w:cs="Arial"/>
          <w:lang w:eastAsia="ar-SA"/>
        </w:rPr>
      </w:pPr>
      <w:r w:rsidRPr="00B94143">
        <w:rPr>
          <w:rFonts w:cs="Arial"/>
          <w:lang w:eastAsia="ar-SA"/>
        </w:rPr>
        <w:t xml:space="preserve">Bid limitations </w:t>
      </w:r>
      <w:r w:rsidR="00CD7298">
        <w:rPr>
          <w:rFonts w:cs="Arial"/>
          <w:lang w:val="en-US" w:eastAsia="ar-SA"/>
        </w:rPr>
        <w:t>and</w:t>
      </w:r>
      <w:r w:rsidR="001C03D0" w:rsidRPr="00B94143">
        <w:rPr>
          <w:rFonts w:cs="Arial"/>
          <w:lang w:eastAsia="ar-SA"/>
        </w:rPr>
        <w:t xml:space="preserve"> </w:t>
      </w:r>
      <w:r w:rsidR="00A70479" w:rsidRPr="00B94143">
        <w:rPr>
          <w:rFonts w:cs="Arial"/>
          <w:lang w:val="en-US" w:eastAsia="ar-SA"/>
        </w:rPr>
        <w:t>Corporate</w:t>
      </w:r>
      <w:r w:rsidR="001B361F" w:rsidRPr="00B94143">
        <w:rPr>
          <w:rFonts w:cs="Arial"/>
          <w:lang w:val="en-US" w:eastAsia="ar-SA"/>
        </w:rPr>
        <w:t xml:space="preserve"> </w:t>
      </w:r>
      <w:r w:rsidR="001C03D0" w:rsidRPr="00B94143">
        <w:rPr>
          <w:rFonts w:cs="Arial"/>
          <w:lang w:eastAsia="ar-SA"/>
        </w:rPr>
        <w:t xml:space="preserve">and </w:t>
      </w:r>
      <w:r w:rsidR="00A70479" w:rsidRPr="00B94143">
        <w:rPr>
          <w:rFonts w:cs="Arial"/>
          <w:lang w:val="en-US" w:eastAsia="ar-SA"/>
        </w:rPr>
        <w:t>Bidding</w:t>
      </w:r>
      <w:r w:rsidR="00ED5484" w:rsidRPr="00B94143">
        <w:rPr>
          <w:rFonts w:cs="Arial"/>
          <w:lang w:eastAsia="ar-SA"/>
        </w:rPr>
        <w:t xml:space="preserve"> </w:t>
      </w:r>
      <w:r w:rsidR="00A70479" w:rsidRPr="00B94143">
        <w:rPr>
          <w:rFonts w:cs="Arial"/>
          <w:lang w:val="en-US" w:eastAsia="ar-SA"/>
        </w:rPr>
        <w:t>Associations</w:t>
      </w:r>
      <w:r w:rsidR="00ED5484" w:rsidRPr="00B94143">
        <w:rPr>
          <w:rFonts w:cs="Arial"/>
          <w:lang w:eastAsia="ar-SA"/>
        </w:rPr>
        <w:t xml:space="preserve"> </w:t>
      </w:r>
      <w:r w:rsidR="001C03D0" w:rsidRPr="00B94143">
        <w:rPr>
          <w:rFonts w:cs="Arial"/>
          <w:lang w:eastAsia="ar-SA"/>
        </w:rPr>
        <w:t xml:space="preserve">will </w:t>
      </w:r>
      <w:r w:rsidR="00CD7298">
        <w:rPr>
          <w:rFonts w:cs="Arial"/>
          <w:lang w:val="en-US" w:eastAsia="ar-SA"/>
        </w:rPr>
        <w:t>remain in effect until changed</w:t>
      </w:r>
      <w:r w:rsidR="00834193">
        <w:rPr>
          <w:rFonts w:cs="Arial"/>
          <w:lang w:val="en-US" w:eastAsia="ar-SA"/>
        </w:rPr>
        <w:t xml:space="preserve"> by the concerned parties</w:t>
      </w:r>
      <w:r w:rsidR="00EC397A" w:rsidRPr="00B94143">
        <w:rPr>
          <w:rFonts w:cs="Arial"/>
          <w:lang w:eastAsia="ar-SA"/>
        </w:rPr>
        <w:t>.</w:t>
      </w:r>
    </w:p>
    <w:p w14:paraId="3E7DC90A" w14:textId="4E9B5E69" w:rsidR="001C03D0" w:rsidRPr="00D10673" w:rsidRDefault="001C03D0">
      <w:pPr>
        <w:pStyle w:val="BodyText1"/>
      </w:pPr>
      <w:r w:rsidRPr="00B94143">
        <w:rPr>
          <w:rFonts w:cs="Arial"/>
          <w:lang w:eastAsia="ar-SA"/>
        </w:rPr>
        <w:t xml:space="preserve">Any change to </w:t>
      </w:r>
      <w:r w:rsidR="00834193">
        <w:rPr>
          <w:rFonts w:cs="Arial"/>
          <w:lang w:val="en-US" w:eastAsia="ar-SA"/>
        </w:rPr>
        <w:t>an Applicant’s</w:t>
      </w:r>
      <w:r w:rsidR="00834193" w:rsidRPr="00B94143">
        <w:rPr>
          <w:rFonts w:cs="Arial"/>
          <w:lang w:eastAsia="ar-SA"/>
        </w:rPr>
        <w:t xml:space="preserve"> </w:t>
      </w:r>
      <w:r w:rsidRPr="00B94143">
        <w:rPr>
          <w:rFonts w:cs="Arial"/>
          <w:lang w:eastAsia="ar-SA"/>
        </w:rPr>
        <w:t xml:space="preserve">previously disclosed </w:t>
      </w:r>
      <w:r w:rsidR="00A70479" w:rsidRPr="00B94143">
        <w:rPr>
          <w:rFonts w:cs="Arial"/>
          <w:lang w:val="en-US" w:eastAsia="ar-SA"/>
        </w:rPr>
        <w:t xml:space="preserve">Corporate </w:t>
      </w:r>
      <w:r w:rsidRPr="00B94143">
        <w:rPr>
          <w:rFonts w:cs="Arial"/>
          <w:lang w:eastAsia="ar-SA"/>
        </w:rPr>
        <w:t xml:space="preserve">or </w:t>
      </w:r>
      <w:r w:rsidR="00A70479" w:rsidRPr="00B94143">
        <w:rPr>
          <w:rFonts w:cs="Arial"/>
          <w:lang w:val="en-US" w:eastAsia="ar-SA"/>
        </w:rPr>
        <w:t>Bidding</w:t>
      </w:r>
      <w:r w:rsidR="00A70479" w:rsidRPr="00B94143">
        <w:rPr>
          <w:rFonts w:cs="Arial"/>
          <w:lang w:eastAsia="ar-SA"/>
        </w:rPr>
        <w:t xml:space="preserve"> </w:t>
      </w:r>
      <w:r w:rsidR="00A70479" w:rsidRPr="00B94143">
        <w:rPr>
          <w:rFonts w:cs="Arial"/>
          <w:lang w:val="en-US" w:eastAsia="ar-SA"/>
        </w:rPr>
        <w:t>Associations</w:t>
      </w:r>
      <w:r w:rsidR="003F4AB1" w:rsidRPr="00B94143">
        <w:rPr>
          <w:rFonts w:cs="Arial"/>
          <w:lang w:eastAsia="ar-SA"/>
        </w:rPr>
        <w:t>, including changes to bid limitations</w:t>
      </w:r>
      <w:r w:rsidR="00D10915" w:rsidRPr="00B94143">
        <w:rPr>
          <w:rFonts w:cs="Arial"/>
          <w:lang w:eastAsia="ar-SA"/>
        </w:rPr>
        <w:t xml:space="preserve">, </w:t>
      </w:r>
      <w:r w:rsidRPr="00B94143">
        <w:rPr>
          <w:rFonts w:cs="Arial"/>
          <w:lang w:eastAsia="ar-SA"/>
        </w:rPr>
        <w:t xml:space="preserve">constitutes a material change requiring the filing of a new </w:t>
      </w:r>
      <w:r w:rsidRPr="00B94143">
        <w:rPr>
          <w:rFonts w:cs="Arial"/>
          <w:i/>
          <w:lang w:eastAsia="ar-SA"/>
        </w:rPr>
        <w:t>Q</w:t>
      </w:r>
      <w:r w:rsidRPr="00D10673">
        <w:rPr>
          <w:rFonts w:cs="Arial"/>
          <w:lang w:eastAsia="ar-SA"/>
        </w:rPr>
        <w:t>ualification Application.</w:t>
      </w:r>
    </w:p>
    <w:p w14:paraId="56A640FB" w14:textId="12580A49" w:rsidR="00087CEA" w:rsidRDefault="001C03D0" w:rsidP="003F08E6">
      <w:pPr>
        <w:pStyle w:val="BodyText"/>
        <w:rPr>
          <w:rFonts w:cs="Arial"/>
        </w:rPr>
      </w:pPr>
      <w:r w:rsidRPr="00D10673">
        <w:t xml:space="preserve">Each Applicant must comply with Section </w:t>
      </w:r>
      <w:r w:rsidR="005B11F7">
        <w:fldChar w:fldCharType="begin"/>
      </w:r>
      <w:r w:rsidR="005B11F7">
        <w:instrText xml:space="preserve"> REF _Ref532810406 \r \h </w:instrText>
      </w:r>
      <w:r w:rsidR="005B11F7">
        <w:fldChar w:fldCharType="separate"/>
      </w:r>
      <w:r w:rsidR="005B11F7">
        <w:t>3.1</w:t>
      </w:r>
      <w:r w:rsidR="005B11F7">
        <w:fldChar w:fldCharType="end"/>
      </w:r>
      <w:r w:rsidRPr="00D10673">
        <w:t xml:space="preserve"> (Limitation on Communication). Applicants are associated if they have ties that could allow them to act in concert or that could prevent them from competing actively against each other in a CO</w:t>
      </w:r>
      <w:r w:rsidRPr="00D10673">
        <w:rPr>
          <w:vertAlign w:val="subscript"/>
        </w:rPr>
        <w:t>2</w:t>
      </w:r>
      <w:r w:rsidRPr="00D10673">
        <w:t xml:space="preserve"> </w:t>
      </w:r>
      <w:r w:rsidR="005F4B0D">
        <w:t>Allowance</w:t>
      </w:r>
      <w:r w:rsidRPr="00D10673">
        <w:t xml:space="preserve"> Auction</w:t>
      </w:r>
      <w:r w:rsidR="00735EEC" w:rsidRPr="00D10673">
        <w:t xml:space="preserve">. </w:t>
      </w:r>
      <w:r w:rsidR="00790459" w:rsidRPr="00D10673">
        <w:rPr>
          <w:lang w:val="en-US"/>
        </w:rPr>
        <w:t>Corporate</w:t>
      </w:r>
      <w:r w:rsidR="00790459" w:rsidRPr="00D10673">
        <w:t xml:space="preserve"> </w:t>
      </w:r>
      <w:r w:rsidRPr="00D10673">
        <w:t xml:space="preserve">and </w:t>
      </w:r>
      <w:r w:rsidR="00790459" w:rsidRPr="00D10673">
        <w:rPr>
          <w:lang w:val="en-US"/>
        </w:rPr>
        <w:t>Bidding Associations</w:t>
      </w:r>
      <w:r w:rsidR="00790459" w:rsidRPr="00D10673">
        <w:t xml:space="preserve"> </w:t>
      </w:r>
      <w:r w:rsidRPr="00D10673">
        <w:t xml:space="preserve">that must be reported in the Qualification Application are listed below. </w:t>
      </w:r>
      <w:r w:rsidRPr="00D10673">
        <w:rPr>
          <w:rFonts w:cs="Arial"/>
        </w:rPr>
        <w:t xml:space="preserve">Failure to disclose any of these types of associations may result in denial or revocation of an Applicant's qualification status. </w:t>
      </w:r>
      <w:r w:rsidR="003D487B">
        <w:rPr>
          <w:rFonts w:cs="Arial"/>
          <w:lang w:val="en-US"/>
        </w:rPr>
        <w:t>However, a</w:t>
      </w:r>
      <w:r w:rsidR="00A7293E">
        <w:rPr>
          <w:rFonts w:cs="Arial"/>
          <w:lang w:val="en-US"/>
        </w:rPr>
        <w:t xml:space="preserve">n </w:t>
      </w:r>
      <w:r w:rsidR="00910CF2">
        <w:rPr>
          <w:rFonts w:cs="Arial"/>
          <w:lang w:val="en-US"/>
        </w:rPr>
        <w:t>A</w:t>
      </w:r>
      <w:r w:rsidR="00D052A7">
        <w:rPr>
          <w:rFonts w:cs="Arial"/>
          <w:lang w:val="en-US"/>
        </w:rPr>
        <w:t>pplicant do</w:t>
      </w:r>
      <w:r w:rsidR="00A7293E">
        <w:rPr>
          <w:rFonts w:cs="Arial"/>
          <w:lang w:val="en-US"/>
        </w:rPr>
        <w:t>es</w:t>
      </w:r>
      <w:r w:rsidR="00D052A7">
        <w:rPr>
          <w:rFonts w:cs="Arial"/>
          <w:lang w:val="en-US"/>
        </w:rPr>
        <w:t xml:space="preserve"> not need to disclose </w:t>
      </w:r>
      <w:r w:rsidR="003D487B">
        <w:rPr>
          <w:rFonts w:cs="Arial"/>
          <w:lang w:val="en-US"/>
        </w:rPr>
        <w:t>a bidding association if it is the same as</w:t>
      </w:r>
      <w:r w:rsidR="00940BFB">
        <w:rPr>
          <w:rFonts w:cs="Arial"/>
          <w:lang w:val="en-US"/>
        </w:rPr>
        <w:t xml:space="preserve"> one of</w:t>
      </w:r>
      <w:r w:rsidR="003D487B">
        <w:rPr>
          <w:rFonts w:cs="Arial"/>
          <w:lang w:val="en-US"/>
        </w:rPr>
        <w:t xml:space="preserve"> </w:t>
      </w:r>
      <w:r w:rsidR="00E155BA">
        <w:rPr>
          <w:rFonts w:cs="Arial"/>
          <w:lang w:val="en-US"/>
        </w:rPr>
        <w:t>t</w:t>
      </w:r>
      <w:r w:rsidR="00890824">
        <w:rPr>
          <w:rFonts w:cs="Arial"/>
          <w:lang w:val="en-US"/>
        </w:rPr>
        <w:t>he</w:t>
      </w:r>
      <w:r w:rsidR="00E155BA">
        <w:rPr>
          <w:rFonts w:cs="Arial"/>
          <w:lang w:val="en-US"/>
        </w:rPr>
        <w:t xml:space="preserve"> </w:t>
      </w:r>
      <w:r w:rsidR="00DD7425">
        <w:rPr>
          <w:rFonts w:cs="Arial"/>
          <w:lang w:val="en-US"/>
        </w:rPr>
        <w:t>A</w:t>
      </w:r>
      <w:r w:rsidR="00E155BA">
        <w:rPr>
          <w:rFonts w:cs="Arial"/>
          <w:lang w:val="en-US"/>
        </w:rPr>
        <w:t xml:space="preserve">pplicant’s </w:t>
      </w:r>
      <w:r w:rsidR="00D052A7">
        <w:rPr>
          <w:rFonts w:cs="Arial"/>
          <w:lang w:val="en-US"/>
        </w:rPr>
        <w:t>corporate association</w:t>
      </w:r>
      <w:r w:rsidR="00940BFB">
        <w:rPr>
          <w:rFonts w:cs="Arial"/>
          <w:lang w:val="en-US"/>
        </w:rPr>
        <w:t>s</w:t>
      </w:r>
      <w:r w:rsidR="00E155BA">
        <w:rPr>
          <w:rFonts w:cs="Arial"/>
          <w:lang w:val="en-US"/>
        </w:rPr>
        <w:t>.</w:t>
      </w:r>
      <w:r w:rsidR="00D052A7">
        <w:rPr>
          <w:rFonts w:cs="Arial"/>
          <w:lang w:val="en-US"/>
        </w:rPr>
        <w:t xml:space="preserve"> </w:t>
      </w:r>
    </w:p>
    <w:p w14:paraId="777F04EF" w14:textId="28516BEE" w:rsidR="001C03D0" w:rsidRPr="00B94143" w:rsidRDefault="001C03D0">
      <w:pPr>
        <w:pStyle w:val="BodyText1"/>
      </w:pPr>
      <w:r w:rsidRPr="00D10673">
        <w:rPr>
          <w:rFonts w:cs="Arial"/>
          <w:lang w:eastAsia="ar-SA"/>
        </w:rPr>
        <w:t xml:space="preserve">The </w:t>
      </w:r>
      <w:r w:rsidR="004B1083" w:rsidRPr="00D10673">
        <w:rPr>
          <w:rFonts w:cs="Arial"/>
          <w:lang w:eastAsia="ar-SA"/>
        </w:rPr>
        <w:t>Auction Platform</w:t>
      </w:r>
      <w:r w:rsidRPr="00D10673">
        <w:rPr>
          <w:rFonts w:cs="Arial"/>
          <w:lang w:eastAsia="ar-SA"/>
        </w:rPr>
        <w:t xml:space="preserve"> will automatically reject a</w:t>
      </w:r>
      <w:r w:rsidR="00C0301B" w:rsidRPr="00D10673">
        <w:rPr>
          <w:rFonts w:cs="Arial"/>
          <w:lang w:eastAsia="ar-SA"/>
        </w:rPr>
        <w:t>ny</w:t>
      </w:r>
      <w:r w:rsidRPr="00D10673">
        <w:rPr>
          <w:rFonts w:cs="Arial"/>
          <w:lang w:eastAsia="ar-SA"/>
        </w:rPr>
        <w:t xml:space="preserve"> </w:t>
      </w:r>
      <w:r w:rsidR="00A84A4E">
        <w:rPr>
          <w:rFonts w:cs="Arial"/>
          <w:lang w:eastAsia="ar-SA"/>
        </w:rPr>
        <w:t>Bid</w:t>
      </w:r>
      <w:r w:rsidRPr="00D10673">
        <w:rPr>
          <w:rFonts w:cs="Arial"/>
          <w:lang w:eastAsia="ar-SA"/>
        </w:rPr>
        <w:t xml:space="preserve"> that would cause the quantity o</w:t>
      </w:r>
      <w:r w:rsidRPr="00B94143">
        <w:rPr>
          <w:rFonts w:cs="Arial"/>
          <w:lang w:eastAsia="ar-SA"/>
        </w:rPr>
        <w:t xml:space="preserve">f a bidder’s </w:t>
      </w:r>
      <w:r w:rsidR="00A84A4E">
        <w:rPr>
          <w:rFonts w:cs="Arial"/>
          <w:lang w:eastAsia="ar-SA"/>
        </w:rPr>
        <w:t>Bid</w:t>
      </w:r>
      <w:r w:rsidRPr="00B94143">
        <w:rPr>
          <w:rFonts w:cs="Arial"/>
          <w:lang w:eastAsia="ar-SA"/>
        </w:rPr>
        <w:t>s t</w:t>
      </w:r>
      <w:r w:rsidR="0006745C">
        <w:rPr>
          <w:rFonts w:cs="Arial"/>
          <w:lang w:eastAsia="ar-SA"/>
        </w:rPr>
        <w:t xml:space="preserve">o exceed the amount allowed by </w:t>
      </w:r>
      <w:r w:rsidR="00A70479" w:rsidRPr="00B94143">
        <w:rPr>
          <w:rFonts w:cs="Arial"/>
          <w:lang w:val="en-US" w:eastAsia="ar-SA"/>
        </w:rPr>
        <w:t xml:space="preserve">Corporate </w:t>
      </w:r>
      <w:r w:rsidRPr="00B94143">
        <w:rPr>
          <w:rFonts w:cs="Arial"/>
          <w:lang w:eastAsia="ar-SA"/>
        </w:rPr>
        <w:t xml:space="preserve">and </w:t>
      </w:r>
      <w:r w:rsidR="00A70479" w:rsidRPr="00B94143">
        <w:rPr>
          <w:rFonts w:cs="Arial"/>
          <w:lang w:val="en-US" w:eastAsia="ar-SA"/>
        </w:rPr>
        <w:t>Bidding</w:t>
      </w:r>
      <w:r w:rsidR="00A70479" w:rsidRPr="00B94143">
        <w:rPr>
          <w:rFonts w:cs="Arial"/>
          <w:lang w:eastAsia="ar-SA"/>
        </w:rPr>
        <w:t xml:space="preserve"> </w:t>
      </w:r>
      <w:r w:rsidR="00315B48" w:rsidRPr="00B94143">
        <w:rPr>
          <w:rFonts w:cs="Arial"/>
          <w:lang w:val="en-US" w:eastAsia="ar-SA"/>
        </w:rPr>
        <w:t>Associations</w:t>
      </w:r>
      <w:r w:rsidRPr="00B94143">
        <w:rPr>
          <w:rFonts w:cs="Arial"/>
          <w:lang w:eastAsia="ar-SA"/>
        </w:rPr>
        <w:t>.</w:t>
      </w:r>
    </w:p>
    <w:p w14:paraId="5EED3D88" w14:textId="77777777" w:rsidR="001C03D0" w:rsidRPr="00B94143" w:rsidRDefault="001C03D0" w:rsidP="008B747D">
      <w:pPr>
        <w:pStyle w:val="Heading4"/>
        <w:tabs>
          <w:tab w:val="left" w:pos="0"/>
        </w:tabs>
        <w:spacing w:after="120"/>
      </w:pPr>
      <w:bookmarkStart w:id="117" w:name="_Ref532810240"/>
      <w:bookmarkStart w:id="118" w:name="_Toc60651230"/>
      <w:r w:rsidRPr="00B94143">
        <w:lastRenderedPageBreak/>
        <w:t>Identifying Direct and Indirect Corporate Associations</w:t>
      </w:r>
      <w:bookmarkEnd w:id="117"/>
      <w:bookmarkEnd w:id="118"/>
    </w:p>
    <w:p w14:paraId="4E5E7C39" w14:textId="449C1B9C" w:rsidR="001C03D0" w:rsidRPr="00B94143" w:rsidRDefault="00A70479" w:rsidP="008B747D">
      <w:pPr>
        <w:pStyle w:val="BodyText"/>
        <w:spacing w:after="120"/>
      </w:pPr>
      <w:r w:rsidRPr="00B94143">
        <w:rPr>
          <w:rFonts w:cs="Arial"/>
          <w:lang w:val="en-US" w:eastAsia="ar-SA"/>
        </w:rPr>
        <w:t>Corporate Associations</w:t>
      </w:r>
      <w:r w:rsidR="00217856" w:rsidRPr="00B94143">
        <w:t>, either direct or indirect,</w:t>
      </w:r>
      <w:r w:rsidR="001C03D0" w:rsidRPr="00B94143">
        <w:t xml:space="preserve"> must be reported in the </w:t>
      </w:r>
      <w:r w:rsidR="001C03D0" w:rsidRPr="00D10673">
        <w:t>Qualification Application</w:t>
      </w:r>
      <w:r w:rsidR="001C03D0" w:rsidRPr="00B94143">
        <w:t>.</w:t>
      </w:r>
    </w:p>
    <w:p w14:paraId="19D06D2D" w14:textId="77777777" w:rsidR="001C03D0" w:rsidRPr="00B94143" w:rsidRDefault="001C03D0" w:rsidP="00BB321A">
      <w:pPr>
        <w:pStyle w:val="TextBullet"/>
        <w:tabs>
          <w:tab w:val="clear" w:pos="2160"/>
          <w:tab w:val="num" w:pos="720"/>
        </w:tabs>
        <w:ind w:left="720"/>
      </w:pPr>
      <w:r w:rsidRPr="00B94143">
        <w:t xml:space="preserve">An Applicant has a “direct </w:t>
      </w:r>
      <w:r w:rsidR="001B361F" w:rsidRPr="00B94143">
        <w:t>C</w:t>
      </w:r>
      <w:r w:rsidRPr="00B94143">
        <w:t xml:space="preserve">orporate </w:t>
      </w:r>
      <w:r w:rsidR="001B361F" w:rsidRPr="00B94143">
        <w:t>A</w:t>
      </w:r>
      <w:r w:rsidRPr="00B94143">
        <w:t>ssociation” with another Applicant if one of the Applicants:</w:t>
      </w:r>
    </w:p>
    <w:p w14:paraId="6BF92259" w14:textId="18FE09D5" w:rsidR="001C03D0" w:rsidRPr="00B94143" w:rsidRDefault="001C03D0" w:rsidP="001A60F1">
      <w:pPr>
        <w:pStyle w:val="TextBullet"/>
        <w:numPr>
          <w:ilvl w:val="1"/>
          <w:numId w:val="9"/>
        </w:numPr>
        <w:tabs>
          <w:tab w:val="clear" w:pos="3240"/>
          <w:tab w:val="num" w:pos="1440"/>
        </w:tabs>
        <w:ind w:left="1440"/>
      </w:pPr>
      <w:r w:rsidRPr="00B94143">
        <w:t xml:space="preserve">Holds more than 20% of any class of listed shares, the right to acquire such shares, or any option to purchase such shares of the other </w:t>
      </w:r>
      <w:proofErr w:type="gramStart"/>
      <w:r w:rsidRPr="00B94143">
        <w:t>Applicant</w:t>
      </w:r>
      <w:r w:rsidR="00834193">
        <w:t>;</w:t>
      </w:r>
      <w:proofErr w:type="gramEnd"/>
    </w:p>
    <w:p w14:paraId="4FA7A9B7" w14:textId="64CBF769" w:rsidR="001C03D0" w:rsidRPr="00B94143" w:rsidRDefault="001C03D0" w:rsidP="001A60F1">
      <w:pPr>
        <w:pStyle w:val="TextBullet"/>
        <w:numPr>
          <w:ilvl w:val="1"/>
          <w:numId w:val="9"/>
        </w:numPr>
        <w:tabs>
          <w:tab w:val="clear" w:pos="3240"/>
          <w:tab w:val="num" w:pos="1440"/>
        </w:tabs>
        <w:ind w:left="1440"/>
      </w:pPr>
      <w:r w:rsidRPr="00B94143">
        <w:t xml:space="preserve">Holds or can appoint more than 20% of common directors of the other </w:t>
      </w:r>
      <w:proofErr w:type="gramStart"/>
      <w:r w:rsidRPr="00B94143">
        <w:t>Applicant</w:t>
      </w:r>
      <w:r w:rsidR="00834193">
        <w:t>;</w:t>
      </w:r>
      <w:proofErr w:type="gramEnd"/>
    </w:p>
    <w:p w14:paraId="6E26B535" w14:textId="2657C48B" w:rsidR="001C03D0" w:rsidRPr="00B94143" w:rsidRDefault="001C03D0" w:rsidP="001A60F1">
      <w:pPr>
        <w:pStyle w:val="TextBullet"/>
        <w:numPr>
          <w:ilvl w:val="1"/>
          <w:numId w:val="9"/>
        </w:numPr>
        <w:tabs>
          <w:tab w:val="clear" w:pos="3240"/>
          <w:tab w:val="num" w:pos="1440"/>
        </w:tabs>
        <w:ind w:left="1440"/>
      </w:pPr>
      <w:r w:rsidRPr="00B94143">
        <w:t>Holds more than 20% of the voting power of the other Applicant</w:t>
      </w:r>
      <w:r w:rsidR="00834193">
        <w:t>; or</w:t>
      </w:r>
    </w:p>
    <w:p w14:paraId="5E02A963" w14:textId="51D89674" w:rsidR="008D12D0" w:rsidRPr="00B94143" w:rsidRDefault="001C03D0" w:rsidP="00C475D9">
      <w:pPr>
        <w:pStyle w:val="TextBullet"/>
        <w:numPr>
          <w:ilvl w:val="1"/>
          <w:numId w:val="9"/>
        </w:numPr>
        <w:tabs>
          <w:tab w:val="clear" w:pos="3240"/>
          <w:tab w:val="num" w:pos="1440"/>
        </w:tabs>
        <w:ind w:left="1440"/>
      </w:pPr>
      <w:r w:rsidRPr="00B94143">
        <w:t>Controls the other Applicant’s a</w:t>
      </w:r>
      <w:r w:rsidR="00C0301B" w:rsidRPr="00B94143">
        <w:t>ffairs through some other means</w:t>
      </w:r>
      <w:r w:rsidR="00065497" w:rsidRPr="00B94143">
        <w:t xml:space="preserve">, </w:t>
      </w:r>
      <w:r w:rsidR="001C1DD7" w:rsidRPr="00B94143">
        <w:t>for example</w:t>
      </w:r>
      <w:r w:rsidR="00065497" w:rsidRPr="00B94143">
        <w:t>,</w:t>
      </w:r>
      <w:r w:rsidR="001C1DD7" w:rsidRPr="00B94143">
        <w:t xml:space="preserve"> the terms of a </w:t>
      </w:r>
      <w:r w:rsidR="001277DC" w:rsidRPr="00B94143">
        <w:t>general partnership</w:t>
      </w:r>
      <w:r w:rsidR="001C1DD7" w:rsidRPr="00B94143">
        <w:t xml:space="preserve"> agreement</w:t>
      </w:r>
      <w:r w:rsidR="00C475D9">
        <w:t>.</w:t>
      </w:r>
    </w:p>
    <w:p w14:paraId="272933FA" w14:textId="5545C8FB" w:rsidR="001C03D0" w:rsidRPr="00B94143" w:rsidRDefault="001C03D0" w:rsidP="000C15A3">
      <w:pPr>
        <w:pStyle w:val="TextBullet"/>
        <w:tabs>
          <w:tab w:val="clear" w:pos="2160"/>
          <w:tab w:val="num" w:pos="720"/>
        </w:tabs>
        <w:spacing w:after="240"/>
        <w:ind w:left="720"/>
      </w:pPr>
      <w:r w:rsidRPr="00B94143">
        <w:t xml:space="preserve">An Applicant has an “indirect </w:t>
      </w:r>
      <w:r w:rsidR="001B361F" w:rsidRPr="00B94143">
        <w:t>C</w:t>
      </w:r>
      <w:r w:rsidR="00ED5484" w:rsidRPr="00B94143">
        <w:t xml:space="preserve">orporate </w:t>
      </w:r>
      <w:r w:rsidR="001B361F" w:rsidRPr="00B94143">
        <w:t>A</w:t>
      </w:r>
      <w:r w:rsidRPr="00B94143">
        <w:t xml:space="preserve">ssociation” with another Applicant if </w:t>
      </w:r>
      <w:r w:rsidR="00C475D9">
        <w:t>both</w:t>
      </w:r>
      <w:r w:rsidRPr="00B94143">
        <w:t xml:space="preserve"> Applicants </w:t>
      </w:r>
      <w:r w:rsidR="00C475D9" w:rsidRPr="00B94143">
        <w:t>ha</w:t>
      </w:r>
      <w:r w:rsidR="00C475D9">
        <w:t>ve</w:t>
      </w:r>
      <w:r w:rsidR="00C475D9" w:rsidRPr="00B94143">
        <w:t xml:space="preserve"> </w:t>
      </w:r>
      <w:r w:rsidRPr="00B94143">
        <w:t xml:space="preserve">a direct </w:t>
      </w:r>
      <w:r w:rsidR="001B361F" w:rsidRPr="00B94143">
        <w:t>C</w:t>
      </w:r>
      <w:r w:rsidRPr="00B94143">
        <w:t xml:space="preserve">orporate </w:t>
      </w:r>
      <w:r w:rsidR="001B361F" w:rsidRPr="00B94143">
        <w:t>A</w:t>
      </w:r>
      <w:r w:rsidRPr="00B94143">
        <w:t xml:space="preserve">ssociation with </w:t>
      </w:r>
      <w:r w:rsidR="00E70DD7">
        <w:t>a common third</w:t>
      </w:r>
      <w:r w:rsidR="00E70DD7" w:rsidRPr="00B94143">
        <w:t xml:space="preserve"> </w:t>
      </w:r>
      <w:r w:rsidRPr="00B94143">
        <w:t xml:space="preserve">party, or through a longer line of direct </w:t>
      </w:r>
      <w:r w:rsidR="001B361F" w:rsidRPr="00B94143">
        <w:t>C</w:t>
      </w:r>
      <w:r w:rsidRPr="00B94143">
        <w:t xml:space="preserve">orporate </w:t>
      </w:r>
      <w:r w:rsidR="001B361F" w:rsidRPr="00B94143">
        <w:t>A</w:t>
      </w:r>
      <w:r w:rsidRPr="00B94143">
        <w:t xml:space="preserve">ssociations. </w:t>
      </w:r>
    </w:p>
    <w:p w14:paraId="72BBBEB5" w14:textId="4412927C" w:rsidR="001C03D0" w:rsidRPr="00D10673" w:rsidRDefault="00A13A7E" w:rsidP="008B747D">
      <w:pPr>
        <w:pStyle w:val="BodyText"/>
        <w:spacing w:after="120"/>
      </w:pPr>
      <w:r w:rsidRPr="00B94143">
        <w:t xml:space="preserve">If the Applicant has a direct or indirect </w:t>
      </w:r>
      <w:r w:rsidR="00A70479" w:rsidRPr="00B94143">
        <w:t>Corporate Association</w:t>
      </w:r>
      <w:r w:rsidR="00C475D9">
        <w:rPr>
          <w:lang w:val="en-US"/>
        </w:rPr>
        <w:t xml:space="preserve"> with another Applicant</w:t>
      </w:r>
      <w:r w:rsidRPr="00B94143">
        <w:t>, it mus</w:t>
      </w:r>
      <w:r w:rsidRPr="00D10673">
        <w:t>t be disclosed in the Qualification Application</w:t>
      </w:r>
      <w:r w:rsidR="00C475D9">
        <w:rPr>
          <w:lang w:val="en-US"/>
        </w:rPr>
        <w:t>s of both parties</w:t>
      </w:r>
      <w:r w:rsidRPr="00D10673">
        <w:t xml:space="preserve">. </w:t>
      </w:r>
      <w:r w:rsidR="001C03D0" w:rsidRPr="00D10673">
        <w:t xml:space="preserve">This </w:t>
      </w:r>
      <w:r w:rsidR="00C475D9">
        <w:rPr>
          <w:lang w:val="en-US"/>
        </w:rPr>
        <w:t>requirement</w:t>
      </w:r>
      <w:r w:rsidR="00C475D9" w:rsidRPr="00D10673">
        <w:t xml:space="preserve"> </w:t>
      </w:r>
      <w:r w:rsidR="001C03D0" w:rsidRPr="00D10673">
        <w:t xml:space="preserve">includes, but is not limited to, </w:t>
      </w:r>
      <w:r w:rsidR="00C475D9">
        <w:rPr>
          <w:lang w:val="en-US"/>
        </w:rPr>
        <w:t xml:space="preserve">Corporate Associations with </w:t>
      </w:r>
      <w:r w:rsidR="001C03D0" w:rsidRPr="00D10673">
        <w:t>a corporate parent, subsidiary, or sister company.</w:t>
      </w:r>
      <w:r w:rsidR="003F4AB1" w:rsidRPr="00D10673">
        <w:t xml:space="preserve"> </w:t>
      </w:r>
      <w:r w:rsidR="00403B41" w:rsidRPr="00D10673">
        <w:rPr>
          <w:lang w:val="en-US"/>
        </w:rPr>
        <w:t>For</w:t>
      </w:r>
      <w:r w:rsidR="001C03D0" w:rsidRPr="00D10673">
        <w:t xml:space="preserve"> direct or indirect </w:t>
      </w:r>
      <w:r w:rsidR="00A70479" w:rsidRPr="00D10673">
        <w:t>Corporate Association</w:t>
      </w:r>
      <w:r w:rsidR="00A70479" w:rsidRPr="00D10673">
        <w:rPr>
          <w:lang w:val="en-US"/>
        </w:rPr>
        <w:t>s</w:t>
      </w:r>
      <w:r w:rsidR="001C03D0" w:rsidRPr="00D10673">
        <w:t>, the information that must be disclosed in the Qualification Application includes:</w:t>
      </w:r>
    </w:p>
    <w:p w14:paraId="27900B22" w14:textId="241D55F5" w:rsidR="001C03D0" w:rsidRPr="00B94143" w:rsidRDefault="001C03D0" w:rsidP="008B747D">
      <w:pPr>
        <w:pStyle w:val="TextBullet"/>
        <w:tabs>
          <w:tab w:val="clear" w:pos="2160"/>
          <w:tab w:val="num" w:pos="720"/>
        </w:tabs>
        <w:ind w:left="720"/>
      </w:pPr>
      <w:r w:rsidRPr="00B94143">
        <w:t xml:space="preserve">The name of the </w:t>
      </w:r>
      <w:r w:rsidR="00C475D9">
        <w:t xml:space="preserve">other </w:t>
      </w:r>
      <w:r w:rsidRPr="00B94143">
        <w:t>Applicant with which the Applicant</w:t>
      </w:r>
      <w:r w:rsidR="00C475D9">
        <w:t xml:space="preserve"> in question</w:t>
      </w:r>
      <w:r w:rsidRPr="00B94143">
        <w:t xml:space="preserve"> has a direct or indirect </w:t>
      </w:r>
      <w:r w:rsidR="001B361F" w:rsidRPr="00B94143">
        <w:t>C</w:t>
      </w:r>
      <w:r w:rsidRPr="00B94143">
        <w:t xml:space="preserve">orporate </w:t>
      </w:r>
      <w:proofErr w:type="gramStart"/>
      <w:r w:rsidR="001B361F" w:rsidRPr="00B94143">
        <w:t>A</w:t>
      </w:r>
      <w:r w:rsidRPr="00B94143">
        <w:t>ssociation</w:t>
      </w:r>
      <w:r w:rsidR="00E70DD7">
        <w:t>;</w:t>
      </w:r>
      <w:proofErr w:type="gramEnd"/>
    </w:p>
    <w:p w14:paraId="5C07E80C" w14:textId="266C6B53" w:rsidR="001C03D0" w:rsidRPr="00B94143" w:rsidRDefault="00C475D9" w:rsidP="006E7EC3">
      <w:pPr>
        <w:pStyle w:val="TextBullet"/>
        <w:tabs>
          <w:tab w:val="clear" w:pos="2160"/>
          <w:tab w:val="num" w:pos="720"/>
        </w:tabs>
        <w:ind w:left="720"/>
      </w:pPr>
      <w:r>
        <w:t>The Applicant’s b</w:t>
      </w:r>
      <w:r w:rsidRPr="00B94143">
        <w:t xml:space="preserve">id </w:t>
      </w:r>
      <w:r w:rsidR="001C03D0" w:rsidRPr="00B94143">
        <w:t>limit</w:t>
      </w:r>
      <w:r w:rsidR="00217856" w:rsidRPr="00B94143">
        <w:t>ation</w:t>
      </w:r>
      <w:r>
        <w:t xml:space="preserve"> as a percentage of the Initial Offering</w:t>
      </w:r>
      <w:r w:rsidR="001C03D0" w:rsidRPr="00B94143">
        <w:t xml:space="preserve"> (see Section </w:t>
      </w:r>
      <w:r w:rsidR="005B11F7">
        <w:fldChar w:fldCharType="begin"/>
      </w:r>
      <w:r w:rsidR="005B11F7">
        <w:instrText xml:space="preserve"> REF _Ref532810432 \r \h </w:instrText>
      </w:r>
      <w:r w:rsidR="005B11F7">
        <w:fldChar w:fldCharType="separate"/>
      </w:r>
      <w:r w:rsidR="005B11F7">
        <w:t>6.2.3.2</w:t>
      </w:r>
      <w:r w:rsidR="005B11F7">
        <w:fldChar w:fldCharType="end"/>
      </w:r>
      <w:r w:rsidR="001C03D0" w:rsidRPr="00B94143">
        <w:t>)</w:t>
      </w:r>
      <w:r w:rsidR="001B361F" w:rsidRPr="00B94143">
        <w:t>; and</w:t>
      </w:r>
    </w:p>
    <w:p w14:paraId="365E0640" w14:textId="77777777" w:rsidR="001C03D0" w:rsidRPr="00B94143" w:rsidRDefault="00A13A7E" w:rsidP="006E7EC3">
      <w:pPr>
        <w:pStyle w:val="TextBullet"/>
        <w:tabs>
          <w:tab w:val="clear" w:pos="2160"/>
          <w:tab w:val="num" w:pos="720"/>
        </w:tabs>
        <w:ind w:left="720"/>
      </w:pPr>
      <w:r w:rsidRPr="00B94143">
        <w:t>T</w:t>
      </w:r>
      <w:r w:rsidR="003F4AB1" w:rsidRPr="00B94143">
        <w:t xml:space="preserve">he type of </w:t>
      </w:r>
      <w:r w:rsidR="001B361F" w:rsidRPr="00B94143">
        <w:t>C</w:t>
      </w:r>
      <w:r w:rsidR="003F4AB1" w:rsidRPr="00B94143">
        <w:t xml:space="preserve">orporate </w:t>
      </w:r>
      <w:r w:rsidR="001B361F" w:rsidRPr="00B94143">
        <w:t>A</w:t>
      </w:r>
      <w:r w:rsidR="003F4AB1" w:rsidRPr="00B94143">
        <w:t xml:space="preserve">ssociation (i.e., </w:t>
      </w:r>
      <w:proofErr w:type="gramStart"/>
      <w:r w:rsidR="003F4AB1" w:rsidRPr="00B94143">
        <w:t>direct</w:t>
      </w:r>
      <w:proofErr w:type="gramEnd"/>
      <w:r w:rsidR="003F4AB1" w:rsidRPr="00B94143">
        <w:t xml:space="preserve"> or indirect)</w:t>
      </w:r>
      <w:r w:rsidR="001C03D0" w:rsidRPr="00B94143">
        <w:t xml:space="preserve"> </w:t>
      </w:r>
      <w:r w:rsidR="003F4AB1" w:rsidRPr="00B94143">
        <w:t xml:space="preserve">and a brief </w:t>
      </w:r>
      <w:r w:rsidR="001C03D0" w:rsidRPr="00B94143">
        <w:t>description of the association, which may include the following:</w:t>
      </w:r>
    </w:p>
    <w:p w14:paraId="5022A2AF" w14:textId="77777777" w:rsidR="001C03D0" w:rsidRPr="00B94143" w:rsidRDefault="001C03D0" w:rsidP="001A60F1">
      <w:pPr>
        <w:pStyle w:val="TextBullet"/>
        <w:numPr>
          <w:ilvl w:val="1"/>
          <w:numId w:val="9"/>
        </w:numPr>
        <w:tabs>
          <w:tab w:val="clear" w:pos="3240"/>
          <w:tab w:val="num" w:pos="1440"/>
        </w:tabs>
        <w:ind w:left="1440"/>
      </w:pPr>
      <w:r w:rsidRPr="00B94143">
        <w:t>Corporate parent</w:t>
      </w:r>
    </w:p>
    <w:p w14:paraId="5BC800D1" w14:textId="77777777" w:rsidR="001C03D0" w:rsidRPr="00B94143" w:rsidRDefault="001C03D0" w:rsidP="001A60F1">
      <w:pPr>
        <w:pStyle w:val="TextBullet"/>
        <w:numPr>
          <w:ilvl w:val="1"/>
          <w:numId w:val="9"/>
        </w:numPr>
        <w:tabs>
          <w:tab w:val="clear" w:pos="3240"/>
          <w:tab w:val="num" w:pos="1440"/>
        </w:tabs>
        <w:ind w:left="1440"/>
      </w:pPr>
      <w:r w:rsidRPr="00B94143">
        <w:t>Subsidiary</w:t>
      </w:r>
    </w:p>
    <w:p w14:paraId="22D44BB0" w14:textId="77777777" w:rsidR="001C03D0" w:rsidRPr="00D10673" w:rsidRDefault="001C03D0" w:rsidP="001A60F1">
      <w:pPr>
        <w:pStyle w:val="TextBullet"/>
        <w:numPr>
          <w:ilvl w:val="1"/>
          <w:numId w:val="9"/>
        </w:numPr>
        <w:tabs>
          <w:tab w:val="clear" w:pos="3240"/>
          <w:tab w:val="num" w:pos="1440"/>
        </w:tabs>
        <w:ind w:left="1440"/>
        <w:rPr>
          <w:szCs w:val="22"/>
        </w:rPr>
      </w:pPr>
      <w:r w:rsidRPr="00D10673">
        <w:rPr>
          <w:szCs w:val="22"/>
        </w:rPr>
        <w:t>Sister company</w:t>
      </w:r>
    </w:p>
    <w:p w14:paraId="456858C8" w14:textId="77777777" w:rsidR="001C03D0" w:rsidRPr="00D10673" w:rsidRDefault="001C03D0" w:rsidP="001A60F1">
      <w:pPr>
        <w:pStyle w:val="TextBullet"/>
        <w:numPr>
          <w:ilvl w:val="1"/>
          <w:numId w:val="9"/>
        </w:numPr>
        <w:tabs>
          <w:tab w:val="clear" w:pos="3240"/>
          <w:tab w:val="num" w:pos="1440"/>
        </w:tabs>
        <w:ind w:left="1440"/>
        <w:rPr>
          <w:szCs w:val="22"/>
        </w:rPr>
      </w:pPr>
      <w:r w:rsidRPr="00D10673">
        <w:rPr>
          <w:szCs w:val="22"/>
        </w:rPr>
        <w:t>Partnership</w:t>
      </w:r>
    </w:p>
    <w:p w14:paraId="060CACD0" w14:textId="7073C8D0" w:rsidR="00795F69" w:rsidRPr="00D10673" w:rsidRDefault="001C03D0" w:rsidP="001A60F1">
      <w:pPr>
        <w:pStyle w:val="TextBullet"/>
        <w:numPr>
          <w:ilvl w:val="1"/>
          <w:numId w:val="9"/>
        </w:numPr>
        <w:tabs>
          <w:tab w:val="clear" w:pos="3240"/>
          <w:tab w:val="num" w:pos="1440"/>
        </w:tabs>
        <w:spacing w:after="240"/>
        <w:ind w:left="1440"/>
        <w:rPr>
          <w:szCs w:val="22"/>
        </w:rPr>
      </w:pPr>
      <w:r w:rsidRPr="00D10673">
        <w:rPr>
          <w:szCs w:val="22"/>
        </w:rPr>
        <w:t>Other (provide a concise description)</w:t>
      </w:r>
    </w:p>
    <w:p w14:paraId="2F4E48E8" w14:textId="77777777" w:rsidR="001C03D0" w:rsidRPr="00B94143" w:rsidRDefault="001C03D0" w:rsidP="008B747D">
      <w:pPr>
        <w:pStyle w:val="Heading4"/>
        <w:tabs>
          <w:tab w:val="left" w:pos="0"/>
        </w:tabs>
        <w:spacing w:before="0" w:after="120"/>
      </w:pPr>
      <w:bookmarkStart w:id="119" w:name="_Ref532810432"/>
      <w:bookmarkStart w:id="120" w:name="_Toc60651231"/>
      <w:r w:rsidRPr="00B94143">
        <w:t>Use of Direct and Indirect Corporate Associations</w:t>
      </w:r>
      <w:bookmarkEnd w:id="119"/>
      <w:bookmarkEnd w:id="120"/>
    </w:p>
    <w:p w14:paraId="694FBF99" w14:textId="04EDF662" w:rsidR="001C03D0" w:rsidRPr="00D10673" w:rsidRDefault="00217856">
      <w:pPr>
        <w:pStyle w:val="BodyText"/>
      </w:pPr>
      <w:r w:rsidRPr="00B94143">
        <w:t xml:space="preserve">The apportionment of the bid limitation </w:t>
      </w:r>
      <w:r w:rsidR="00E70DD7">
        <w:rPr>
          <w:lang w:val="en-US"/>
        </w:rPr>
        <w:t xml:space="preserve">(maximum 25% of the Initial Offering) </w:t>
      </w:r>
      <w:r w:rsidRPr="00B94143">
        <w:t xml:space="preserve">among bidders with a </w:t>
      </w:r>
      <w:r w:rsidR="00A70479" w:rsidRPr="00B94143">
        <w:t>Corporate Association</w:t>
      </w:r>
      <w:r w:rsidRPr="00B94143">
        <w:t>, as submitted in each bid</w:t>
      </w:r>
      <w:r w:rsidRPr="00D10673">
        <w:t xml:space="preserve">der’s approved </w:t>
      </w:r>
      <w:r w:rsidR="006717C4">
        <w:rPr>
          <w:lang w:val="en-US"/>
        </w:rPr>
        <w:t>Qualification</w:t>
      </w:r>
      <w:r w:rsidR="001569DE" w:rsidRPr="00D10673">
        <w:t xml:space="preserve"> </w:t>
      </w:r>
      <w:r w:rsidR="006717C4">
        <w:rPr>
          <w:lang w:val="en-US"/>
        </w:rPr>
        <w:t>Application</w:t>
      </w:r>
      <w:r w:rsidRPr="00D10673">
        <w:t>, will be used to limit the quantity of CO</w:t>
      </w:r>
      <w:r w:rsidRPr="00D10673">
        <w:rPr>
          <w:vertAlign w:val="subscript"/>
        </w:rPr>
        <w:t>2</w:t>
      </w:r>
      <w:r w:rsidRPr="00D10673">
        <w:t xml:space="preserve"> </w:t>
      </w:r>
      <w:r w:rsidR="005F4B0D">
        <w:t>Allowance</w:t>
      </w:r>
      <w:r w:rsidRPr="00D10673">
        <w:t xml:space="preserve">s </w:t>
      </w:r>
      <w:r w:rsidR="00E70DD7">
        <w:rPr>
          <w:lang w:val="en-US"/>
        </w:rPr>
        <w:t xml:space="preserve">in </w:t>
      </w:r>
      <w:r w:rsidR="00A84A4E">
        <w:t>Bid</w:t>
      </w:r>
      <w:r w:rsidR="00E70DD7">
        <w:rPr>
          <w:lang w:val="en-US"/>
        </w:rPr>
        <w:t>s submitted</w:t>
      </w:r>
      <w:r w:rsidRPr="00D10673">
        <w:t xml:space="preserve"> by each of the bidders </w:t>
      </w:r>
      <w:r w:rsidR="00E70DD7">
        <w:rPr>
          <w:lang w:val="en-US"/>
        </w:rPr>
        <w:t>in</w:t>
      </w:r>
      <w:r w:rsidR="00E70DD7" w:rsidRPr="00D10673">
        <w:t xml:space="preserve"> </w:t>
      </w:r>
      <w:r w:rsidRPr="00D10673">
        <w:t xml:space="preserve">a </w:t>
      </w:r>
      <w:r w:rsidR="00A70479" w:rsidRPr="00D10673">
        <w:t>Corporate Association</w:t>
      </w:r>
      <w:r w:rsidRPr="00D10673">
        <w:t xml:space="preserve">. The 25% limitation applies to each </w:t>
      </w:r>
      <w:r w:rsidR="00BC4E06">
        <w:rPr>
          <w:lang w:val="en-US"/>
        </w:rPr>
        <w:t>Corporate Association</w:t>
      </w:r>
      <w:r w:rsidRPr="00D10673">
        <w:t xml:space="preserve"> </w:t>
      </w:r>
      <w:r w:rsidR="0093790D">
        <w:rPr>
          <w:lang w:val="en-US"/>
        </w:rPr>
        <w:t xml:space="preserve">of which </w:t>
      </w:r>
      <w:r w:rsidRPr="00D10673">
        <w:t xml:space="preserve">an Applicant is a part. An Applicant that is in more than one </w:t>
      </w:r>
      <w:r w:rsidR="00BC4E06">
        <w:rPr>
          <w:lang w:val="en-US"/>
        </w:rPr>
        <w:t>Corporate Association</w:t>
      </w:r>
      <w:r w:rsidRPr="00D10673">
        <w:t xml:space="preserve"> must separately allocate the </w:t>
      </w:r>
      <w:r w:rsidR="00BC4E06">
        <w:rPr>
          <w:lang w:val="en-US"/>
        </w:rPr>
        <w:t>designated</w:t>
      </w:r>
      <w:r w:rsidRPr="00D10673">
        <w:t xml:space="preserve"> bid limitation among the </w:t>
      </w:r>
      <w:r w:rsidR="00A70479" w:rsidRPr="00D10673">
        <w:rPr>
          <w:lang w:val="en-US"/>
        </w:rPr>
        <w:t>Applicants</w:t>
      </w:r>
      <w:r w:rsidR="00A70479" w:rsidRPr="00D10673">
        <w:t xml:space="preserve"> </w:t>
      </w:r>
      <w:r w:rsidRPr="00D10673">
        <w:t xml:space="preserve">in each group. In the event the Applicant is in one or more </w:t>
      </w:r>
      <w:r w:rsidR="00E86E8B">
        <w:rPr>
          <w:lang w:val="en-US"/>
        </w:rPr>
        <w:t>Corporate Associations</w:t>
      </w:r>
      <w:r w:rsidRPr="00D10673">
        <w:t xml:space="preserve">, the Applicant’s </w:t>
      </w:r>
      <w:r w:rsidR="00BA7E84" w:rsidRPr="00D10673">
        <w:t>self-reported</w:t>
      </w:r>
      <w:r w:rsidRPr="00D10673">
        <w:t xml:space="preserve"> bid limitation percentage must be identical to the bid limitation percentage reported for that </w:t>
      </w:r>
      <w:r w:rsidR="00A70479" w:rsidRPr="00D10673">
        <w:rPr>
          <w:lang w:val="en-US"/>
        </w:rPr>
        <w:t>Applicant</w:t>
      </w:r>
      <w:r w:rsidR="00A70479" w:rsidRPr="00D10673">
        <w:t xml:space="preserve"> </w:t>
      </w:r>
      <w:r w:rsidRPr="00D10673">
        <w:t xml:space="preserve">by the other corporately associated </w:t>
      </w:r>
      <w:r w:rsidR="00A70479" w:rsidRPr="00D10673">
        <w:rPr>
          <w:lang w:val="en-US"/>
        </w:rPr>
        <w:t>Applicants</w:t>
      </w:r>
      <w:r w:rsidR="00A70479" w:rsidRPr="00D10673">
        <w:t xml:space="preserve"> </w:t>
      </w:r>
      <w:r w:rsidRPr="00D10673">
        <w:t xml:space="preserve">in their </w:t>
      </w:r>
      <w:r w:rsidR="006717C4">
        <w:rPr>
          <w:lang w:val="en-US"/>
        </w:rPr>
        <w:t>Qualification</w:t>
      </w:r>
      <w:r w:rsidR="001569DE" w:rsidRPr="00D10673">
        <w:t xml:space="preserve"> </w:t>
      </w:r>
      <w:r w:rsidR="006717C4">
        <w:rPr>
          <w:lang w:val="en-US"/>
        </w:rPr>
        <w:t>Applications</w:t>
      </w:r>
      <w:r w:rsidRPr="00D10673">
        <w:t>.</w:t>
      </w:r>
    </w:p>
    <w:p w14:paraId="33765030" w14:textId="725DFB79" w:rsidR="001B361F" w:rsidRPr="00D10673" w:rsidRDefault="00E86E8B" w:rsidP="008B747D">
      <w:pPr>
        <w:pStyle w:val="BodyText"/>
        <w:rPr>
          <w:rFonts w:cs="Arial"/>
        </w:rPr>
      </w:pPr>
      <w:r>
        <w:rPr>
          <w:lang w:val="en-US"/>
        </w:rPr>
        <w:lastRenderedPageBreak/>
        <w:t>An Applicant’s b</w:t>
      </w:r>
      <w:r w:rsidRPr="00D10673">
        <w:t xml:space="preserve">id </w:t>
      </w:r>
      <w:r w:rsidR="001B361F" w:rsidRPr="00D10673">
        <w:t>limitation</w:t>
      </w:r>
      <w:r w:rsidR="001B361F" w:rsidRPr="00D10673">
        <w:rPr>
          <w:lang w:val="en-US"/>
        </w:rPr>
        <w:t>s</w:t>
      </w:r>
      <w:r w:rsidR="001B361F" w:rsidRPr="00D10673">
        <w:t xml:space="preserve"> will not </w:t>
      </w:r>
      <w:r w:rsidR="001B361F" w:rsidRPr="00D10673">
        <w:rPr>
          <w:lang w:val="en-US"/>
        </w:rPr>
        <w:t xml:space="preserve">be </w:t>
      </w:r>
      <w:r w:rsidR="001B361F" w:rsidRPr="00D10673">
        <w:t>adjusted</w:t>
      </w:r>
      <w:r w:rsidR="001B361F" w:rsidRPr="00D10673">
        <w:rPr>
          <w:lang w:val="en-US"/>
        </w:rPr>
        <w:t xml:space="preserve"> after </w:t>
      </w:r>
      <w:r>
        <w:rPr>
          <w:lang w:val="en-US"/>
        </w:rPr>
        <w:t>its</w:t>
      </w:r>
      <w:r w:rsidRPr="00D10673">
        <w:rPr>
          <w:lang w:val="en-US"/>
        </w:rPr>
        <w:t xml:space="preserve"> </w:t>
      </w:r>
      <w:r w:rsidR="001B361F" w:rsidRPr="00D10673">
        <w:rPr>
          <w:lang w:val="en-US"/>
        </w:rPr>
        <w:t>Qualification Application has been approved and will remain</w:t>
      </w:r>
      <w:r w:rsidR="001B361F" w:rsidRPr="00D10673">
        <w:t xml:space="preserve"> static during </w:t>
      </w:r>
      <w:r w:rsidR="001B361F" w:rsidRPr="00D10673">
        <w:rPr>
          <w:lang w:val="en-US"/>
        </w:rPr>
        <w:t>each auction</w:t>
      </w:r>
      <w:r w:rsidR="00CD6A28" w:rsidRPr="00D10673">
        <w:rPr>
          <w:lang w:val="en-US"/>
        </w:rPr>
        <w:t xml:space="preserve"> unless the Applicant</w:t>
      </w:r>
      <w:r>
        <w:rPr>
          <w:lang w:val="en-US"/>
        </w:rPr>
        <w:t>’s</w:t>
      </w:r>
      <w:r w:rsidR="00CD6A28" w:rsidRPr="00D10673">
        <w:rPr>
          <w:lang w:val="en-US"/>
        </w:rPr>
        <w:t xml:space="preserve"> </w:t>
      </w:r>
      <w:r>
        <w:rPr>
          <w:lang w:val="en-US"/>
        </w:rPr>
        <w:t>updated</w:t>
      </w:r>
      <w:r w:rsidR="00CD6A28" w:rsidRPr="00D10673">
        <w:rPr>
          <w:lang w:val="en-US"/>
        </w:rPr>
        <w:t xml:space="preserve"> Qualification Application </w:t>
      </w:r>
      <w:r>
        <w:rPr>
          <w:lang w:val="en-US"/>
        </w:rPr>
        <w:t xml:space="preserve">is submitted and approved </w:t>
      </w:r>
      <w:r w:rsidR="00CD6A28" w:rsidRPr="00D10673">
        <w:rPr>
          <w:lang w:val="en-US"/>
        </w:rPr>
        <w:t>for a subsequent auction</w:t>
      </w:r>
      <w:r w:rsidR="001B361F" w:rsidRPr="00D10673">
        <w:rPr>
          <w:rFonts w:cs="Arial"/>
        </w:rPr>
        <w:t>.</w:t>
      </w:r>
    </w:p>
    <w:p w14:paraId="5CEF01B9" w14:textId="77777777" w:rsidR="00217856" w:rsidRPr="00B94143" w:rsidRDefault="00217856">
      <w:pPr>
        <w:pStyle w:val="BodyText"/>
      </w:pPr>
      <w:r w:rsidRPr="00B94143">
        <w:t xml:space="preserve">The FAQs include an example of how </w:t>
      </w:r>
      <w:r w:rsidR="00A70479" w:rsidRPr="00B94143">
        <w:t xml:space="preserve">Corporate </w:t>
      </w:r>
      <w:r w:rsidR="00A70479" w:rsidRPr="00B94143">
        <w:rPr>
          <w:lang w:val="en-US"/>
        </w:rPr>
        <w:t>Associations</w:t>
      </w:r>
      <w:r w:rsidRPr="00B94143">
        <w:t xml:space="preserve"> are used.</w:t>
      </w:r>
    </w:p>
    <w:p w14:paraId="58221090" w14:textId="77777777" w:rsidR="001C03D0" w:rsidRPr="00D10673" w:rsidRDefault="001C03D0" w:rsidP="008B747D">
      <w:pPr>
        <w:pStyle w:val="Heading4"/>
        <w:tabs>
          <w:tab w:val="left" w:pos="0"/>
        </w:tabs>
        <w:spacing w:after="120"/>
      </w:pPr>
      <w:bookmarkStart w:id="121" w:name="_Ref532810248"/>
      <w:bookmarkStart w:id="122" w:name="_Toc60651232"/>
      <w:r w:rsidRPr="00B94143">
        <w:t>Identifying Bidding Associations</w:t>
      </w:r>
      <w:bookmarkEnd w:id="121"/>
      <w:bookmarkEnd w:id="122"/>
    </w:p>
    <w:p w14:paraId="2DE255E8" w14:textId="77777777" w:rsidR="001C03D0" w:rsidRPr="00D10673" w:rsidRDefault="00A70479" w:rsidP="008B747D">
      <w:pPr>
        <w:pStyle w:val="BodyText"/>
        <w:spacing w:after="120"/>
      </w:pPr>
      <w:r w:rsidRPr="00D10673">
        <w:rPr>
          <w:lang w:val="en-US"/>
        </w:rPr>
        <w:t>Bidding</w:t>
      </w:r>
      <w:r w:rsidR="001C03D0" w:rsidRPr="00D10673">
        <w:t xml:space="preserve"> </w:t>
      </w:r>
      <w:r w:rsidRPr="00D10673">
        <w:rPr>
          <w:lang w:val="en-US"/>
        </w:rPr>
        <w:t>Associations</w:t>
      </w:r>
      <w:r w:rsidRPr="00D10673">
        <w:t xml:space="preserve"> </w:t>
      </w:r>
      <w:r w:rsidR="001C03D0" w:rsidRPr="00D10673">
        <w:t>must be reported in the Qualification Application.</w:t>
      </w:r>
    </w:p>
    <w:p w14:paraId="5F0666D8" w14:textId="77777777" w:rsidR="001C03D0" w:rsidRPr="00B94143" w:rsidRDefault="001C03D0" w:rsidP="008B747D">
      <w:pPr>
        <w:pStyle w:val="TextBullet"/>
        <w:tabs>
          <w:tab w:val="clear" w:pos="2160"/>
        </w:tabs>
        <w:ind w:left="720"/>
        <w:rPr>
          <w:rFonts w:cs="Arial"/>
          <w:lang w:eastAsia="ar-SA"/>
        </w:rPr>
      </w:pPr>
      <w:r w:rsidRPr="00B94143">
        <w:rPr>
          <w:rFonts w:cs="Arial"/>
          <w:lang w:eastAsia="ar-SA"/>
        </w:rPr>
        <w:t>An Applicant has a “</w:t>
      </w:r>
      <w:r w:rsidR="006B423A" w:rsidRPr="00B94143">
        <w:rPr>
          <w:rFonts w:cs="Arial"/>
          <w:lang w:eastAsia="ar-SA"/>
        </w:rPr>
        <w:t>B</w:t>
      </w:r>
      <w:r w:rsidRPr="00B94143">
        <w:rPr>
          <w:rFonts w:cs="Arial"/>
          <w:lang w:eastAsia="ar-SA"/>
        </w:rPr>
        <w:t xml:space="preserve">idding </w:t>
      </w:r>
      <w:r w:rsidR="006B423A" w:rsidRPr="00B94143">
        <w:rPr>
          <w:rFonts w:cs="Arial"/>
          <w:lang w:eastAsia="ar-SA"/>
        </w:rPr>
        <w:t>A</w:t>
      </w:r>
      <w:r w:rsidRPr="00B94143">
        <w:rPr>
          <w:rFonts w:cs="Arial"/>
          <w:lang w:eastAsia="ar-SA"/>
        </w:rPr>
        <w:t xml:space="preserve">ssociation” with </w:t>
      </w:r>
      <w:r w:rsidRPr="00B94143" w:rsidDel="00473043">
        <w:rPr>
          <w:rFonts w:cs="Arial"/>
          <w:lang w:eastAsia="ar-SA"/>
        </w:rPr>
        <w:t>another</w:t>
      </w:r>
      <w:r w:rsidRPr="00B94143">
        <w:rPr>
          <w:rFonts w:cs="Arial"/>
          <w:lang w:eastAsia="ar-SA"/>
        </w:rPr>
        <w:t xml:space="preserve"> party if </w:t>
      </w:r>
      <w:r w:rsidR="00E14917" w:rsidRPr="00B94143">
        <w:rPr>
          <w:rFonts w:cs="Arial"/>
          <w:lang w:eastAsia="ar-SA"/>
        </w:rPr>
        <w:t>it</w:t>
      </w:r>
      <w:r w:rsidRPr="00B94143">
        <w:rPr>
          <w:rFonts w:cs="Arial"/>
          <w:lang w:eastAsia="ar-SA"/>
        </w:rPr>
        <w:t>:</w:t>
      </w:r>
    </w:p>
    <w:p w14:paraId="13A443D7" w14:textId="1A85392F" w:rsidR="001C03D0" w:rsidRPr="00B94143" w:rsidRDefault="00E14917" w:rsidP="001A60F1">
      <w:pPr>
        <w:pStyle w:val="TextBullet"/>
        <w:numPr>
          <w:ilvl w:val="1"/>
          <w:numId w:val="14"/>
        </w:numPr>
        <w:tabs>
          <w:tab w:val="clear" w:pos="3240"/>
          <w:tab w:val="num" w:pos="1440"/>
        </w:tabs>
        <w:ind w:left="1440" w:hanging="450"/>
      </w:pPr>
      <w:r w:rsidRPr="00B94143">
        <w:t>Has a</w:t>
      </w:r>
      <w:r w:rsidR="001C03D0" w:rsidRPr="00B94143">
        <w:t xml:space="preserve">greed to provide assistance with financing to the other </w:t>
      </w:r>
      <w:proofErr w:type="gramStart"/>
      <w:r w:rsidR="001C03D0" w:rsidRPr="00B94143">
        <w:t>party</w:t>
      </w:r>
      <w:r w:rsidR="006B423A" w:rsidRPr="00B94143">
        <w:t>;</w:t>
      </w:r>
      <w:proofErr w:type="gramEnd"/>
      <w:r w:rsidR="006B423A" w:rsidRPr="00B94143">
        <w:t xml:space="preserve"> </w:t>
      </w:r>
    </w:p>
    <w:p w14:paraId="1FCB3AA4" w14:textId="03EF8D08" w:rsidR="001C03D0" w:rsidRPr="00B94143" w:rsidRDefault="001C03D0" w:rsidP="001A60F1">
      <w:pPr>
        <w:pStyle w:val="TextBullet"/>
        <w:numPr>
          <w:ilvl w:val="1"/>
          <w:numId w:val="14"/>
        </w:numPr>
        <w:tabs>
          <w:tab w:val="clear" w:pos="3240"/>
          <w:tab w:val="num" w:pos="1440"/>
        </w:tabs>
        <w:ind w:left="1440" w:hanging="450"/>
      </w:pPr>
      <w:r w:rsidRPr="00B94143">
        <w:t xml:space="preserve">Is partnered with the other party for bidding </w:t>
      </w:r>
      <w:proofErr w:type="gramStart"/>
      <w:r w:rsidRPr="00B94143">
        <w:t>purposes</w:t>
      </w:r>
      <w:r w:rsidR="006B423A" w:rsidRPr="00B94143">
        <w:t>;</w:t>
      </w:r>
      <w:proofErr w:type="gramEnd"/>
      <w:r w:rsidR="006B423A" w:rsidRPr="00B94143">
        <w:t xml:space="preserve"> </w:t>
      </w:r>
    </w:p>
    <w:p w14:paraId="52956D82" w14:textId="3811BAA2" w:rsidR="006B423A" w:rsidRPr="00B94143" w:rsidRDefault="001C03D0" w:rsidP="001A60F1">
      <w:pPr>
        <w:pStyle w:val="TextBullet"/>
        <w:numPr>
          <w:ilvl w:val="1"/>
          <w:numId w:val="14"/>
        </w:numPr>
        <w:tabs>
          <w:tab w:val="clear" w:pos="3240"/>
          <w:tab w:val="num" w:pos="1440"/>
        </w:tabs>
        <w:ind w:left="1440" w:hanging="450"/>
      </w:pPr>
      <w:r w:rsidRPr="00B94143">
        <w:t>Has entered into any explicit or implicit agreements, arrangements, or understandings of any kind</w:t>
      </w:r>
      <w:r w:rsidR="00E86E8B" w:rsidRPr="00B94143">
        <w:t xml:space="preserve"> with the other party</w:t>
      </w:r>
      <w:r w:rsidRPr="00B94143">
        <w:t xml:space="preserve"> relating to the </w:t>
      </w:r>
      <w:r w:rsidR="00A13A7E" w:rsidRPr="00B94143">
        <w:t>CO</w:t>
      </w:r>
      <w:r w:rsidR="00A13A7E" w:rsidRPr="00B94143">
        <w:rPr>
          <w:vertAlign w:val="subscript"/>
        </w:rPr>
        <w:t>2</w:t>
      </w:r>
      <w:r w:rsidR="00A13A7E" w:rsidRPr="00B94143">
        <w:t xml:space="preserve"> </w:t>
      </w:r>
      <w:r w:rsidR="005F4B0D">
        <w:t>Allowance</w:t>
      </w:r>
      <w:r w:rsidRPr="00B94143">
        <w:t xml:space="preserve">s offered for sale at </w:t>
      </w:r>
      <w:r w:rsidR="00ED68BC">
        <w:t xml:space="preserve">the </w:t>
      </w:r>
      <w:r w:rsidRPr="00B94143">
        <w:t>a</w:t>
      </w:r>
      <w:r w:rsidR="006B423A" w:rsidRPr="00B94143">
        <w:t>uction; or</w:t>
      </w:r>
    </w:p>
    <w:p w14:paraId="405FBB04" w14:textId="270EB19E" w:rsidR="00795F69" w:rsidRPr="008B747D" w:rsidRDefault="00C5637B" w:rsidP="001A60F1">
      <w:pPr>
        <w:pStyle w:val="TextBullet"/>
        <w:numPr>
          <w:ilvl w:val="1"/>
          <w:numId w:val="14"/>
        </w:numPr>
        <w:tabs>
          <w:tab w:val="clear" w:pos="3240"/>
          <w:tab w:val="num" w:pos="1440"/>
        </w:tabs>
        <w:spacing w:after="240"/>
        <w:ind w:left="1440" w:hanging="446"/>
        <w:rPr>
          <w:sz w:val="10"/>
        </w:rPr>
      </w:pPr>
      <w:r w:rsidRPr="00B94143">
        <w:t>Shares or e</w:t>
      </w:r>
      <w:r w:rsidR="006B423A" w:rsidRPr="00B94143">
        <w:t>xpects to share Confidential Information with the other party</w:t>
      </w:r>
      <w:r w:rsidR="006A0FAD" w:rsidRPr="00B94143">
        <w:t>.</w:t>
      </w:r>
    </w:p>
    <w:p w14:paraId="3396703B" w14:textId="6C0D6944" w:rsidR="006B423A" w:rsidRPr="00B94143" w:rsidRDefault="006B423A">
      <w:pPr>
        <w:pStyle w:val="BodyText"/>
        <w:rPr>
          <w:lang w:val="en-US"/>
        </w:rPr>
      </w:pPr>
      <w:r w:rsidRPr="00B94143">
        <w:rPr>
          <w:lang w:val="en-US"/>
        </w:rPr>
        <w:t xml:space="preserve">A Bidding Association exists where the Applicant and another party have agreed in principle, regardless of whether the agreement has been </w:t>
      </w:r>
      <w:r w:rsidR="00ED68BC">
        <w:rPr>
          <w:lang w:val="en-US"/>
        </w:rPr>
        <w:t>put in</w:t>
      </w:r>
      <w:r w:rsidRPr="00B94143">
        <w:rPr>
          <w:lang w:val="en-US"/>
        </w:rPr>
        <w:t xml:space="preserve"> writing</w:t>
      </w:r>
      <w:r w:rsidR="00735EEC" w:rsidRPr="00B94143">
        <w:rPr>
          <w:lang w:val="en-US"/>
        </w:rPr>
        <w:t xml:space="preserve">. </w:t>
      </w:r>
      <w:r w:rsidR="00ED68BC">
        <w:rPr>
          <w:lang w:val="en-US"/>
        </w:rPr>
        <w:t>Each</w:t>
      </w:r>
      <w:r w:rsidR="00ED68BC" w:rsidRPr="00B94143">
        <w:t xml:space="preserve"> </w:t>
      </w:r>
      <w:r w:rsidR="001C03D0" w:rsidRPr="00B94143">
        <w:t xml:space="preserve">Applicant </w:t>
      </w:r>
      <w:r w:rsidR="00ED68BC">
        <w:rPr>
          <w:lang w:val="en-US"/>
        </w:rPr>
        <w:t xml:space="preserve">with a Bidding Association </w:t>
      </w:r>
      <w:r w:rsidR="001C03D0" w:rsidRPr="00B94143">
        <w:t xml:space="preserve">must identify </w:t>
      </w:r>
      <w:r w:rsidRPr="00B94143">
        <w:rPr>
          <w:lang w:val="en-US"/>
        </w:rPr>
        <w:t xml:space="preserve">the other party or parties </w:t>
      </w:r>
      <w:r w:rsidR="00A70479" w:rsidRPr="00B94143">
        <w:rPr>
          <w:lang w:val="en-US"/>
        </w:rPr>
        <w:t>in</w:t>
      </w:r>
      <w:r w:rsidR="00ED68BC">
        <w:rPr>
          <w:lang w:val="en-US"/>
        </w:rPr>
        <w:t xml:space="preserve"> the Bidding Association in</w:t>
      </w:r>
      <w:r w:rsidR="001C03D0" w:rsidRPr="00B94143">
        <w:t xml:space="preserve"> its</w:t>
      </w:r>
      <w:r w:rsidR="001C03D0" w:rsidRPr="00D10673">
        <w:t xml:space="preserve"> Qualification Application, </w:t>
      </w:r>
      <w:r w:rsidRPr="00D10673">
        <w:rPr>
          <w:lang w:val="en-US"/>
        </w:rPr>
        <w:t xml:space="preserve">and </w:t>
      </w:r>
      <w:r w:rsidR="00ED68BC">
        <w:rPr>
          <w:lang w:val="en-US"/>
        </w:rPr>
        <w:t xml:space="preserve">must describe </w:t>
      </w:r>
      <w:r w:rsidRPr="00D10673">
        <w:rPr>
          <w:lang w:val="en-US"/>
        </w:rPr>
        <w:t xml:space="preserve">the purpose of the association, including how the Bidding Association meets one or more of </w:t>
      </w:r>
      <w:r w:rsidRPr="00B94143">
        <w:rPr>
          <w:lang w:val="en-US"/>
        </w:rPr>
        <w:t>the above criteria.</w:t>
      </w:r>
      <w:r w:rsidRPr="00B94143">
        <w:t xml:space="preserve"> </w:t>
      </w:r>
    </w:p>
    <w:p w14:paraId="2D5C50DD" w14:textId="77777777" w:rsidR="006B423A" w:rsidRPr="00B94143" w:rsidRDefault="006B423A" w:rsidP="00ED68BC">
      <w:pPr>
        <w:pStyle w:val="BodyText"/>
      </w:pPr>
      <w:r w:rsidRPr="00B94143">
        <w:t>An arrangement by an Applicant with another party for the provision of auction-related logistical or clerical services that will not include the exchange of Confidential Information is not considered a Bidding Association and need not be reported</w:t>
      </w:r>
      <w:r w:rsidR="00735EEC" w:rsidRPr="00B94143">
        <w:t xml:space="preserve">. </w:t>
      </w:r>
    </w:p>
    <w:p w14:paraId="4997086C" w14:textId="69410FEC" w:rsidR="00513F69" w:rsidRPr="00B94143" w:rsidRDefault="006B423A">
      <w:pPr>
        <w:pStyle w:val="BodyText"/>
        <w:rPr>
          <w:lang w:val="en-US"/>
        </w:rPr>
      </w:pPr>
      <w:r w:rsidRPr="00B94143">
        <w:rPr>
          <w:lang w:val="en-US"/>
        </w:rPr>
        <w:t xml:space="preserve">As set forth in Section </w:t>
      </w:r>
      <w:r w:rsidR="005B11F7">
        <w:rPr>
          <w:lang w:val="en-US"/>
        </w:rPr>
        <w:fldChar w:fldCharType="begin"/>
      </w:r>
      <w:r w:rsidR="005B11F7">
        <w:rPr>
          <w:lang w:val="en-US"/>
        </w:rPr>
        <w:instrText xml:space="preserve"> REF _Ref532810406 \r \h </w:instrText>
      </w:r>
      <w:r w:rsidR="005B11F7">
        <w:rPr>
          <w:lang w:val="en-US"/>
        </w:rPr>
      </w:r>
      <w:r w:rsidR="005B11F7">
        <w:rPr>
          <w:lang w:val="en-US"/>
        </w:rPr>
        <w:fldChar w:fldCharType="separate"/>
      </w:r>
      <w:r w:rsidR="005B11F7">
        <w:rPr>
          <w:lang w:val="en-US"/>
        </w:rPr>
        <w:t>3.1</w:t>
      </w:r>
      <w:r w:rsidR="005B11F7">
        <w:rPr>
          <w:lang w:val="en-US"/>
        </w:rPr>
        <w:fldChar w:fldCharType="end"/>
      </w:r>
      <w:r w:rsidRPr="00B94143">
        <w:rPr>
          <w:lang w:val="en-US"/>
        </w:rPr>
        <w:t xml:space="preserve"> above, after the </w:t>
      </w:r>
      <w:r w:rsidRPr="00D10673">
        <w:rPr>
          <w:lang w:val="en-US"/>
        </w:rPr>
        <w:t xml:space="preserve">Qualification Application and Intent to Bid submittal deadline, an Applicant may not communicate Confidential Information with any other Applicant or party that has not been </w:t>
      </w:r>
      <w:r w:rsidR="00ED68BC">
        <w:rPr>
          <w:lang w:val="en-US"/>
        </w:rPr>
        <w:t xml:space="preserve">appropriately </w:t>
      </w:r>
      <w:r w:rsidRPr="00D10673">
        <w:rPr>
          <w:lang w:val="en-US"/>
        </w:rPr>
        <w:t>disclosed in its Qualification Application</w:t>
      </w:r>
      <w:r w:rsidRPr="00D10673">
        <w:rPr>
          <w:rFonts w:cs="Arial"/>
        </w:rPr>
        <w:t xml:space="preserve">, except as requested by the </w:t>
      </w:r>
      <w:r w:rsidR="001569DE" w:rsidRPr="00D10673">
        <w:rPr>
          <w:rFonts w:cs="Arial"/>
        </w:rPr>
        <w:t>Auction Manager</w:t>
      </w:r>
      <w:r w:rsidRPr="00D10673">
        <w:rPr>
          <w:rFonts w:cs="Arial"/>
        </w:rPr>
        <w:t xml:space="preserve"> to remediate a </w:t>
      </w:r>
      <w:r w:rsidRPr="00D10673">
        <w:rPr>
          <w:rFonts w:cs="Arial"/>
          <w:iCs/>
        </w:rPr>
        <w:t>Qualification Application</w:t>
      </w:r>
      <w:r w:rsidRPr="00D10673">
        <w:rPr>
          <w:lang w:val="en-US"/>
        </w:rPr>
        <w:t>.</w:t>
      </w:r>
      <w:r w:rsidR="00E01C36" w:rsidRPr="00B94143">
        <w:rPr>
          <w:lang w:val="en-US"/>
        </w:rPr>
        <w:t xml:space="preserve"> </w:t>
      </w:r>
    </w:p>
    <w:p w14:paraId="422B04C8" w14:textId="77777777" w:rsidR="001C03D0" w:rsidRPr="00D10673" w:rsidRDefault="006B423A" w:rsidP="008B747D">
      <w:pPr>
        <w:pStyle w:val="BodyText"/>
        <w:spacing w:after="120"/>
      </w:pPr>
      <w:r w:rsidRPr="00B94143">
        <w:rPr>
          <w:lang w:val="en-US"/>
        </w:rPr>
        <w:t xml:space="preserve">For </w:t>
      </w:r>
      <w:r w:rsidR="00E01C36" w:rsidRPr="00B94143">
        <w:rPr>
          <w:lang w:val="en-US"/>
        </w:rPr>
        <w:t xml:space="preserve">all </w:t>
      </w:r>
      <w:r w:rsidR="00E01C36" w:rsidRPr="00B94143">
        <w:t>Bidding</w:t>
      </w:r>
      <w:r w:rsidR="001C03D0" w:rsidRPr="00B94143">
        <w:t xml:space="preserve"> </w:t>
      </w:r>
      <w:r w:rsidR="00A70479" w:rsidRPr="00B94143">
        <w:rPr>
          <w:lang w:val="en-US"/>
        </w:rPr>
        <w:t>Associations</w:t>
      </w:r>
      <w:r w:rsidR="00E01C36" w:rsidRPr="00B94143">
        <w:t>,</w:t>
      </w:r>
      <w:r w:rsidR="001C03D0" w:rsidRPr="00B94143">
        <w:t xml:space="preserve"> the information that must be disclosed in the</w:t>
      </w:r>
      <w:r w:rsidR="001C03D0" w:rsidRPr="00D10673">
        <w:t xml:space="preserve"> Qualification Application includes:</w:t>
      </w:r>
    </w:p>
    <w:p w14:paraId="07633591" w14:textId="04C7EE83" w:rsidR="006B423A" w:rsidRPr="00B94143" w:rsidRDefault="006B423A" w:rsidP="008B747D">
      <w:pPr>
        <w:pStyle w:val="TextBullet"/>
        <w:tabs>
          <w:tab w:val="clear" w:pos="2160"/>
        </w:tabs>
        <w:ind w:left="720"/>
        <w:rPr>
          <w:rFonts w:cs="Arial"/>
          <w:lang w:eastAsia="ar-SA"/>
        </w:rPr>
      </w:pPr>
      <w:r w:rsidRPr="00B94143">
        <w:rPr>
          <w:rFonts w:cs="Arial"/>
          <w:lang w:eastAsia="ar-SA"/>
        </w:rPr>
        <w:t xml:space="preserve">The type of Bidding Association described in a, b, c, d, or e </w:t>
      </w:r>
      <w:proofErr w:type="gramStart"/>
      <w:r w:rsidRPr="00B94143">
        <w:rPr>
          <w:rFonts w:cs="Arial"/>
          <w:lang w:eastAsia="ar-SA"/>
        </w:rPr>
        <w:t>above</w:t>
      </w:r>
      <w:r w:rsidR="007852FB">
        <w:rPr>
          <w:rFonts w:cs="Arial"/>
          <w:lang w:eastAsia="ar-SA"/>
        </w:rPr>
        <w:t>;</w:t>
      </w:r>
      <w:proofErr w:type="gramEnd"/>
    </w:p>
    <w:p w14:paraId="040AA50A" w14:textId="0515C9A5" w:rsidR="001C03D0" w:rsidRPr="00B94143" w:rsidRDefault="001C03D0" w:rsidP="008B747D">
      <w:pPr>
        <w:pStyle w:val="TextBullet"/>
        <w:tabs>
          <w:tab w:val="clear" w:pos="2160"/>
        </w:tabs>
        <w:ind w:left="720"/>
        <w:rPr>
          <w:rFonts w:cs="Arial"/>
          <w:lang w:eastAsia="ar-SA"/>
        </w:rPr>
      </w:pPr>
      <w:r w:rsidRPr="00B94143">
        <w:rPr>
          <w:rFonts w:cs="Arial"/>
          <w:lang w:eastAsia="ar-SA"/>
        </w:rPr>
        <w:t>The name of the other party</w:t>
      </w:r>
      <w:r w:rsidR="006B423A" w:rsidRPr="00B94143">
        <w:rPr>
          <w:rFonts w:cs="Arial"/>
          <w:lang w:eastAsia="ar-SA"/>
        </w:rPr>
        <w:t xml:space="preserve"> or </w:t>
      </w:r>
      <w:proofErr w:type="gramStart"/>
      <w:r w:rsidR="006B423A" w:rsidRPr="00B94143">
        <w:rPr>
          <w:rFonts w:cs="Arial"/>
          <w:lang w:eastAsia="ar-SA"/>
        </w:rPr>
        <w:t>parties</w:t>
      </w:r>
      <w:r w:rsidR="007852FB">
        <w:rPr>
          <w:rFonts w:cs="Arial"/>
          <w:lang w:eastAsia="ar-SA"/>
        </w:rPr>
        <w:t>;</w:t>
      </w:r>
      <w:proofErr w:type="gramEnd"/>
    </w:p>
    <w:p w14:paraId="276A2E4D" w14:textId="77E815AD" w:rsidR="001C03D0" w:rsidRPr="00B94143" w:rsidRDefault="006B423A" w:rsidP="008B747D">
      <w:pPr>
        <w:pStyle w:val="TextBullet"/>
        <w:tabs>
          <w:tab w:val="clear" w:pos="2160"/>
        </w:tabs>
        <w:ind w:left="720"/>
        <w:rPr>
          <w:rFonts w:cs="Arial"/>
          <w:lang w:eastAsia="ar-SA"/>
        </w:rPr>
      </w:pPr>
      <w:r w:rsidRPr="00B94143">
        <w:rPr>
          <w:rFonts w:cs="Arial"/>
          <w:lang w:eastAsia="ar-SA"/>
        </w:rPr>
        <w:t>W</w:t>
      </w:r>
      <w:r w:rsidR="001C03D0" w:rsidRPr="00B94143">
        <w:rPr>
          <w:rFonts w:cs="Arial"/>
          <w:lang w:eastAsia="ar-SA"/>
        </w:rPr>
        <w:t>hether</w:t>
      </w:r>
      <w:r w:rsidR="007852FB" w:rsidRPr="00B94143">
        <w:rPr>
          <w:rFonts w:cs="Arial"/>
          <w:lang w:eastAsia="ar-SA"/>
        </w:rPr>
        <w:t xml:space="preserve"> or not</w:t>
      </w:r>
      <w:r w:rsidR="001C03D0" w:rsidRPr="00B94143">
        <w:rPr>
          <w:rFonts w:cs="Arial"/>
          <w:lang w:eastAsia="ar-SA"/>
        </w:rPr>
        <w:t xml:space="preserve"> the other party is an Applicant </w:t>
      </w:r>
      <w:r w:rsidR="007852FB">
        <w:rPr>
          <w:rFonts w:cs="Arial"/>
          <w:lang w:eastAsia="ar-SA"/>
        </w:rPr>
        <w:t>(</w:t>
      </w:r>
      <w:r w:rsidR="001C03D0" w:rsidRPr="00B94143">
        <w:rPr>
          <w:rFonts w:cs="Arial"/>
          <w:lang w:eastAsia="ar-SA"/>
        </w:rPr>
        <w:t xml:space="preserve">either </w:t>
      </w:r>
      <w:r w:rsidR="00A13A7E" w:rsidRPr="00B94143">
        <w:rPr>
          <w:rFonts w:cs="Arial"/>
          <w:lang w:eastAsia="ar-SA"/>
        </w:rPr>
        <w:t>“Y</w:t>
      </w:r>
      <w:r w:rsidR="001C03D0" w:rsidRPr="00B94143">
        <w:rPr>
          <w:rFonts w:cs="Arial"/>
          <w:lang w:eastAsia="ar-SA"/>
        </w:rPr>
        <w:t>es</w:t>
      </w:r>
      <w:r w:rsidR="00A13A7E" w:rsidRPr="00B94143">
        <w:rPr>
          <w:rFonts w:cs="Arial"/>
          <w:lang w:eastAsia="ar-SA"/>
        </w:rPr>
        <w:t>”</w:t>
      </w:r>
      <w:r w:rsidR="001C03D0" w:rsidRPr="00B94143">
        <w:rPr>
          <w:rFonts w:cs="Arial"/>
          <w:lang w:eastAsia="ar-SA"/>
        </w:rPr>
        <w:t xml:space="preserve"> or </w:t>
      </w:r>
      <w:r w:rsidR="00A13A7E" w:rsidRPr="00B94143">
        <w:rPr>
          <w:rFonts w:cs="Arial"/>
          <w:lang w:eastAsia="ar-SA"/>
        </w:rPr>
        <w:t>“N</w:t>
      </w:r>
      <w:r w:rsidR="001C03D0" w:rsidRPr="00B94143">
        <w:rPr>
          <w:rFonts w:cs="Arial"/>
          <w:lang w:eastAsia="ar-SA"/>
        </w:rPr>
        <w:t>o</w:t>
      </w:r>
      <w:r w:rsidR="00A13A7E" w:rsidRPr="00B94143">
        <w:rPr>
          <w:rFonts w:cs="Arial"/>
          <w:lang w:eastAsia="ar-SA"/>
        </w:rPr>
        <w:t>”</w:t>
      </w:r>
      <w:proofErr w:type="gramStart"/>
      <w:r w:rsidR="007852FB">
        <w:rPr>
          <w:rFonts w:cs="Arial"/>
          <w:lang w:eastAsia="ar-SA"/>
        </w:rPr>
        <w:t>);</w:t>
      </w:r>
      <w:proofErr w:type="gramEnd"/>
    </w:p>
    <w:p w14:paraId="2F7F0642" w14:textId="68146F4A" w:rsidR="001C03D0" w:rsidRPr="008B747D" w:rsidRDefault="001C03D0" w:rsidP="008B747D">
      <w:pPr>
        <w:pStyle w:val="TextBullet"/>
        <w:tabs>
          <w:tab w:val="clear" w:pos="2160"/>
        </w:tabs>
        <w:ind w:left="720"/>
        <w:rPr>
          <w:rFonts w:cs="Arial"/>
          <w:szCs w:val="22"/>
          <w:lang w:eastAsia="ar-SA"/>
        </w:rPr>
      </w:pPr>
      <w:r w:rsidRPr="008B747D">
        <w:rPr>
          <w:rFonts w:cs="Arial"/>
          <w:szCs w:val="22"/>
          <w:lang w:eastAsia="ar-SA"/>
        </w:rPr>
        <w:t xml:space="preserve">The </w:t>
      </w:r>
      <w:r w:rsidR="007852FB">
        <w:rPr>
          <w:rFonts w:cs="Arial"/>
          <w:szCs w:val="22"/>
          <w:lang w:eastAsia="ar-SA"/>
        </w:rPr>
        <w:t xml:space="preserve">Applicant’s </w:t>
      </w:r>
      <w:r w:rsidRPr="008B747D">
        <w:rPr>
          <w:rFonts w:cs="Arial"/>
          <w:szCs w:val="22"/>
          <w:lang w:eastAsia="ar-SA"/>
        </w:rPr>
        <w:t xml:space="preserve">position </w:t>
      </w:r>
      <w:r w:rsidR="009B6C69">
        <w:rPr>
          <w:rFonts w:cs="Arial"/>
          <w:szCs w:val="22"/>
          <w:lang w:eastAsia="ar-SA"/>
        </w:rPr>
        <w:t xml:space="preserve">any </w:t>
      </w:r>
      <w:r w:rsidRPr="008B747D">
        <w:rPr>
          <w:rFonts w:cs="Arial"/>
          <w:szCs w:val="22"/>
          <w:lang w:eastAsia="ar-SA"/>
        </w:rPr>
        <w:t>transaction</w:t>
      </w:r>
      <w:r w:rsidR="009B6C69">
        <w:rPr>
          <w:rFonts w:cs="Arial"/>
          <w:szCs w:val="22"/>
          <w:lang w:eastAsia="ar-SA"/>
        </w:rPr>
        <w:t xml:space="preserve"> of allowances,</w:t>
      </w:r>
      <w:r w:rsidRPr="008B747D">
        <w:rPr>
          <w:rFonts w:cs="Arial"/>
          <w:szCs w:val="22"/>
          <w:lang w:eastAsia="ar-SA"/>
        </w:rPr>
        <w:t xml:space="preserve"> </w:t>
      </w:r>
      <w:r w:rsidR="007852FB">
        <w:rPr>
          <w:rFonts w:cs="Arial"/>
          <w:szCs w:val="22"/>
          <w:lang w:eastAsia="ar-SA"/>
        </w:rPr>
        <w:t>(</w:t>
      </w:r>
      <w:r w:rsidRPr="008B747D">
        <w:rPr>
          <w:rFonts w:cs="Arial"/>
          <w:szCs w:val="22"/>
          <w:lang w:eastAsia="ar-SA"/>
        </w:rPr>
        <w:t xml:space="preserve">either </w:t>
      </w:r>
      <w:r w:rsidR="00A13A7E" w:rsidRPr="008B747D">
        <w:rPr>
          <w:rFonts w:cs="Arial"/>
          <w:szCs w:val="22"/>
          <w:lang w:eastAsia="ar-SA"/>
        </w:rPr>
        <w:t>“P</w:t>
      </w:r>
      <w:r w:rsidRPr="008B747D">
        <w:rPr>
          <w:rFonts w:cs="Arial"/>
          <w:szCs w:val="22"/>
          <w:lang w:eastAsia="ar-SA"/>
        </w:rPr>
        <w:t>urchaser</w:t>
      </w:r>
      <w:r w:rsidR="00A13A7E" w:rsidRPr="008B747D">
        <w:rPr>
          <w:rFonts w:cs="Arial"/>
          <w:szCs w:val="22"/>
          <w:lang w:eastAsia="ar-SA"/>
        </w:rPr>
        <w:t>”</w:t>
      </w:r>
      <w:r w:rsidRPr="008B747D">
        <w:rPr>
          <w:rFonts w:cs="Arial"/>
          <w:szCs w:val="22"/>
          <w:lang w:eastAsia="ar-SA"/>
        </w:rPr>
        <w:t xml:space="preserve"> or </w:t>
      </w:r>
      <w:r w:rsidR="00A13A7E" w:rsidRPr="008B747D">
        <w:rPr>
          <w:rFonts w:cs="Arial"/>
          <w:szCs w:val="22"/>
          <w:lang w:eastAsia="ar-SA"/>
        </w:rPr>
        <w:t>“R</w:t>
      </w:r>
      <w:r w:rsidRPr="008B747D">
        <w:rPr>
          <w:rFonts w:cs="Arial"/>
          <w:szCs w:val="22"/>
          <w:lang w:eastAsia="ar-SA"/>
        </w:rPr>
        <w:t>ecipient</w:t>
      </w:r>
      <w:r w:rsidR="00A13A7E" w:rsidRPr="008B747D">
        <w:rPr>
          <w:rFonts w:cs="Arial"/>
          <w:szCs w:val="22"/>
          <w:lang w:eastAsia="ar-SA"/>
        </w:rPr>
        <w:t>”</w:t>
      </w:r>
      <w:r w:rsidR="007852FB">
        <w:rPr>
          <w:rFonts w:cs="Arial"/>
          <w:szCs w:val="22"/>
          <w:lang w:eastAsia="ar-SA"/>
        </w:rPr>
        <w:t>); and</w:t>
      </w:r>
    </w:p>
    <w:p w14:paraId="5B146BB9" w14:textId="1B31B910" w:rsidR="00795F69" w:rsidRPr="008B747D" w:rsidRDefault="006B423A" w:rsidP="008B747D">
      <w:pPr>
        <w:pStyle w:val="TextBullet"/>
        <w:tabs>
          <w:tab w:val="clear" w:pos="2160"/>
        </w:tabs>
        <w:spacing w:after="240"/>
        <w:ind w:left="720"/>
        <w:rPr>
          <w:szCs w:val="22"/>
        </w:rPr>
      </w:pPr>
      <w:r w:rsidRPr="008B747D">
        <w:rPr>
          <w:rFonts w:cs="Arial"/>
          <w:szCs w:val="22"/>
          <w:lang w:eastAsia="ar-SA"/>
        </w:rPr>
        <w:t>The quantity or percentage of CO</w:t>
      </w:r>
      <w:r w:rsidRPr="008B747D">
        <w:rPr>
          <w:rFonts w:cs="Arial"/>
          <w:szCs w:val="22"/>
          <w:vertAlign w:val="subscript"/>
          <w:lang w:eastAsia="ar-SA"/>
        </w:rPr>
        <w:t>2</w:t>
      </w:r>
      <w:r w:rsidRPr="008B747D">
        <w:rPr>
          <w:rFonts w:cs="Arial"/>
          <w:szCs w:val="22"/>
          <w:lang w:eastAsia="ar-SA"/>
        </w:rPr>
        <w:t xml:space="preserve"> </w:t>
      </w:r>
      <w:r w:rsidR="005F4B0D">
        <w:rPr>
          <w:rFonts w:cs="Arial"/>
          <w:szCs w:val="22"/>
          <w:lang w:eastAsia="ar-SA"/>
        </w:rPr>
        <w:t>Allowance</w:t>
      </w:r>
      <w:r w:rsidRPr="008B747D">
        <w:rPr>
          <w:rFonts w:cs="Arial"/>
          <w:szCs w:val="22"/>
          <w:lang w:eastAsia="ar-SA"/>
        </w:rPr>
        <w:t>s covered by the Bidding Association</w:t>
      </w:r>
      <w:r w:rsidR="007852FB">
        <w:rPr>
          <w:rFonts w:cs="Arial"/>
          <w:szCs w:val="22"/>
          <w:lang w:eastAsia="ar-SA"/>
        </w:rPr>
        <w:t>.</w:t>
      </w:r>
    </w:p>
    <w:p w14:paraId="397577BE" w14:textId="77777777" w:rsidR="001C03D0" w:rsidRPr="00B94143" w:rsidRDefault="001C03D0" w:rsidP="008B747D">
      <w:pPr>
        <w:pStyle w:val="Heading4"/>
        <w:tabs>
          <w:tab w:val="left" w:pos="0"/>
        </w:tabs>
        <w:spacing w:after="120"/>
      </w:pPr>
      <w:bookmarkStart w:id="123" w:name="_Ref60210343"/>
      <w:bookmarkStart w:id="124" w:name="_Toc60651233"/>
      <w:r w:rsidRPr="00B94143">
        <w:t>Use of Bidding Associations</w:t>
      </w:r>
      <w:bookmarkEnd w:id="123"/>
      <w:bookmarkEnd w:id="124"/>
    </w:p>
    <w:p w14:paraId="6A7F7E33" w14:textId="4536AF8E" w:rsidR="006B423A" w:rsidRPr="00B94143" w:rsidRDefault="006B423A" w:rsidP="008B747D">
      <w:pPr>
        <w:pStyle w:val="BodyText1"/>
      </w:pPr>
      <w:r w:rsidRPr="00B94143">
        <w:t>The maximum number of CO</w:t>
      </w:r>
      <w:r w:rsidRPr="00B94143">
        <w:rPr>
          <w:vertAlign w:val="subscript"/>
        </w:rPr>
        <w:t>2</w:t>
      </w:r>
      <w:r w:rsidRPr="00D10673">
        <w:t xml:space="preserve"> </w:t>
      </w:r>
      <w:r w:rsidR="005F4B0D">
        <w:t>Allowance</w:t>
      </w:r>
      <w:r w:rsidRPr="00B94143">
        <w:t xml:space="preserve">s that any Applicant may </w:t>
      </w:r>
      <w:r w:rsidR="00430CBD" w:rsidRPr="00B94143">
        <w:rPr>
          <w:lang w:val="en-US"/>
        </w:rPr>
        <w:t>bid on</w:t>
      </w:r>
      <w:r w:rsidRPr="00B94143">
        <w:t xml:space="preserve"> in a single auction is 25% of the CO</w:t>
      </w:r>
      <w:r w:rsidRPr="00B94143">
        <w:rPr>
          <w:vertAlign w:val="subscript"/>
        </w:rPr>
        <w:t>2</w:t>
      </w:r>
      <w:r w:rsidRPr="00B94143">
        <w:t xml:space="preserve"> </w:t>
      </w:r>
      <w:r w:rsidR="005F4B0D">
        <w:t>Allowance</w:t>
      </w:r>
      <w:r w:rsidRPr="00B94143">
        <w:t>s offered for sale in that auction.</w:t>
      </w:r>
    </w:p>
    <w:p w14:paraId="381963FD" w14:textId="770EDDC0" w:rsidR="006B423A" w:rsidRPr="00D10673" w:rsidRDefault="006B423A" w:rsidP="006B423A">
      <w:pPr>
        <w:pStyle w:val="BodyText"/>
        <w:rPr>
          <w:rFonts w:cs="Arial"/>
          <w:lang w:val="en-US"/>
        </w:rPr>
      </w:pPr>
      <w:r w:rsidRPr="00B94143">
        <w:rPr>
          <w:lang w:val="en-US"/>
        </w:rPr>
        <w:lastRenderedPageBreak/>
        <w:t xml:space="preserve">Accordingly, if the Applicant has a Bidding Association with another Applicant under which either Applicant (the “Purchaser”) is authorized to bid on </w:t>
      </w:r>
      <w:r w:rsidRPr="00B94143">
        <w:rPr>
          <w:rFonts w:cs="Arial"/>
          <w:lang w:eastAsia="ar-SA"/>
        </w:rPr>
        <w:t>CO</w:t>
      </w:r>
      <w:r w:rsidRPr="00B94143">
        <w:rPr>
          <w:rFonts w:cs="Arial"/>
          <w:vertAlign w:val="subscript"/>
          <w:lang w:eastAsia="ar-SA"/>
        </w:rPr>
        <w:t>2</w:t>
      </w:r>
      <w:r w:rsidRPr="00B94143">
        <w:rPr>
          <w:rFonts w:cs="Arial"/>
          <w:vertAlign w:val="subscript"/>
          <w:lang w:val="en-US" w:eastAsia="ar-SA"/>
        </w:rPr>
        <w:t xml:space="preserve"> </w:t>
      </w:r>
      <w:r w:rsidR="005F4B0D">
        <w:rPr>
          <w:lang w:val="en-US"/>
        </w:rPr>
        <w:t>Allowance</w:t>
      </w:r>
      <w:r w:rsidRPr="00B94143">
        <w:rPr>
          <w:lang w:val="en-US"/>
        </w:rPr>
        <w:t>s</w:t>
      </w:r>
      <w:r w:rsidRPr="00B94143">
        <w:t xml:space="preserve"> </w:t>
      </w:r>
      <w:r w:rsidRPr="00B94143">
        <w:rPr>
          <w:lang w:val="en-US"/>
        </w:rPr>
        <w:t xml:space="preserve">on behalf of the other (the Recipient”) </w:t>
      </w:r>
      <w:r w:rsidRPr="00B94143">
        <w:t xml:space="preserve">the </w:t>
      </w:r>
      <w:r w:rsidRPr="00B94143">
        <w:rPr>
          <w:lang w:val="en-US"/>
        </w:rPr>
        <w:t>information provided</w:t>
      </w:r>
      <w:r w:rsidRPr="00B94143">
        <w:t xml:space="preserve"> in each </w:t>
      </w:r>
      <w:r w:rsidRPr="00B94143">
        <w:rPr>
          <w:lang w:val="en-US"/>
        </w:rPr>
        <w:t>Applicant</w:t>
      </w:r>
      <w:r w:rsidRPr="00B94143">
        <w:t xml:space="preserve">’s approved </w:t>
      </w:r>
      <w:r w:rsidRPr="00D10673">
        <w:rPr>
          <w:lang w:val="en-US"/>
        </w:rPr>
        <w:t xml:space="preserve">Qualification Application </w:t>
      </w:r>
      <w:r w:rsidRPr="00D10673">
        <w:t>will be used to limit the quantity of CO</w:t>
      </w:r>
      <w:r w:rsidRPr="00D10673">
        <w:rPr>
          <w:vertAlign w:val="subscript"/>
        </w:rPr>
        <w:t>2</w:t>
      </w:r>
      <w:r w:rsidRPr="00D10673">
        <w:t xml:space="preserve"> </w:t>
      </w:r>
      <w:r w:rsidR="005F4B0D">
        <w:t>Allowance</w:t>
      </w:r>
      <w:r w:rsidRPr="00D10673">
        <w:t xml:space="preserve">s </w:t>
      </w:r>
      <w:r w:rsidRPr="00D10673">
        <w:rPr>
          <w:lang w:val="en-US"/>
        </w:rPr>
        <w:t xml:space="preserve">that may be </w:t>
      </w:r>
      <w:r w:rsidRPr="00D10673">
        <w:t>bid</w:t>
      </w:r>
      <w:r w:rsidRPr="00D10673">
        <w:rPr>
          <w:lang w:val="en-US"/>
        </w:rPr>
        <w:t xml:space="preserve"> </w:t>
      </w:r>
      <w:r w:rsidR="007852FB">
        <w:rPr>
          <w:lang w:val="en-US"/>
        </w:rPr>
        <w:t xml:space="preserve">on </w:t>
      </w:r>
      <w:r w:rsidRPr="00D10673">
        <w:rPr>
          <w:lang w:val="en-US"/>
        </w:rPr>
        <w:t>by the Recipient</w:t>
      </w:r>
      <w:r w:rsidR="00735EEC" w:rsidRPr="00D10673">
        <w:t xml:space="preserve">. </w:t>
      </w:r>
      <w:r w:rsidRPr="00D10673">
        <w:rPr>
          <w:lang w:val="en-US"/>
        </w:rPr>
        <w:t>For instance, if the Qualification Application</w:t>
      </w:r>
      <w:r w:rsidR="007852FB">
        <w:rPr>
          <w:lang w:val="en-US"/>
        </w:rPr>
        <w:t>s</w:t>
      </w:r>
      <w:r w:rsidRPr="00D10673">
        <w:rPr>
          <w:lang w:val="en-US"/>
        </w:rPr>
        <w:t xml:space="preserve"> indicate that Applicant A is authorized to bid for 1 million </w:t>
      </w:r>
      <w:r w:rsidRPr="00D10673">
        <w:rPr>
          <w:rFonts w:cs="Arial"/>
          <w:lang w:eastAsia="ar-SA"/>
        </w:rPr>
        <w:t>CO</w:t>
      </w:r>
      <w:r w:rsidRPr="00D10673">
        <w:rPr>
          <w:rFonts w:cs="Arial"/>
          <w:vertAlign w:val="subscript"/>
          <w:lang w:eastAsia="ar-SA"/>
        </w:rPr>
        <w:t>2</w:t>
      </w:r>
      <w:r w:rsidRPr="007852FB">
        <w:rPr>
          <w:rFonts w:cs="Arial"/>
          <w:lang w:val="en-US" w:eastAsia="ar-SA"/>
        </w:rPr>
        <w:t xml:space="preserve"> </w:t>
      </w:r>
      <w:r w:rsidR="005F4B0D">
        <w:rPr>
          <w:lang w:val="en-US"/>
        </w:rPr>
        <w:t>Allowance</w:t>
      </w:r>
      <w:r w:rsidRPr="00D10673">
        <w:rPr>
          <w:lang w:val="en-US"/>
        </w:rPr>
        <w:t>s</w:t>
      </w:r>
      <w:r w:rsidRPr="00D10673">
        <w:t xml:space="preserve"> </w:t>
      </w:r>
      <w:r w:rsidRPr="00D10673">
        <w:rPr>
          <w:lang w:val="en-US"/>
        </w:rPr>
        <w:t xml:space="preserve">on behalf of Applicant B, the maximum number of </w:t>
      </w:r>
      <w:r w:rsidRPr="00D10673">
        <w:t>CO</w:t>
      </w:r>
      <w:r w:rsidRPr="00D10673">
        <w:rPr>
          <w:vertAlign w:val="subscript"/>
        </w:rPr>
        <w:t>2</w:t>
      </w:r>
      <w:r w:rsidRPr="00D10673">
        <w:t xml:space="preserve"> </w:t>
      </w:r>
      <w:r w:rsidR="005F4B0D">
        <w:t>Allowance</w:t>
      </w:r>
      <w:r w:rsidRPr="00D10673">
        <w:rPr>
          <w:lang w:val="en-US"/>
        </w:rPr>
        <w:t xml:space="preserve">s that Applicant B may bid </w:t>
      </w:r>
      <w:r w:rsidR="00A84A4E">
        <w:rPr>
          <w:lang w:val="en-US"/>
        </w:rPr>
        <w:t xml:space="preserve">on </w:t>
      </w:r>
      <w:r w:rsidRPr="00D10673">
        <w:rPr>
          <w:lang w:val="en-US"/>
        </w:rPr>
        <w:t>will be reduced by 1 million</w:t>
      </w:r>
      <w:r w:rsidR="00735EEC" w:rsidRPr="00D10673">
        <w:rPr>
          <w:lang w:val="en-US"/>
        </w:rPr>
        <w:t xml:space="preserve">. </w:t>
      </w:r>
      <w:r w:rsidRPr="00D10673">
        <w:rPr>
          <w:lang w:val="en-US"/>
        </w:rPr>
        <w:t>If the purchasing authorization is expressed as a percentage, rather than a number quantity, the maximum 25% bid limitation will be apportioned between the Applicants.</w:t>
      </w:r>
      <w:r w:rsidRPr="00D10673">
        <w:rPr>
          <w:rFonts w:cs="Arial"/>
        </w:rPr>
        <w:t xml:space="preserve"> </w:t>
      </w:r>
      <w:r w:rsidRPr="00D10673">
        <w:t xml:space="preserve">The </w:t>
      </w:r>
      <w:r w:rsidRPr="00D10673">
        <w:rPr>
          <w:lang w:val="en-US"/>
        </w:rPr>
        <w:t xml:space="preserve">number of allowances or the percentage that may be bid </w:t>
      </w:r>
      <w:r w:rsidR="00F337F6">
        <w:rPr>
          <w:lang w:val="en-US"/>
        </w:rPr>
        <w:t xml:space="preserve">on </w:t>
      </w:r>
      <w:r w:rsidRPr="00D10673">
        <w:rPr>
          <w:lang w:val="en-US"/>
        </w:rPr>
        <w:t xml:space="preserve">by </w:t>
      </w:r>
      <w:r w:rsidR="00F337F6">
        <w:rPr>
          <w:lang w:val="en-US"/>
        </w:rPr>
        <w:t>each</w:t>
      </w:r>
      <w:r w:rsidR="00F337F6" w:rsidRPr="00D10673">
        <w:rPr>
          <w:lang w:val="en-US"/>
        </w:rPr>
        <w:t xml:space="preserve"> </w:t>
      </w:r>
      <w:r w:rsidRPr="00D10673">
        <w:rPr>
          <w:lang w:val="en-US"/>
        </w:rPr>
        <w:t>Applicant must be identical on the Qualification Applications of the</w:t>
      </w:r>
      <w:r w:rsidRPr="00D10673">
        <w:t xml:space="preserve"> associated </w:t>
      </w:r>
      <w:r w:rsidR="00B0129D" w:rsidRPr="00D10673">
        <w:rPr>
          <w:lang w:val="en-US"/>
        </w:rPr>
        <w:t>Applicants</w:t>
      </w:r>
      <w:r w:rsidR="00735EEC" w:rsidRPr="00D10673">
        <w:t xml:space="preserve">. </w:t>
      </w:r>
      <w:r w:rsidRPr="00D10673">
        <w:rPr>
          <w:rFonts w:cs="Arial"/>
          <w:lang w:val="en-US"/>
        </w:rPr>
        <w:t xml:space="preserve">As set forth in Section </w:t>
      </w:r>
      <w:r w:rsidR="005B11F7">
        <w:rPr>
          <w:rFonts w:cs="Arial"/>
          <w:lang w:val="en-US"/>
        </w:rPr>
        <w:fldChar w:fldCharType="begin"/>
      </w:r>
      <w:r w:rsidR="005B11F7">
        <w:rPr>
          <w:rFonts w:cs="Arial"/>
          <w:lang w:val="en-US"/>
        </w:rPr>
        <w:instrText xml:space="preserve"> REF _Ref532810406 \r \h </w:instrText>
      </w:r>
      <w:r w:rsidR="005B11F7">
        <w:rPr>
          <w:rFonts w:cs="Arial"/>
          <w:lang w:val="en-US"/>
        </w:rPr>
      </w:r>
      <w:r w:rsidR="005B11F7">
        <w:rPr>
          <w:rFonts w:cs="Arial"/>
          <w:lang w:val="en-US"/>
        </w:rPr>
        <w:fldChar w:fldCharType="separate"/>
      </w:r>
      <w:r w:rsidR="005B11F7">
        <w:rPr>
          <w:rFonts w:cs="Arial"/>
          <w:lang w:val="en-US"/>
        </w:rPr>
        <w:t>3.1</w:t>
      </w:r>
      <w:r w:rsidR="005B11F7">
        <w:rPr>
          <w:rFonts w:cs="Arial"/>
          <w:lang w:val="en-US"/>
        </w:rPr>
        <w:fldChar w:fldCharType="end"/>
      </w:r>
      <w:r w:rsidRPr="00D10673">
        <w:rPr>
          <w:rFonts w:cs="Arial"/>
          <w:lang w:val="en-US"/>
        </w:rPr>
        <w:t>, c</w:t>
      </w:r>
      <w:r w:rsidRPr="00D10673">
        <w:rPr>
          <w:lang w:val="en-US"/>
        </w:rPr>
        <w:t xml:space="preserve">ommunication of Confidential Information </w:t>
      </w:r>
      <w:r w:rsidRPr="00D10673">
        <w:rPr>
          <w:rFonts w:cs="Arial"/>
          <w:lang w:val="en-US"/>
        </w:rPr>
        <w:t>is limited to the specific number of CO</w:t>
      </w:r>
      <w:r w:rsidRPr="00D10673">
        <w:rPr>
          <w:rFonts w:cs="Arial"/>
          <w:vertAlign w:val="subscript"/>
          <w:lang w:val="en-US"/>
        </w:rPr>
        <w:t>2</w:t>
      </w:r>
      <w:r w:rsidRPr="00D10673">
        <w:rPr>
          <w:rFonts w:cs="Arial"/>
          <w:lang w:val="en-US"/>
        </w:rPr>
        <w:t xml:space="preserve"> </w:t>
      </w:r>
      <w:r w:rsidR="005F4B0D">
        <w:rPr>
          <w:rFonts w:cs="Arial"/>
          <w:lang w:val="en-US"/>
        </w:rPr>
        <w:t>Allowance</w:t>
      </w:r>
      <w:r w:rsidRPr="00D10673">
        <w:rPr>
          <w:rFonts w:cs="Arial"/>
          <w:lang w:val="en-US"/>
        </w:rPr>
        <w:t xml:space="preserve">s that are the subject of the Bidding Association. </w:t>
      </w:r>
    </w:p>
    <w:p w14:paraId="411DA53F" w14:textId="08DCDF8B" w:rsidR="006B423A" w:rsidRPr="00D10673" w:rsidRDefault="006B423A" w:rsidP="006B423A">
      <w:pPr>
        <w:pStyle w:val="BodyText"/>
        <w:rPr>
          <w:rFonts w:cs="Arial"/>
          <w:lang w:val="en-US"/>
        </w:rPr>
      </w:pPr>
      <w:r w:rsidRPr="00D10673">
        <w:rPr>
          <w:rFonts w:cs="Arial"/>
          <w:lang w:val="en-US"/>
        </w:rPr>
        <w:t xml:space="preserve">If a Bidding Association exits that does not involve a specific number or percentage of </w:t>
      </w:r>
      <w:r w:rsidRPr="00D10673">
        <w:rPr>
          <w:rFonts w:cs="Arial"/>
          <w:lang w:eastAsia="ar-SA"/>
        </w:rPr>
        <w:t>CO</w:t>
      </w:r>
      <w:r w:rsidRPr="00D10673">
        <w:rPr>
          <w:rFonts w:cs="Arial"/>
          <w:vertAlign w:val="subscript"/>
          <w:lang w:eastAsia="ar-SA"/>
        </w:rPr>
        <w:t>2</w:t>
      </w:r>
      <w:r w:rsidRPr="00D10673">
        <w:rPr>
          <w:rFonts w:cs="Arial"/>
          <w:vertAlign w:val="subscript"/>
          <w:lang w:val="en-US" w:eastAsia="ar-SA"/>
        </w:rPr>
        <w:t xml:space="preserve"> </w:t>
      </w:r>
      <w:r w:rsidR="005F4B0D">
        <w:rPr>
          <w:rFonts w:cs="Arial"/>
          <w:lang w:val="en-US"/>
        </w:rPr>
        <w:t>Allowance</w:t>
      </w:r>
      <w:r w:rsidRPr="00D10673">
        <w:rPr>
          <w:rFonts w:cs="Arial"/>
          <w:lang w:val="en-US"/>
        </w:rPr>
        <w:t>s, the 25% bid limitation will be apportioned between the associated Applicants</w:t>
      </w:r>
      <w:r w:rsidR="00735EEC" w:rsidRPr="00D10673">
        <w:rPr>
          <w:rFonts w:cs="Arial"/>
          <w:lang w:val="en-US"/>
        </w:rPr>
        <w:t xml:space="preserve">. </w:t>
      </w:r>
    </w:p>
    <w:p w14:paraId="5D5B3701" w14:textId="2946474C" w:rsidR="00F247FF" w:rsidRPr="009D1DF5" w:rsidRDefault="00F337F6">
      <w:pPr>
        <w:pStyle w:val="BodyText"/>
        <w:rPr>
          <w:rFonts w:cs="Arial"/>
        </w:rPr>
      </w:pPr>
      <w:r>
        <w:rPr>
          <w:lang w:val="en-US"/>
        </w:rPr>
        <w:t>An applicant’s b</w:t>
      </w:r>
      <w:r w:rsidR="00CD6A28" w:rsidRPr="00D10673">
        <w:t>id limitation</w:t>
      </w:r>
      <w:r w:rsidR="00CD6A28" w:rsidRPr="00D10673">
        <w:rPr>
          <w:lang w:val="en-US"/>
        </w:rPr>
        <w:t>s</w:t>
      </w:r>
      <w:r w:rsidR="00CD6A28" w:rsidRPr="00D10673">
        <w:t xml:space="preserve"> will not </w:t>
      </w:r>
      <w:r w:rsidR="00CD6A28" w:rsidRPr="00D10673">
        <w:rPr>
          <w:lang w:val="en-US"/>
        </w:rPr>
        <w:t xml:space="preserve">be </w:t>
      </w:r>
      <w:r w:rsidR="00CD6A28" w:rsidRPr="00D10673">
        <w:t>adjusted</w:t>
      </w:r>
      <w:r w:rsidR="00CD6A28" w:rsidRPr="00D10673">
        <w:rPr>
          <w:lang w:val="en-US"/>
        </w:rPr>
        <w:t xml:space="preserve"> after </w:t>
      </w:r>
      <w:r>
        <w:rPr>
          <w:lang w:val="en-US"/>
        </w:rPr>
        <w:t>its</w:t>
      </w:r>
      <w:r w:rsidRPr="00D10673">
        <w:rPr>
          <w:lang w:val="en-US"/>
        </w:rPr>
        <w:t xml:space="preserve"> </w:t>
      </w:r>
      <w:r w:rsidR="00CD6A28" w:rsidRPr="00D10673">
        <w:rPr>
          <w:lang w:val="en-US"/>
        </w:rPr>
        <w:t>Qualification Application has been approved and will remain</w:t>
      </w:r>
      <w:r w:rsidR="00CD6A28" w:rsidRPr="00D10673">
        <w:t xml:space="preserve"> static during </w:t>
      </w:r>
      <w:r w:rsidR="00CD6A28" w:rsidRPr="00D10673">
        <w:rPr>
          <w:lang w:val="en-US"/>
        </w:rPr>
        <w:t>each auction unless the Applicant</w:t>
      </w:r>
      <w:r>
        <w:rPr>
          <w:lang w:val="en-US"/>
        </w:rPr>
        <w:t>’s updated</w:t>
      </w:r>
      <w:r w:rsidR="00CD6A28" w:rsidRPr="00D10673">
        <w:rPr>
          <w:lang w:val="en-US"/>
        </w:rPr>
        <w:t xml:space="preserve"> Qualification Application with </w:t>
      </w:r>
      <w:r>
        <w:rPr>
          <w:lang w:val="en-US"/>
        </w:rPr>
        <w:t>the appropriate</w:t>
      </w:r>
      <w:r w:rsidRPr="00D10673">
        <w:rPr>
          <w:lang w:val="en-US"/>
        </w:rPr>
        <w:t xml:space="preserve"> </w:t>
      </w:r>
      <w:r w:rsidR="00CD6A28" w:rsidRPr="00D10673">
        <w:rPr>
          <w:lang w:val="en-US"/>
        </w:rPr>
        <w:t xml:space="preserve">material change </w:t>
      </w:r>
      <w:r>
        <w:rPr>
          <w:lang w:val="en-US"/>
        </w:rPr>
        <w:t xml:space="preserve">is submitted and approved </w:t>
      </w:r>
      <w:r w:rsidR="00CD6A28" w:rsidRPr="00D10673">
        <w:rPr>
          <w:lang w:val="en-US"/>
        </w:rPr>
        <w:t>for a subsequent auction</w:t>
      </w:r>
      <w:r w:rsidR="00CD6A28" w:rsidRPr="00D10673">
        <w:rPr>
          <w:rFonts w:cs="Arial"/>
        </w:rPr>
        <w:t>.</w:t>
      </w:r>
      <w:r w:rsidR="009D1DF5">
        <w:rPr>
          <w:rFonts w:cs="Arial"/>
          <w:lang w:val="en-US"/>
        </w:rPr>
        <w:t xml:space="preserve"> </w:t>
      </w:r>
      <w:r w:rsidR="00217856" w:rsidRPr="00B94143">
        <w:t xml:space="preserve">The FAQs include an example of how </w:t>
      </w:r>
      <w:r w:rsidR="00A70479" w:rsidRPr="00B94143">
        <w:rPr>
          <w:lang w:val="en-US"/>
        </w:rPr>
        <w:t xml:space="preserve">Bidding Associations </w:t>
      </w:r>
      <w:r w:rsidR="00217856" w:rsidRPr="00B94143">
        <w:t>are used.</w:t>
      </w:r>
    </w:p>
    <w:p w14:paraId="0F59F729" w14:textId="174E1CA3" w:rsidR="001C03D0" w:rsidRPr="00B94143" w:rsidRDefault="00C53018">
      <w:pPr>
        <w:pStyle w:val="Heading2"/>
        <w:tabs>
          <w:tab w:val="left" w:pos="720"/>
        </w:tabs>
        <w:rPr>
          <w:rFonts w:cs="Arial"/>
          <w:lang w:eastAsia="ar-SA"/>
        </w:rPr>
      </w:pPr>
      <w:bookmarkStart w:id="125" w:name="_Toc60651234"/>
      <w:r>
        <w:rPr>
          <w:rFonts w:cs="Arial"/>
          <w:lang w:eastAsia="ar-SA"/>
        </w:rPr>
        <w:t xml:space="preserve">Auction </w:t>
      </w:r>
      <w:r w:rsidR="00352423">
        <w:rPr>
          <w:rFonts w:cs="Arial"/>
          <w:lang w:val="en-US" w:eastAsia="ar-SA"/>
        </w:rPr>
        <w:t>Window</w:t>
      </w:r>
      <w:bookmarkEnd w:id="125"/>
      <w:r w:rsidR="001C03D0" w:rsidRPr="00B94143">
        <w:rPr>
          <w:rFonts w:cs="Arial"/>
          <w:lang w:eastAsia="ar-SA"/>
        </w:rPr>
        <w:t xml:space="preserve"> </w:t>
      </w:r>
    </w:p>
    <w:p w14:paraId="096B928D" w14:textId="1C788A60" w:rsidR="001C03D0" w:rsidRPr="00D10673" w:rsidRDefault="00063592">
      <w:pPr>
        <w:pStyle w:val="BodyText"/>
        <w:rPr>
          <w:lang w:eastAsia="ar-SA"/>
        </w:rPr>
      </w:pPr>
      <w:r>
        <w:rPr>
          <w:rFonts w:cs="Arial"/>
          <w:lang w:val="en-US"/>
        </w:rPr>
        <w:t xml:space="preserve">Each </w:t>
      </w:r>
      <w:r w:rsidR="00C53018">
        <w:rPr>
          <w:rFonts w:cs="Arial"/>
        </w:rPr>
        <w:t xml:space="preserve">Auction </w:t>
      </w:r>
      <w:r w:rsidR="001C03D0" w:rsidRPr="00B94143">
        <w:rPr>
          <w:rFonts w:cs="Arial"/>
        </w:rPr>
        <w:t>will open at 9:00 AM and close at 1</w:t>
      </w:r>
      <w:r w:rsidR="0089172F" w:rsidRPr="00B94143">
        <w:rPr>
          <w:rFonts w:cs="Arial"/>
        </w:rPr>
        <w:t>2</w:t>
      </w:r>
      <w:r w:rsidR="001C03D0" w:rsidRPr="00B94143">
        <w:rPr>
          <w:rFonts w:cs="Arial"/>
        </w:rPr>
        <w:t xml:space="preserve">:00 PM ET </w:t>
      </w:r>
      <w:r>
        <w:rPr>
          <w:rFonts w:cs="Arial"/>
          <w:lang w:val="en-US"/>
        </w:rPr>
        <w:t xml:space="preserve">in accordance with the </w:t>
      </w:r>
      <w:r w:rsidR="001569DE" w:rsidRPr="00D10673">
        <w:rPr>
          <w:rFonts w:cs="Arial"/>
          <w:lang w:val="en-US"/>
        </w:rPr>
        <w:t>Auction Schedule</w:t>
      </w:r>
      <w:r w:rsidR="001C03D0" w:rsidRPr="00D10673">
        <w:rPr>
          <w:rFonts w:cs="Arial"/>
        </w:rPr>
        <w:t xml:space="preserve">. Bidders will be able to log on to the </w:t>
      </w:r>
      <w:r w:rsidR="004B1083" w:rsidRPr="00D10673">
        <w:rPr>
          <w:rFonts w:cs="Arial"/>
        </w:rPr>
        <w:t>Auction Platform</w:t>
      </w:r>
      <w:r w:rsidR="001C03D0" w:rsidRPr="00D10673">
        <w:rPr>
          <w:rFonts w:cs="Arial"/>
        </w:rPr>
        <w:t xml:space="preserve"> </w:t>
      </w:r>
      <w:r w:rsidR="009B6C69">
        <w:rPr>
          <w:rFonts w:cs="Arial"/>
          <w:lang w:val="en-US"/>
        </w:rPr>
        <w:t xml:space="preserve">typically </w:t>
      </w:r>
      <w:r w:rsidR="0093790D">
        <w:rPr>
          <w:rFonts w:cs="Arial"/>
          <w:lang w:val="en-US"/>
        </w:rPr>
        <w:t>the day</w:t>
      </w:r>
      <w:r w:rsidR="009B6C69">
        <w:rPr>
          <w:rFonts w:cs="Arial"/>
          <w:lang w:val="en-US"/>
        </w:rPr>
        <w:t xml:space="preserve"> </w:t>
      </w:r>
      <w:r w:rsidR="001C03D0" w:rsidRPr="00D10673">
        <w:rPr>
          <w:rFonts w:cs="Arial"/>
        </w:rPr>
        <w:t xml:space="preserve">prior to this and view the details of </w:t>
      </w:r>
      <w:r w:rsidR="00296DC5" w:rsidRPr="00D10673">
        <w:rPr>
          <w:rFonts w:cs="Arial"/>
          <w:lang w:val="en-US"/>
        </w:rPr>
        <w:t xml:space="preserve">the </w:t>
      </w:r>
      <w:r w:rsidR="005F7352" w:rsidRPr="00D10673">
        <w:rPr>
          <w:rFonts w:cs="Arial"/>
        </w:rPr>
        <w:t>auction;</w:t>
      </w:r>
      <w:r w:rsidR="001C03D0" w:rsidRPr="00D10673">
        <w:rPr>
          <w:rFonts w:cs="Arial"/>
        </w:rPr>
        <w:t xml:space="preserve"> however</w:t>
      </w:r>
      <w:r w:rsidR="008B747D" w:rsidRPr="00D10673">
        <w:rPr>
          <w:rFonts w:cs="Arial"/>
          <w:lang w:val="en-US"/>
        </w:rPr>
        <w:t>,</w:t>
      </w:r>
      <w:r w:rsidR="001C03D0" w:rsidRPr="00D10673">
        <w:rPr>
          <w:rFonts w:cs="Arial"/>
        </w:rPr>
        <w:t xml:space="preserve"> </w:t>
      </w:r>
      <w:r w:rsidR="00A84A4E">
        <w:rPr>
          <w:rFonts w:cs="Arial"/>
        </w:rPr>
        <w:t>Bid</w:t>
      </w:r>
      <w:r w:rsidR="001C03D0" w:rsidRPr="00D10673">
        <w:rPr>
          <w:rFonts w:cs="Arial"/>
        </w:rPr>
        <w:t>s may only be submitted between 9:00 AM and 1</w:t>
      </w:r>
      <w:r w:rsidR="0089172F" w:rsidRPr="00D10673">
        <w:rPr>
          <w:rFonts w:cs="Arial"/>
        </w:rPr>
        <w:t>2</w:t>
      </w:r>
      <w:r w:rsidR="001C03D0" w:rsidRPr="00D10673">
        <w:rPr>
          <w:rFonts w:cs="Arial"/>
        </w:rPr>
        <w:t xml:space="preserve">:00 PM ET. </w:t>
      </w:r>
    </w:p>
    <w:p w14:paraId="7EE1D69A" w14:textId="77777777" w:rsidR="001C03D0" w:rsidRPr="00B94143" w:rsidRDefault="001C03D0">
      <w:pPr>
        <w:pStyle w:val="Heading1"/>
        <w:tabs>
          <w:tab w:val="left" w:pos="720"/>
        </w:tabs>
      </w:pPr>
      <w:bookmarkStart w:id="126" w:name="_Post-auction_Process"/>
      <w:bookmarkStart w:id="127" w:name="_Toc60651235"/>
      <w:bookmarkEnd w:id="126"/>
      <w:r w:rsidRPr="00B94143">
        <w:t>Post-auction Process</w:t>
      </w:r>
      <w:bookmarkEnd w:id="127"/>
    </w:p>
    <w:p w14:paraId="38F2D8AB" w14:textId="2A0F6246" w:rsidR="001C03D0" w:rsidRPr="00B94143" w:rsidRDefault="001F06DE">
      <w:pPr>
        <w:pStyle w:val="Heading2"/>
        <w:tabs>
          <w:tab w:val="left" w:pos="720"/>
        </w:tabs>
        <w:rPr>
          <w:rFonts w:cs="Arial"/>
        </w:rPr>
      </w:pPr>
      <w:bookmarkStart w:id="128" w:name="_Ref532810378"/>
      <w:bookmarkStart w:id="129" w:name="_Toc60651236"/>
      <w:r w:rsidRPr="00B94143">
        <w:rPr>
          <w:rFonts w:cs="Arial"/>
        </w:rPr>
        <w:t>Release</w:t>
      </w:r>
      <w:r w:rsidR="0034022A" w:rsidRPr="00B94143">
        <w:rPr>
          <w:rFonts w:cs="Arial"/>
        </w:rPr>
        <w:t xml:space="preserve"> of the Auction </w:t>
      </w:r>
      <w:bookmarkEnd w:id="128"/>
      <w:r w:rsidR="00B86885">
        <w:rPr>
          <w:rFonts w:cs="Arial"/>
          <w:lang w:val="en-US"/>
        </w:rPr>
        <w:t>Final Clearing Price</w:t>
      </w:r>
      <w:bookmarkEnd w:id="129"/>
    </w:p>
    <w:p w14:paraId="576EE260" w14:textId="3F3BDDEB" w:rsidR="0034022A" w:rsidRPr="00D10673" w:rsidRDefault="0034022A">
      <w:pPr>
        <w:pStyle w:val="BodyText"/>
        <w:rPr>
          <w:rFonts w:cs="Arial"/>
        </w:rPr>
      </w:pPr>
      <w:r w:rsidRPr="00B94143">
        <w:rPr>
          <w:rFonts w:cs="Arial"/>
        </w:rPr>
        <w:t xml:space="preserve">The </w:t>
      </w:r>
      <w:r w:rsidR="00B86885">
        <w:rPr>
          <w:rFonts w:cs="Arial"/>
          <w:lang w:val="en-US"/>
        </w:rPr>
        <w:t>Final Clearing Price</w:t>
      </w:r>
      <w:r w:rsidR="00E90E4C" w:rsidRPr="00B94143">
        <w:rPr>
          <w:rFonts w:cs="Arial"/>
        </w:rPr>
        <w:t xml:space="preserve"> for </w:t>
      </w:r>
      <w:r w:rsidR="00063592">
        <w:rPr>
          <w:rFonts w:cs="Arial"/>
          <w:lang w:val="en-US"/>
        </w:rPr>
        <w:t xml:space="preserve">each </w:t>
      </w:r>
      <w:r w:rsidR="00C53018">
        <w:rPr>
          <w:rFonts w:cs="Arial"/>
        </w:rPr>
        <w:t xml:space="preserve">Auction </w:t>
      </w:r>
      <w:r w:rsidR="00560412" w:rsidRPr="00B94143">
        <w:rPr>
          <w:rFonts w:cs="Arial"/>
        </w:rPr>
        <w:t>will be posted at</w:t>
      </w:r>
      <w:r w:rsidRPr="00B94143">
        <w:rPr>
          <w:rFonts w:cs="Arial"/>
        </w:rPr>
        <w:t xml:space="preserve"> </w:t>
      </w:r>
      <w:hyperlink r:id="rId33" w:history="1">
        <w:r w:rsidR="00C16D9F">
          <w:rPr>
            <w:rStyle w:val="Hyperlink"/>
          </w:rPr>
          <w:t>https://www.rggi.org/</w:t>
        </w:r>
      </w:hyperlink>
      <w:r w:rsidRPr="00B94143">
        <w:rPr>
          <w:rFonts w:cs="Arial"/>
        </w:rPr>
        <w:t xml:space="preserve"> at 10:00</w:t>
      </w:r>
      <w:r w:rsidR="00124E81" w:rsidRPr="00B94143">
        <w:rPr>
          <w:rFonts w:cs="Arial"/>
        </w:rPr>
        <w:t xml:space="preserve"> AM</w:t>
      </w:r>
      <w:r w:rsidR="007146C7">
        <w:rPr>
          <w:rFonts w:cs="Arial"/>
          <w:lang w:val="en-US"/>
        </w:rPr>
        <w:t xml:space="preserve"> </w:t>
      </w:r>
      <w:r w:rsidR="00063592">
        <w:rPr>
          <w:rFonts w:cs="Arial"/>
          <w:lang w:val="en-US"/>
        </w:rPr>
        <w:t xml:space="preserve">in accordance with the </w:t>
      </w:r>
      <w:r w:rsidR="001569DE" w:rsidRPr="00D10673">
        <w:rPr>
          <w:rFonts w:cs="Arial"/>
          <w:lang w:val="en-US"/>
        </w:rPr>
        <w:t>Auction Schedule</w:t>
      </w:r>
      <w:r w:rsidRPr="00D10673">
        <w:rPr>
          <w:rFonts w:cs="Arial"/>
        </w:rPr>
        <w:t xml:space="preserve">. </w:t>
      </w:r>
      <w:r w:rsidR="001C03FC" w:rsidRPr="00D10673">
        <w:rPr>
          <w:rFonts w:cs="Arial"/>
        </w:rPr>
        <w:t>In the event of a de</w:t>
      </w:r>
      <w:r w:rsidR="00560412" w:rsidRPr="00D10673">
        <w:rPr>
          <w:rFonts w:cs="Arial"/>
        </w:rPr>
        <w:t>lay, a message will be posted at</w:t>
      </w:r>
      <w:r w:rsidR="001C03FC" w:rsidRPr="00D10673">
        <w:rPr>
          <w:rFonts w:cs="Arial"/>
        </w:rPr>
        <w:t xml:space="preserve"> </w:t>
      </w:r>
      <w:hyperlink r:id="rId34" w:history="1">
        <w:r w:rsidR="00C16D9F" w:rsidRPr="00D10673">
          <w:rPr>
            <w:rStyle w:val="Hyperlink"/>
          </w:rPr>
          <w:t>https://www.rggi.org/</w:t>
        </w:r>
      </w:hyperlink>
      <w:r w:rsidR="001C03FC" w:rsidRPr="00D10673">
        <w:rPr>
          <w:rFonts w:cs="Arial"/>
        </w:rPr>
        <w:t xml:space="preserve"> providing the new time for the release</w:t>
      </w:r>
      <w:r w:rsidR="00735EEC" w:rsidRPr="00D10673">
        <w:rPr>
          <w:rFonts w:cs="Arial"/>
        </w:rPr>
        <w:t xml:space="preserve">. </w:t>
      </w:r>
      <w:r w:rsidR="001C03D0" w:rsidRPr="00D10673">
        <w:rPr>
          <w:rFonts w:cs="Arial"/>
        </w:rPr>
        <w:t xml:space="preserve">Immediately </w:t>
      </w:r>
      <w:r w:rsidRPr="00D10673">
        <w:rPr>
          <w:rFonts w:cs="Arial"/>
        </w:rPr>
        <w:t xml:space="preserve">following </w:t>
      </w:r>
      <w:r w:rsidR="008B747D" w:rsidRPr="00D10673">
        <w:rPr>
          <w:rFonts w:cs="Arial"/>
          <w:lang w:val="en-US"/>
        </w:rPr>
        <w:t xml:space="preserve">the </w:t>
      </w:r>
      <w:r w:rsidRPr="00D10673">
        <w:rPr>
          <w:rFonts w:cs="Arial"/>
        </w:rPr>
        <w:t xml:space="preserve">posting of the </w:t>
      </w:r>
      <w:r w:rsidR="00B86885">
        <w:rPr>
          <w:rFonts w:cs="Arial"/>
          <w:lang w:val="en-US"/>
        </w:rPr>
        <w:t>Final Clearing Price</w:t>
      </w:r>
      <w:r w:rsidR="001C03D0" w:rsidRPr="00D10673">
        <w:rPr>
          <w:rFonts w:cs="Arial"/>
        </w:rPr>
        <w:t xml:space="preserve">, </w:t>
      </w:r>
      <w:r w:rsidRPr="00D10673">
        <w:rPr>
          <w:rFonts w:cs="Arial"/>
        </w:rPr>
        <w:t xml:space="preserve">bidders can </w:t>
      </w:r>
      <w:r w:rsidR="001C03D0" w:rsidRPr="00D10673">
        <w:rPr>
          <w:rFonts w:cs="Arial"/>
        </w:rPr>
        <w:t xml:space="preserve">log on to the </w:t>
      </w:r>
      <w:r w:rsidR="004B1083" w:rsidRPr="00D10673">
        <w:rPr>
          <w:rFonts w:cs="Arial"/>
        </w:rPr>
        <w:t>Auction Platform</w:t>
      </w:r>
      <w:r w:rsidRPr="00D10673">
        <w:rPr>
          <w:rFonts w:cs="Arial"/>
        </w:rPr>
        <w:t xml:space="preserve"> (</w:t>
      </w:r>
      <w:hyperlink r:id="rId35" w:history="1">
        <w:r w:rsidR="0066323A" w:rsidRPr="00416857">
          <w:rPr>
            <w:rStyle w:val="Hyperlink"/>
          </w:rPr>
          <w:t>https://rggi.exchange.apps.enelx.com/</w:t>
        </w:r>
      </w:hyperlink>
      <w:r w:rsidRPr="00D10673">
        <w:rPr>
          <w:rFonts w:cs="Arial"/>
        </w:rPr>
        <w:t>)</w:t>
      </w:r>
      <w:r w:rsidR="00735EEC" w:rsidRPr="00D10673">
        <w:rPr>
          <w:rFonts w:cs="Arial"/>
        </w:rPr>
        <w:t xml:space="preserve">. </w:t>
      </w:r>
      <w:r w:rsidRPr="00D10673">
        <w:rPr>
          <w:rFonts w:cs="Arial"/>
        </w:rPr>
        <w:t>E</w:t>
      </w:r>
      <w:r w:rsidR="001C03D0" w:rsidRPr="00D10673">
        <w:rPr>
          <w:rFonts w:cs="Arial"/>
        </w:rPr>
        <w:t xml:space="preserve">ach bidder will see </w:t>
      </w:r>
      <w:r w:rsidR="0089172F" w:rsidRPr="00D10673">
        <w:rPr>
          <w:rFonts w:cs="Arial"/>
        </w:rPr>
        <w:t xml:space="preserve">the </w:t>
      </w:r>
      <w:r w:rsidR="001C03D0" w:rsidRPr="00D10673">
        <w:t>number of CO</w:t>
      </w:r>
      <w:r w:rsidR="001C03D0" w:rsidRPr="00D10673">
        <w:rPr>
          <w:szCs w:val="22"/>
          <w:vertAlign w:val="subscript"/>
        </w:rPr>
        <w:t>2</w:t>
      </w:r>
      <w:r w:rsidR="001C03D0" w:rsidRPr="00D10673">
        <w:t xml:space="preserve"> </w:t>
      </w:r>
      <w:r w:rsidR="005F4B0D">
        <w:t>Allowance</w:t>
      </w:r>
      <w:r w:rsidR="001C03D0" w:rsidRPr="00D10673">
        <w:t xml:space="preserve">s it </w:t>
      </w:r>
      <w:r w:rsidR="00A13A7E" w:rsidRPr="00D10673">
        <w:t>has been</w:t>
      </w:r>
      <w:r w:rsidR="001C03D0" w:rsidRPr="00D10673">
        <w:t xml:space="preserve"> awarded, if any</w:t>
      </w:r>
      <w:r w:rsidR="00735EEC" w:rsidRPr="00D10673">
        <w:rPr>
          <w:rFonts w:cs="Arial"/>
        </w:rPr>
        <w:t xml:space="preserve">. </w:t>
      </w:r>
    </w:p>
    <w:p w14:paraId="53EF56F0" w14:textId="77777777" w:rsidR="001C03D0" w:rsidRPr="00D10673" w:rsidRDefault="001C03D0">
      <w:pPr>
        <w:pStyle w:val="Heading2"/>
        <w:tabs>
          <w:tab w:val="left" w:pos="720"/>
        </w:tabs>
        <w:rPr>
          <w:rFonts w:cs="Arial"/>
        </w:rPr>
      </w:pPr>
      <w:bookmarkStart w:id="130" w:name="_Toc60651237"/>
      <w:r w:rsidRPr="00D10673">
        <w:rPr>
          <w:rFonts w:cs="Arial"/>
        </w:rPr>
        <w:t>Financial Settlement</w:t>
      </w:r>
      <w:bookmarkEnd w:id="130"/>
    </w:p>
    <w:p w14:paraId="1FE71BC4" w14:textId="6227A94A" w:rsidR="0034022A" w:rsidRPr="00D10673" w:rsidRDefault="001C03D0">
      <w:pPr>
        <w:pStyle w:val="BodyText"/>
        <w:rPr>
          <w:rFonts w:cs="Arial"/>
        </w:rPr>
      </w:pPr>
      <w:r w:rsidRPr="00D10673">
        <w:rPr>
          <w:rFonts w:cs="Arial"/>
        </w:rPr>
        <w:t xml:space="preserve">Financial settlement of </w:t>
      </w:r>
      <w:r w:rsidR="00063592" w:rsidRPr="00D10673">
        <w:rPr>
          <w:rFonts w:cs="Arial"/>
          <w:lang w:val="en-US"/>
        </w:rPr>
        <w:t xml:space="preserve">each </w:t>
      </w:r>
      <w:r w:rsidR="00C53018" w:rsidRPr="00D10673">
        <w:rPr>
          <w:rFonts w:cs="Arial"/>
        </w:rPr>
        <w:t>Auction</w:t>
      </w:r>
      <w:r w:rsidRPr="00D10673">
        <w:rPr>
          <w:rFonts w:cs="Arial"/>
        </w:rPr>
        <w:t xml:space="preserve"> will c</w:t>
      </w:r>
      <w:r w:rsidR="00A13A7E" w:rsidRPr="00D10673">
        <w:rPr>
          <w:rFonts w:cs="Arial"/>
        </w:rPr>
        <w:t xml:space="preserve">ommence immediately after </w:t>
      </w:r>
      <w:r w:rsidR="001F06DE" w:rsidRPr="00D10673">
        <w:rPr>
          <w:rFonts w:cs="Arial"/>
        </w:rPr>
        <w:t xml:space="preserve">release of the </w:t>
      </w:r>
      <w:r w:rsidR="00B86885">
        <w:rPr>
          <w:rFonts w:cs="Arial"/>
          <w:lang w:val="en-US"/>
        </w:rPr>
        <w:t>Final Clearing Price</w:t>
      </w:r>
      <w:r w:rsidRPr="00D10673">
        <w:rPr>
          <w:rFonts w:cs="Arial"/>
        </w:rPr>
        <w:t xml:space="preserve">. </w:t>
      </w:r>
      <w:r w:rsidR="001F06DE" w:rsidRPr="00D10673">
        <w:rPr>
          <w:rFonts w:cs="Arial"/>
        </w:rPr>
        <w:t xml:space="preserve">The </w:t>
      </w:r>
      <w:r w:rsidR="004B1083" w:rsidRPr="00D10673">
        <w:rPr>
          <w:rFonts w:cs="Arial"/>
        </w:rPr>
        <w:t>Auction Platform</w:t>
      </w:r>
      <w:r w:rsidR="001F06DE" w:rsidRPr="00D10673">
        <w:rPr>
          <w:rFonts w:cs="Arial"/>
        </w:rPr>
        <w:t xml:space="preserve"> provides each bidder with t</w:t>
      </w:r>
      <w:r w:rsidR="001F06DE" w:rsidRPr="00D10673">
        <w:t>he total cost of the CO</w:t>
      </w:r>
      <w:r w:rsidR="001F06DE" w:rsidRPr="00D10673">
        <w:rPr>
          <w:szCs w:val="22"/>
          <w:vertAlign w:val="subscript"/>
        </w:rPr>
        <w:t>2</w:t>
      </w:r>
      <w:r w:rsidR="001F06DE" w:rsidRPr="00D10673">
        <w:t xml:space="preserve"> </w:t>
      </w:r>
      <w:r w:rsidR="005F4B0D">
        <w:t>Allowance</w:t>
      </w:r>
      <w:r w:rsidR="001F06DE" w:rsidRPr="00D10673">
        <w:t>s</w:t>
      </w:r>
      <w:r w:rsidR="00F337F6">
        <w:rPr>
          <w:lang w:val="en-US"/>
        </w:rPr>
        <w:t xml:space="preserve"> it has been awarded</w:t>
      </w:r>
      <w:r w:rsidR="001F06DE" w:rsidRPr="00D10673">
        <w:t>, if any</w:t>
      </w:r>
      <w:r w:rsidR="00735EEC" w:rsidRPr="00D10673">
        <w:t xml:space="preserve">. </w:t>
      </w:r>
      <w:r w:rsidR="001F06DE" w:rsidRPr="00D10673">
        <w:t xml:space="preserve">This represents the amount </w:t>
      </w:r>
      <w:r w:rsidR="00F337F6">
        <w:rPr>
          <w:lang w:val="en-US"/>
        </w:rPr>
        <w:t>that will</w:t>
      </w:r>
      <w:r w:rsidR="00F337F6" w:rsidRPr="00D10673">
        <w:t xml:space="preserve"> </w:t>
      </w:r>
      <w:r w:rsidR="001F06DE" w:rsidRPr="00D10673">
        <w:t xml:space="preserve">be paid or drawn from the bidder’s financial security. </w:t>
      </w:r>
      <w:r w:rsidRPr="00D10673">
        <w:rPr>
          <w:rFonts w:cs="Arial"/>
        </w:rPr>
        <w:t>Each key financial settlement event and activity is discussed below.</w:t>
      </w:r>
    </w:p>
    <w:p w14:paraId="0020FB3C" w14:textId="77777777" w:rsidR="001C03D0" w:rsidRPr="00D10673" w:rsidRDefault="001C03D0">
      <w:pPr>
        <w:pStyle w:val="Heading3"/>
        <w:tabs>
          <w:tab w:val="num" w:pos="720"/>
        </w:tabs>
        <w:rPr>
          <w:rFonts w:cs="Arial"/>
        </w:rPr>
      </w:pPr>
      <w:bookmarkStart w:id="131" w:name="_Toc60651238"/>
      <w:r w:rsidRPr="00D10673">
        <w:rPr>
          <w:rFonts w:cs="Arial"/>
        </w:rPr>
        <w:t>Optional Cash (Wire Transfer) Settlement</w:t>
      </w:r>
      <w:bookmarkEnd w:id="131"/>
      <w:r w:rsidRPr="00D10673">
        <w:rPr>
          <w:rFonts w:cs="Arial"/>
        </w:rPr>
        <w:t xml:space="preserve"> </w:t>
      </w:r>
    </w:p>
    <w:p w14:paraId="0C52D5C9" w14:textId="2696721F" w:rsidR="000A2CF6" w:rsidRPr="00B94143" w:rsidRDefault="001C03D0">
      <w:pPr>
        <w:pStyle w:val="BodyText"/>
        <w:rPr>
          <w:rFonts w:cs="Arial"/>
        </w:rPr>
      </w:pPr>
      <w:r w:rsidRPr="00D10673">
        <w:rPr>
          <w:rFonts w:cs="Arial"/>
        </w:rPr>
        <w:t xml:space="preserve">Each </w:t>
      </w:r>
      <w:r w:rsidR="006A300D">
        <w:rPr>
          <w:rFonts w:cs="Arial"/>
          <w:lang w:val="en-US"/>
        </w:rPr>
        <w:t xml:space="preserve">successful </w:t>
      </w:r>
      <w:r w:rsidRPr="00D10673">
        <w:rPr>
          <w:rFonts w:cs="Arial"/>
        </w:rPr>
        <w:t xml:space="preserve">bidder </w:t>
      </w:r>
      <w:r w:rsidR="006A300D">
        <w:rPr>
          <w:rFonts w:cs="Arial"/>
          <w:lang w:val="en-US"/>
        </w:rPr>
        <w:t>that</w:t>
      </w:r>
      <w:r w:rsidR="006A300D" w:rsidRPr="00D10673">
        <w:rPr>
          <w:rFonts w:cs="Arial"/>
        </w:rPr>
        <w:t xml:space="preserve"> </w:t>
      </w:r>
      <w:r w:rsidR="006A300D">
        <w:rPr>
          <w:rFonts w:cs="Arial"/>
          <w:lang w:val="en-US"/>
        </w:rPr>
        <w:t>has submitted</w:t>
      </w:r>
      <w:r w:rsidR="006A300D" w:rsidRPr="00D10673">
        <w:rPr>
          <w:rFonts w:cs="Arial"/>
        </w:rPr>
        <w:t xml:space="preserve"> </w:t>
      </w:r>
      <w:r w:rsidRPr="00D10673">
        <w:rPr>
          <w:rFonts w:cs="Arial"/>
        </w:rPr>
        <w:t xml:space="preserve">an ILOC or bond will be provided an opportunity to settle its award transaction(s) with cash via a wire transfer rather than </w:t>
      </w:r>
      <w:r w:rsidR="006A300D">
        <w:rPr>
          <w:rFonts w:cs="Arial"/>
          <w:lang w:val="en-US"/>
        </w:rPr>
        <w:t xml:space="preserve">by </w:t>
      </w:r>
      <w:r w:rsidRPr="00D10673">
        <w:rPr>
          <w:rFonts w:cs="Arial"/>
        </w:rPr>
        <w:t xml:space="preserve">a draw against </w:t>
      </w:r>
      <w:r w:rsidR="00865BE1">
        <w:rPr>
          <w:rFonts w:cs="Arial"/>
          <w:lang w:val="en-US"/>
        </w:rPr>
        <w:t>its</w:t>
      </w:r>
      <w:r w:rsidR="00865BE1" w:rsidRPr="00D10673">
        <w:rPr>
          <w:rFonts w:cs="Arial"/>
        </w:rPr>
        <w:t xml:space="preserve"> </w:t>
      </w:r>
      <w:r w:rsidRPr="00D10673">
        <w:rPr>
          <w:rFonts w:cs="Arial"/>
          <w:szCs w:val="22"/>
        </w:rPr>
        <w:t>ILOC</w:t>
      </w:r>
      <w:r w:rsidRPr="00D10673">
        <w:rPr>
          <w:rFonts w:cs="Arial"/>
        </w:rPr>
        <w:t xml:space="preserve"> </w:t>
      </w:r>
      <w:r w:rsidR="000A2CF6" w:rsidRPr="00D10673">
        <w:rPr>
          <w:rFonts w:cs="Arial"/>
        </w:rPr>
        <w:t>and/</w:t>
      </w:r>
      <w:r w:rsidRPr="00D10673">
        <w:rPr>
          <w:rFonts w:cs="Arial"/>
        </w:rPr>
        <w:t>or bond</w:t>
      </w:r>
      <w:r w:rsidR="00735EEC" w:rsidRPr="00D10673">
        <w:rPr>
          <w:rFonts w:cs="Arial"/>
        </w:rPr>
        <w:t xml:space="preserve">. </w:t>
      </w:r>
      <w:r w:rsidRPr="00D10673">
        <w:rPr>
          <w:rFonts w:cs="Arial"/>
        </w:rPr>
        <w:t>Wire transfers must be in USD and must be received by</w:t>
      </w:r>
      <w:r w:rsidR="00581EA7" w:rsidRPr="00D10673">
        <w:rPr>
          <w:rFonts w:cs="Arial"/>
        </w:rPr>
        <w:t xml:space="preserve"> The Bank of New York Mellon </w:t>
      </w:r>
      <w:r w:rsidRPr="00D10673">
        <w:rPr>
          <w:rFonts w:cs="Arial"/>
        </w:rPr>
        <w:t xml:space="preserve">no later than 5:00 PM </w:t>
      </w:r>
      <w:r w:rsidR="00063592" w:rsidRPr="00D10673">
        <w:rPr>
          <w:rFonts w:cs="Arial"/>
          <w:lang w:val="en-US"/>
        </w:rPr>
        <w:t xml:space="preserve">in accordance with the </w:t>
      </w:r>
      <w:r w:rsidR="001569DE" w:rsidRPr="00D10673">
        <w:rPr>
          <w:rFonts w:cs="Arial"/>
          <w:lang w:val="en-US"/>
        </w:rPr>
        <w:t>Auction Schedule</w:t>
      </w:r>
      <w:r w:rsidRPr="00D10673">
        <w:rPr>
          <w:rFonts w:cs="Arial"/>
        </w:rPr>
        <w:t xml:space="preserve">. </w:t>
      </w:r>
      <w:r w:rsidR="00CC1DB1" w:rsidRPr="00D10673">
        <w:rPr>
          <w:rFonts w:cs="Arial"/>
        </w:rPr>
        <w:t>The details</w:t>
      </w:r>
      <w:r w:rsidR="007F0E19" w:rsidRPr="00D10673">
        <w:rPr>
          <w:rFonts w:cs="Arial"/>
        </w:rPr>
        <w:t xml:space="preserve"> for submitting cash by wire transfer are emailed to all potential bidders no later than 5:00 PM</w:t>
      </w:r>
      <w:r w:rsidR="00063592" w:rsidRPr="00D10673">
        <w:rPr>
          <w:rFonts w:cs="Arial"/>
          <w:lang w:val="en-US"/>
        </w:rPr>
        <w:t xml:space="preserve"> in </w:t>
      </w:r>
      <w:r w:rsidR="00063592" w:rsidRPr="00D10673">
        <w:rPr>
          <w:rFonts w:cs="Arial"/>
          <w:lang w:val="en-US"/>
        </w:rPr>
        <w:lastRenderedPageBreak/>
        <w:t xml:space="preserve">accordance with the </w:t>
      </w:r>
      <w:r w:rsidR="001569DE" w:rsidRPr="00D10673">
        <w:rPr>
          <w:rFonts w:cs="Arial"/>
          <w:lang w:val="en-US"/>
        </w:rPr>
        <w:t>Auction Schedule</w:t>
      </w:r>
      <w:r w:rsidR="007F0E19" w:rsidRPr="00D10673">
        <w:rPr>
          <w:rFonts w:cs="Arial"/>
        </w:rPr>
        <w:t xml:space="preserve">. </w:t>
      </w:r>
      <w:r w:rsidR="000A2CF6" w:rsidRPr="00D10673">
        <w:rPr>
          <w:rFonts w:cs="Arial"/>
        </w:rPr>
        <w:t xml:space="preserve">If a wire transfer </w:t>
      </w:r>
      <w:r w:rsidR="001C03FC" w:rsidRPr="00D10673">
        <w:rPr>
          <w:rFonts w:cs="Arial"/>
        </w:rPr>
        <w:t xml:space="preserve">for the </w:t>
      </w:r>
      <w:r w:rsidR="00560412" w:rsidRPr="00D10673">
        <w:rPr>
          <w:rFonts w:cs="Arial"/>
        </w:rPr>
        <w:t xml:space="preserve">full </w:t>
      </w:r>
      <w:r w:rsidR="001C03FC" w:rsidRPr="00D10673">
        <w:rPr>
          <w:rFonts w:cs="Arial"/>
        </w:rPr>
        <w:t xml:space="preserve">award amount </w:t>
      </w:r>
      <w:r w:rsidR="000A2CF6" w:rsidRPr="00D10673">
        <w:rPr>
          <w:rFonts w:cs="Arial"/>
        </w:rPr>
        <w:t>is received by the time and date deadline, a bidder’s ILOC and/or bond will not be drawn against</w:t>
      </w:r>
      <w:r w:rsidR="00735EEC" w:rsidRPr="00D10673">
        <w:rPr>
          <w:rFonts w:cs="Arial"/>
        </w:rPr>
        <w:t xml:space="preserve">. </w:t>
      </w:r>
      <w:r w:rsidRPr="00D10673">
        <w:rPr>
          <w:rFonts w:cs="Arial"/>
        </w:rPr>
        <w:t xml:space="preserve">Any amount of an award not settled </w:t>
      </w:r>
      <w:r w:rsidR="006A300D" w:rsidRPr="00D10673">
        <w:rPr>
          <w:rFonts w:cs="Arial"/>
        </w:rPr>
        <w:t xml:space="preserve">with </w:t>
      </w:r>
      <w:r w:rsidRPr="00D10673">
        <w:rPr>
          <w:rFonts w:cs="Arial"/>
        </w:rPr>
        <w:t xml:space="preserve">cash </w:t>
      </w:r>
      <w:r w:rsidR="006A300D" w:rsidRPr="00D10673">
        <w:rPr>
          <w:rFonts w:cs="Arial"/>
        </w:rPr>
        <w:t xml:space="preserve">via </w:t>
      </w:r>
      <w:r w:rsidRPr="00D10673">
        <w:rPr>
          <w:rFonts w:cs="Arial"/>
        </w:rPr>
        <w:t xml:space="preserve">a wire transfer will be settled through a draw </w:t>
      </w:r>
      <w:r w:rsidR="006A300D">
        <w:rPr>
          <w:rFonts w:cs="Arial"/>
          <w:lang w:val="en-US"/>
        </w:rPr>
        <w:t>against</w:t>
      </w:r>
      <w:r w:rsidR="006A300D" w:rsidRPr="00D10673">
        <w:rPr>
          <w:rFonts w:cs="Arial"/>
        </w:rPr>
        <w:t xml:space="preserve"> </w:t>
      </w:r>
      <w:r w:rsidRPr="00D10673">
        <w:rPr>
          <w:rFonts w:cs="Arial"/>
        </w:rPr>
        <w:t>the submitted ILOC or bo</w:t>
      </w:r>
      <w:r w:rsidR="00A13A7E" w:rsidRPr="00D10673">
        <w:rPr>
          <w:rFonts w:cs="Arial"/>
        </w:rPr>
        <w:t>nd</w:t>
      </w:r>
      <w:r w:rsidR="007146C7" w:rsidRPr="00D10673">
        <w:rPr>
          <w:rFonts w:cs="Arial"/>
          <w:lang w:val="en-US"/>
        </w:rPr>
        <w:t xml:space="preserve"> </w:t>
      </w:r>
      <w:r w:rsidR="00063592" w:rsidRPr="00D10673">
        <w:rPr>
          <w:rFonts w:cs="Arial"/>
          <w:lang w:val="en-US"/>
        </w:rPr>
        <w:t xml:space="preserve">in accordance with the </w:t>
      </w:r>
      <w:r w:rsidR="001569DE" w:rsidRPr="00D10673">
        <w:rPr>
          <w:rFonts w:cs="Arial"/>
          <w:lang w:val="en-US"/>
        </w:rPr>
        <w:t>Auction Schedule</w:t>
      </w:r>
      <w:r w:rsidR="000B4B79" w:rsidRPr="00D10673">
        <w:t>.</w:t>
      </w:r>
      <w:r w:rsidR="00A13A7E" w:rsidRPr="00D10673">
        <w:rPr>
          <w:rFonts w:cs="Arial"/>
        </w:rPr>
        <w:t xml:space="preserve"> </w:t>
      </w:r>
    </w:p>
    <w:p w14:paraId="16327786" w14:textId="74A4DADD" w:rsidR="00CC1DB1" w:rsidRPr="00B94143" w:rsidRDefault="00A13A7E" w:rsidP="008B747D">
      <w:pPr>
        <w:spacing w:after="240"/>
        <w:rPr>
          <w:rFonts w:cs="Arial"/>
          <w:lang w:eastAsia="ar-SA"/>
        </w:rPr>
      </w:pPr>
      <w:r w:rsidRPr="00B94143">
        <w:rPr>
          <w:rFonts w:cs="Arial"/>
        </w:rPr>
        <w:t>No action is required if a b</w:t>
      </w:r>
      <w:r w:rsidR="001C03D0" w:rsidRPr="00B94143">
        <w:rPr>
          <w:rFonts w:cs="Arial"/>
        </w:rPr>
        <w:t xml:space="preserve">idder wishes settlement to be made by drawing against </w:t>
      </w:r>
      <w:r w:rsidR="00865BE1">
        <w:rPr>
          <w:rFonts w:cs="Arial"/>
        </w:rPr>
        <w:t>its</w:t>
      </w:r>
      <w:r w:rsidR="00865BE1" w:rsidRPr="00B94143">
        <w:rPr>
          <w:rFonts w:cs="Arial"/>
        </w:rPr>
        <w:t xml:space="preserve"> </w:t>
      </w:r>
      <w:r w:rsidR="001C03D0" w:rsidRPr="00B94143">
        <w:rPr>
          <w:rFonts w:cs="Arial"/>
          <w:szCs w:val="22"/>
        </w:rPr>
        <w:t>ILOC</w:t>
      </w:r>
      <w:r w:rsidR="001C03D0" w:rsidRPr="00B94143">
        <w:rPr>
          <w:rFonts w:cs="Arial"/>
        </w:rPr>
        <w:t xml:space="preserve"> or bond. </w:t>
      </w:r>
    </w:p>
    <w:p w14:paraId="291FFBBD" w14:textId="77777777" w:rsidR="001C03D0" w:rsidRPr="00B94143" w:rsidRDefault="001C03D0">
      <w:pPr>
        <w:pStyle w:val="Heading3"/>
        <w:tabs>
          <w:tab w:val="num" w:pos="720"/>
        </w:tabs>
        <w:rPr>
          <w:rFonts w:cs="Arial"/>
        </w:rPr>
      </w:pPr>
      <w:bookmarkStart w:id="132" w:name="_Toc60651239"/>
      <w:r w:rsidRPr="00B94143">
        <w:rPr>
          <w:rFonts w:cs="Arial"/>
        </w:rPr>
        <w:t>Return of Financial Security</w:t>
      </w:r>
      <w:bookmarkEnd w:id="132"/>
    </w:p>
    <w:p w14:paraId="4B095402" w14:textId="76242BBF" w:rsidR="001C03D0" w:rsidRPr="00DD1172" w:rsidRDefault="001C03D0" w:rsidP="008B747D">
      <w:pPr>
        <w:pStyle w:val="BodyText"/>
      </w:pPr>
      <w:r w:rsidRPr="00B94143">
        <w:t xml:space="preserve">See Sections </w:t>
      </w:r>
      <w:r w:rsidR="00E06177">
        <w:fldChar w:fldCharType="begin"/>
      </w:r>
      <w:r w:rsidR="00E06177">
        <w:instrText xml:space="preserve"> REF _Ref532810470 \r \h </w:instrText>
      </w:r>
      <w:r w:rsidR="00E06177">
        <w:fldChar w:fldCharType="separate"/>
      </w:r>
      <w:r w:rsidR="002E11F7">
        <w:t>2.9.1</w:t>
      </w:r>
      <w:r w:rsidR="00E06177">
        <w:fldChar w:fldCharType="end"/>
      </w:r>
      <w:r w:rsidRPr="00B94143">
        <w:t xml:space="preserve"> through </w:t>
      </w:r>
      <w:r w:rsidR="00E06177">
        <w:fldChar w:fldCharType="begin"/>
      </w:r>
      <w:r w:rsidR="00E06177">
        <w:instrText xml:space="preserve"> REF _Ref532810479 \r \h </w:instrText>
      </w:r>
      <w:r w:rsidR="00E06177">
        <w:fldChar w:fldCharType="separate"/>
      </w:r>
      <w:r w:rsidR="002E11F7">
        <w:t>2.9.4</w:t>
      </w:r>
      <w:r w:rsidR="00E06177">
        <w:fldChar w:fldCharType="end"/>
      </w:r>
      <w:r w:rsidRPr="00B94143">
        <w:t xml:space="preserve"> for information about how </w:t>
      </w:r>
      <w:r w:rsidR="006A300D">
        <w:rPr>
          <w:lang w:val="en-US"/>
        </w:rPr>
        <w:t xml:space="preserve">the unused portions of </w:t>
      </w:r>
      <w:r w:rsidRPr="00B94143">
        <w:t xml:space="preserve">each type of financial security is </w:t>
      </w:r>
      <w:r w:rsidRPr="00DD1172">
        <w:t xml:space="preserve">returned after </w:t>
      </w:r>
      <w:r w:rsidR="00063592">
        <w:rPr>
          <w:lang w:val="en-US"/>
        </w:rPr>
        <w:t xml:space="preserve">each </w:t>
      </w:r>
      <w:r w:rsidR="00C53018">
        <w:t>Auction</w:t>
      </w:r>
      <w:r w:rsidRPr="00DD1172">
        <w:t>.</w:t>
      </w:r>
    </w:p>
    <w:p w14:paraId="3FE89C1B" w14:textId="759F67C2" w:rsidR="001C03D0" w:rsidRPr="00644FDE" w:rsidRDefault="001C03D0">
      <w:pPr>
        <w:pStyle w:val="Heading2"/>
        <w:tabs>
          <w:tab w:val="left" w:pos="720"/>
        </w:tabs>
        <w:rPr>
          <w:rFonts w:cs="Arial"/>
        </w:rPr>
      </w:pPr>
      <w:bookmarkStart w:id="133" w:name="_Toc60651240"/>
      <w:r w:rsidRPr="00644FDE">
        <w:rPr>
          <w:rFonts w:cs="Arial"/>
        </w:rPr>
        <w:t>CO</w:t>
      </w:r>
      <w:r w:rsidRPr="00644FDE">
        <w:rPr>
          <w:rFonts w:cs="Arial"/>
          <w:vertAlign w:val="subscript"/>
        </w:rPr>
        <w:t>2</w:t>
      </w:r>
      <w:r w:rsidRPr="00644FDE">
        <w:rPr>
          <w:rFonts w:cs="Arial"/>
        </w:rPr>
        <w:t xml:space="preserve"> Allowance Transfer</w:t>
      </w:r>
      <w:bookmarkEnd w:id="133"/>
    </w:p>
    <w:p w14:paraId="59B9874E" w14:textId="736D34B0" w:rsidR="001C03D0" w:rsidRPr="00D10673" w:rsidRDefault="001C03D0">
      <w:pPr>
        <w:pStyle w:val="BodyText"/>
        <w:rPr>
          <w:rFonts w:cs="Arial"/>
        </w:rPr>
      </w:pP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will be transferred to each winning bidder’s RGGI COATS </w:t>
      </w:r>
      <w:r w:rsidR="006A300D">
        <w:rPr>
          <w:rFonts w:cs="Arial"/>
          <w:lang w:val="en-US"/>
        </w:rPr>
        <w:t xml:space="preserve">general </w:t>
      </w:r>
      <w:r w:rsidRPr="00B94143">
        <w:rPr>
          <w:rFonts w:cs="Arial"/>
        </w:rPr>
        <w:t>account</w:t>
      </w:r>
      <w:r w:rsidR="00063592">
        <w:rPr>
          <w:rFonts w:cs="Arial"/>
          <w:lang w:val="en-US"/>
        </w:rPr>
        <w:t xml:space="preserve"> in accordance with the </w:t>
      </w:r>
      <w:r w:rsidR="001569DE" w:rsidRPr="00D10673">
        <w:rPr>
          <w:rFonts w:cs="Arial"/>
          <w:lang w:val="en-US"/>
        </w:rPr>
        <w:t>Auction Schedule</w:t>
      </w:r>
      <w:r w:rsidRPr="00D10673">
        <w:rPr>
          <w:rFonts w:cs="Arial"/>
        </w:rPr>
        <w:t>. All winning bidders will be notified via email when this transfer is complete.</w:t>
      </w:r>
    </w:p>
    <w:p w14:paraId="3D88B0D3" w14:textId="6BFD850F" w:rsidR="001C03D0" w:rsidRPr="00B94143" w:rsidRDefault="001C03D0">
      <w:pPr>
        <w:pStyle w:val="BodyText"/>
        <w:rPr>
          <w:rFonts w:cs="Arial"/>
          <w:lang w:val="en-US"/>
        </w:rPr>
      </w:pPr>
      <w:r w:rsidRPr="00D10673">
        <w:rPr>
          <w:rFonts w:cs="Arial"/>
        </w:rPr>
        <w:t>CO</w:t>
      </w:r>
      <w:r w:rsidRPr="00D10673">
        <w:rPr>
          <w:rFonts w:cs="Arial"/>
          <w:vertAlign w:val="subscript"/>
        </w:rPr>
        <w:t>2</w:t>
      </w:r>
      <w:r w:rsidRPr="00D10673">
        <w:rPr>
          <w:rFonts w:cs="Arial"/>
        </w:rPr>
        <w:t xml:space="preserve"> </w:t>
      </w:r>
      <w:r w:rsidR="005F4B0D">
        <w:rPr>
          <w:rFonts w:cs="Arial"/>
        </w:rPr>
        <w:t>Allowance</w:t>
      </w:r>
      <w:r w:rsidRPr="00D10673">
        <w:rPr>
          <w:rFonts w:cs="Arial"/>
        </w:rPr>
        <w:t xml:space="preserve">s will be transferred in lots. For </w:t>
      </w:r>
      <w:r w:rsidR="007412C6">
        <w:rPr>
          <w:rFonts w:cs="Arial"/>
        </w:rPr>
        <w:t>Auction 53</w:t>
      </w:r>
      <w:r w:rsidR="00ED6719" w:rsidRPr="00D10673">
        <w:rPr>
          <w:rFonts w:cs="Arial"/>
          <w:lang w:val="en-US"/>
        </w:rPr>
        <w:t xml:space="preserve">, the </w:t>
      </w:r>
      <w:r w:rsidR="003E0C26" w:rsidRPr="00D10673">
        <w:rPr>
          <w:rFonts w:cs="Arial"/>
          <w:lang w:val="en-US"/>
        </w:rPr>
        <w:t>Initial Offering</w:t>
      </w:r>
      <w:r w:rsidR="00ED6719" w:rsidRPr="00D10673">
        <w:rPr>
          <w:rFonts w:cs="Arial"/>
          <w:lang w:val="en-US"/>
        </w:rPr>
        <w:t xml:space="preserve"> will consist of </w:t>
      </w:r>
      <w:r w:rsidR="00211101">
        <w:rPr>
          <w:rFonts w:cs="Arial"/>
          <w:lang w:val="en-US"/>
        </w:rPr>
        <w:t>22,</w:t>
      </w:r>
      <w:r w:rsidR="00D0444F">
        <w:rPr>
          <w:rFonts w:cs="Arial"/>
          <w:lang w:val="en-US"/>
        </w:rPr>
        <w:t xml:space="preserve">911 </w:t>
      </w:r>
      <w:r w:rsidRPr="00D10673">
        <w:rPr>
          <w:rFonts w:cs="Arial"/>
        </w:rPr>
        <w:t>lots of 1,000 CO</w:t>
      </w:r>
      <w:r w:rsidRPr="00D10673">
        <w:rPr>
          <w:rFonts w:cs="Arial"/>
          <w:vertAlign w:val="subscript"/>
        </w:rPr>
        <w:t>2</w:t>
      </w:r>
      <w:r w:rsidR="007919FD" w:rsidRPr="00D10673">
        <w:rPr>
          <w:rFonts w:cs="Arial"/>
        </w:rPr>
        <w:t xml:space="preserve"> </w:t>
      </w:r>
      <w:r w:rsidR="005F4B0D">
        <w:rPr>
          <w:rFonts w:cs="Arial"/>
        </w:rPr>
        <w:t>Allowance</w:t>
      </w:r>
      <w:r w:rsidR="007919FD" w:rsidRPr="00D10673">
        <w:rPr>
          <w:rFonts w:cs="Arial"/>
        </w:rPr>
        <w:t>s and one lot of</w:t>
      </w:r>
      <w:r w:rsidR="00DA55AC" w:rsidRPr="00D10673">
        <w:rPr>
          <w:rFonts w:cs="Arial"/>
          <w:lang w:val="en-US"/>
        </w:rPr>
        <w:t xml:space="preserve"> </w:t>
      </w:r>
      <w:r w:rsidR="00D0444F" w:rsidRPr="000E7553">
        <w:rPr>
          <w:rFonts w:cs="Arial"/>
          <w:lang w:val="en-US"/>
        </w:rPr>
        <w:t>423</w:t>
      </w:r>
      <w:r w:rsidR="00D0444F" w:rsidRPr="00801ECC">
        <w:rPr>
          <w:rFonts w:cs="Arial"/>
          <w:color w:val="FF0000"/>
          <w:lang w:val="en-US"/>
        </w:rPr>
        <w:t xml:space="preserve"> </w:t>
      </w:r>
      <w:r w:rsidRPr="00D10673">
        <w:rPr>
          <w:rFonts w:cs="Arial"/>
        </w:rPr>
        <w:t>CO</w:t>
      </w:r>
      <w:r w:rsidRPr="00D10673">
        <w:rPr>
          <w:rFonts w:cs="Arial"/>
          <w:vertAlign w:val="subscript"/>
        </w:rPr>
        <w:t>2</w:t>
      </w:r>
      <w:r w:rsidRPr="00D10673">
        <w:rPr>
          <w:rFonts w:cs="Arial"/>
        </w:rPr>
        <w:t xml:space="preserve"> </w:t>
      </w:r>
      <w:r w:rsidR="005F4B0D">
        <w:rPr>
          <w:rFonts w:cs="Arial"/>
        </w:rPr>
        <w:t>Allowance</w:t>
      </w:r>
      <w:r w:rsidRPr="00D10673">
        <w:rPr>
          <w:rFonts w:cs="Arial"/>
        </w:rPr>
        <w:t>s</w:t>
      </w:r>
      <w:r w:rsidR="00C762F7" w:rsidRPr="00D10673">
        <w:rPr>
          <w:rFonts w:cs="Arial"/>
          <w:lang w:val="en-US"/>
        </w:rPr>
        <w:t>.</w:t>
      </w:r>
      <w:r w:rsidR="00ED6719" w:rsidRPr="00D10673">
        <w:rPr>
          <w:rStyle w:val="FootnoteReference"/>
          <w:rFonts w:cs="Arial"/>
        </w:rPr>
        <w:footnoteReference w:id="20"/>
      </w:r>
      <w:r w:rsidRPr="00D10673">
        <w:rPr>
          <w:rFonts w:cs="Arial"/>
        </w:rPr>
        <w:t xml:space="preserve"> </w:t>
      </w:r>
      <w:r w:rsidR="008B747D" w:rsidRPr="00D10673">
        <w:rPr>
          <w:rFonts w:cs="Arial"/>
        </w:rPr>
        <w:t xml:space="preserve">Each lot will consist </w:t>
      </w:r>
      <w:r w:rsidR="008B747D" w:rsidRPr="00254AF4">
        <w:rPr>
          <w:rFonts w:cs="Arial"/>
        </w:rPr>
        <w:t>of CO</w:t>
      </w:r>
      <w:r w:rsidR="008B747D" w:rsidRPr="00254AF4">
        <w:rPr>
          <w:rFonts w:cs="Arial"/>
          <w:vertAlign w:val="subscript"/>
        </w:rPr>
        <w:t>2</w:t>
      </w:r>
      <w:r w:rsidR="008B747D" w:rsidRPr="00254AF4">
        <w:rPr>
          <w:rFonts w:cs="Arial"/>
        </w:rPr>
        <w:t xml:space="preserve"> </w:t>
      </w:r>
      <w:r w:rsidR="005F4B0D">
        <w:rPr>
          <w:rFonts w:cs="Arial"/>
        </w:rPr>
        <w:t>Allowance</w:t>
      </w:r>
      <w:r w:rsidR="008B747D" w:rsidRPr="00254AF4">
        <w:rPr>
          <w:rFonts w:cs="Arial"/>
        </w:rPr>
        <w:t xml:space="preserve">s from each Participating State in proportion to the percentages outlined in </w:t>
      </w:r>
      <w:r w:rsidR="008B747D" w:rsidRPr="00254AF4">
        <w:rPr>
          <w:rFonts w:cs="Arial"/>
          <w:lang w:val="en-US"/>
        </w:rPr>
        <w:t>Table 2</w:t>
      </w:r>
      <w:r w:rsidR="006A300D">
        <w:rPr>
          <w:rFonts w:cs="Arial"/>
          <w:lang w:val="en-US"/>
        </w:rPr>
        <w:t xml:space="preserve"> as closely as practicable</w:t>
      </w:r>
      <w:r w:rsidR="008B747D" w:rsidRPr="00254AF4">
        <w:rPr>
          <w:rFonts w:cs="Arial"/>
        </w:rPr>
        <w:t>.</w:t>
      </w:r>
      <w:r w:rsidRPr="00CA27D7">
        <w:rPr>
          <w:rFonts w:cs="Arial"/>
        </w:rPr>
        <w:t xml:space="preserve"> The lot </w:t>
      </w:r>
      <w:r w:rsidR="00E948B6" w:rsidRPr="00CA27D7">
        <w:rPr>
          <w:rFonts w:cs="Arial"/>
        </w:rPr>
        <w:t>of</w:t>
      </w:r>
      <w:r w:rsidR="000E7553">
        <w:rPr>
          <w:rFonts w:cs="Arial"/>
          <w:lang w:val="en-US"/>
        </w:rPr>
        <w:t xml:space="preserve"> 423</w:t>
      </w:r>
      <w:r w:rsidR="00E948B6" w:rsidRPr="00CA27D7">
        <w:rPr>
          <w:rFonts w:cs="Arial"/>
        </w:rPr>
        <w:t xml:space="preserve"> </w:t>
      </w:r>
      <w:r w:rsidRPr="00CA27D7">
        <w:rPr>
          <w:rFonts w:cs="Arial"/>
        </w:rPr>
        <w:t>CO</w:t>
      </w:r>
      <w:r w:rsidRPr="00CA27D7">
        <w:rPr>
          <w:rFonts w:cs="Arial"/>
          <w:vertAlign w:val="subscript"/>
        </w:rPr>
        <w:t>2</w:t>
      </w:r>
      <w:r w:rsidR="002A6F8F" w:rsidRPr="00CA27D7">
        <w:rPr>
          <w:rFonts w:cs="Arial"/>
        </w:rPr>
        <w:t xml:space="preserve"> </w:t>
      </w:r>
      <w:r w:rsidR="005F4B0D">
        <w:rPr>
          <w:rFonts w:cs="Arial"/>
        </w:rPr>
        <w:t>Allowance</w:t>
      </w:r>
      <w:r w:rsidR="002A6F8F" w:rsidRPr="00CA27D7">
        <w:rPr>
          <w:rFonts w:cs="Arial"/>
        </w:rPr>
        <w:t xml:space="preserve">s </w:t>
      </w:r>
      <w:r w:rsidR="006A300D">
        <w:rPr>
          <w:rFonts w:cs="Arial"/>
          <w:lang w:val="en-US"/>
        </w:rPr>
        <w:t>will be</w:t>
      </w:r>
      <w:r w:rsidR="006A300D" w:rsidRPr="00CA27D7">
        <w:rPr>
          <w:rFonts w:cs="Arial"/>
        </w:rPr>
        <w:t xml:space="preserve"> </w:t>
      </w:r>
      <w:r w:rsidRPr="00CA27D7">
        <w:rPr>
          <w:rFonts w:cs="Arial"/>
        </w:rPr>
        <w:t xml:space="preserve">the final lot awarded and the bidder awarded this lot </w:t>
      </w:r>
      <w:r w:rsidR="006A300D">
        <w:rPr>
          <w:rFonts w:cs="Arial"/>
          <w:lang w:val="en-US"/>
        </w:rPr>
        <w:t>will pay</w:t>
      </w:r>
      <w:r w:rsidR="006A300D" w:rsidRPr="00CA27D7">
        <w:rPr>
          <w:rFonts w:cs="Arial"/>
          <w:lang w:val="en-US"/>
        </w:rPr>
        <w:t xml:space="preserve"> </w:t>
      </w:r>
      <w:r w:rsidR="000E7553">
        <w:rPr>
          <w:rFonts w:cs="Arial"/>
          <w:lang w:val="en-US"/>
        </w:rPr>
        <w:t>423</w:t>
      </w:r>
      <w:r w:rsidR="00612201" w:rsidRPr="00801ECC">
        <w:rPr>
          <w:rFonts w:cs="Arial"/>
          <w:color w:val="FF0000"/>
          <w:lang w:val="en-US"/>
        </w:rPr>
        <w:t xml:space="preserve"> </w:t>
      </w:r>
      <w:r w:rsidRPr="00CA27D7">
        <w:rPr>
          <w:rFonts w:cs="Arial"/>
        </w:rPr>
        <w:t xml:space="preserve">times the </w:t>
      </w:r>
      <w:r w:rsidR="00B86885">
        <w:rPr>
          <w:rFonts w:cs="Arial"/>
          <w:lang w:val="en-US"/>
        </w:rPr>
        <w:t>Final Clearing Price</w:t>
      </w:r>
      <w:r w:rsidRPr="00CA27D7">
        <w:rPr>
          <w:rFonts w:cs="Arial"/>
        </w:rPr>
        <w:t xml:space="preserve"> for this lot.</w:t>
      </w:r>
      <w:r w:rsidR="00FD162B" w:rsidRPr="00B94143">
        <w:rPr>
          <w:rFonts w:cs="Arial"/>
          <w:lang w:val="en-US"/>
        </w:rPr>
        <w:t xml:space="preserve"> </w:t>
      </w:r>
    </w:p>
    <w:p w14:paraId="3FF4614C" w14:textId="6AD5E301" w:rsidR="006E1FC7" w:rsidRDefault="001C03D0">
      <w:pPr>
        <w:pStyle w:val="BodyText"/>
        <w:rPr>
          <w:rFonts w:cs="Arial"/>
        </w:rPr>
      </w:pPr>
      <w:r w:rsidRPr="00B94143">
        <w:rPr>
          <w:rFonts w:cs="Arial"/>
        </w:rPr>
        <w:t>A bidder will not be able to specify which lot(s)</w:t>
      </w:r>
      <w:r w:rsidR="00825743">
        <w:rPr>
          <w:rFonts w:cs="Arial"/>
          <w:lang w:val="en-US"/>
        </w:rPr>
        <w:t xml:space="preserve"> </w:t>
      </w:r>
      <w:r w:rsidRPr="00B94143">
        <w:rPr>
          <w:rFonts w:cs="Arial"/>
        </w:rPr>
        <w:t>will be transferred.</w:t>
      </w:r>
    </w:p>
    <w:p w14:paraId="1D4587DD" w14:textId="77777777" w:rsidR="001C03D0" w:rsidRPr="00B94143" w:rsidRDefault="001C03D0">
      <w:pPr>
        <w:pStyle w:val="Heading1"/>
        <w:tabs>
          <w:tab w:val="left" w:pos="720"/>
        </w:tabs>
      </w:pPr>
      <w:bookmarkStart w:id="134" w:name="_Ref532810578"/>
      <w:bookmarkStart w:id="135" w:name="_Toc60651241"/>
      <w:r w:rsidRPr="00B94143">
        <w:t>Part</w:t>
      </w:r>
      <w:r w:rsidR="007530EA" w:rsidRPr="00B94143">
        <w:t xml:space="preserve">icipating </w:t>
      </w:r>
      <w:r w:rsidRPr="00B94143">
        <w:t>States Contact Information</w:t>
      </w:r>
      <w:bookmarkEnd w:id="134"/>
      <w:bookmarkEnd w:id="135"/>
    </w:p>
    <w:p w14:paraId="0F79E84E" w14:textId="64AB9E97" w:rsidR="00C04D51" w:rsidRDefault="001C03D0">
      <w:pPr>
        <w:pStyle w:val="BodyText"/>
        <w:rPr>
          <w:rFonts w:cs="Arial"/>
        </w:rPr>
      </w:pPr>
      <w:r w:rsidRPr="00B94143">
        <w:t xml:space="preserve">For further information about a particular state’s participation in </w:t>
      </w:r>
      <w:r w:rsidR="007412C6">
        <w:t>Auction 53</w:t>
      </w:r>
      <w:r w:rsidRPr="00B94143">
        <w:t xml:space="preserve">, please use the contact information in </w:t>
      </w:r>
      <w:r w:rsidR="00093701" w:rsidRPr="00B94143">
        <w:fldChar w:fldCharType="begin"/>
      </w:r>
      <w:r w:rsidR="00093701" w:rsidRPr="00B94143">
        <w:instrText xml:space="preserve"> REF _Ref211420102 \h  \* MERGEFORMAT </w:instrText>
      </w:r>
      <w:r w:rsidR="00093701" w:rsidRPr="00B94143">
        <w:fldChar w:fldCharType="separate"/>
      </w:r>
      <w:r w:rsidR="002E11F7" w:rsidRPr="00B94143">
        <w:t xml:space="preserve">Table </w:t>
      </w:r>
      <w:r w:rsidR="002E11F7" w:rsidRPr="002E11F7">
        <w:rPr>
          <w:lang w:val="en-US"/>
        </w:rPr>
        <w:t>10</w:t>
      </w:r>
      <w:r w:rsidR="00093701" w:rsidRPr="00B94143">
        <w:fldChar w:fldCharType="end"/>
      </w:r>
      <w:r w:rsidRPr="00B94143">
        <w:rPr>
          <w:rFonts w:cs="Arial"/>
        </w:rPr>
        <w:t xml:space="preserve">. For questions regarding the auction process, see Section </w:t>
      </w:r>
      <w:r w:rsidR="00E06177">
        <w:rPr>
          <w:rFonts w:cs="Arial"/>
        </w:rPr>
        <w:fldChar w:fldCharType="begin"/>
      </w:r>
      <w:r w:rsidR="00E06177">
        <w:rPr>
          <w:rFonts w:cs="Arial"/>
        </w:rPr>
        <w:instrText xml:space="preserve"> REF _Ref532810492 \r \h </w:instrText>
      </w:r>
      <w:r w:rsidR="00E06177">
        <w:rPr>
          <w:rFonts w:cs="Arial"/>
        </w:rPr>
      </w:r>
      <w:r w:rsidR="00E06177">
        <w:rPr>
          <w:rFonts w:cs="Arial"/>
        </w:rPr>
        <w:fldChar w:fldCharType="separate"/>
      </w:r>
      <w:r w:rsidR="005B11F7">
        <w:rPr>
          <w:rFonts w:cs="Arial"/>
        </w:rPr>
        <w:t>5.2</w:t>
      </w:r>
      <w:r w:rsidR="00E06177">
        <w:rPr>
          <w:rFonts w:cs="Arial"/>
        </w:rPr>
        <w:fldChar w:fldCharType="end"/>
      </w:r>
      <w:r w:rsidRPr="00B94143">
        <w:rPr>
          <w:rFonts w:cs="Arial"/>
        </w:rPr>
        <w:t>.</w:t>
      </w:r>
    </w:p>
    <w:p w14:paraId="41B878C1" w14:textId="5D627EB5" w:rsidR="00A55E6C" w:rsidRPr="00A55E6C" w:rsidRDefault="00A55E6C" w:rsidP="00D55024">
      <w:pPr>
        <w:pStyle w:val="BodyText"/>
        <w:keepNext/>
        <w:spacing w:after="120"/>
        <w:jc w:val="center"/>
        <w:rPr>
          <w:rFonts w:cs="Arial"/>
          <w:b/>
          <w:bCs/>
          <w:i/>
          <w:iCs/>
          <w:sz w:val="18"/>
          <w:szCs w:val="20"/>
          <w:lang w:val="en-US"/>
        </w:rPr>
      </w:pPr>
      <w:bookmarkStart w:id="136" w:name="_Ref211420102"/>
      <w:bookmarkStart w:id="137" w:name="_Toc66433853"/>
      <w:r w:rsidRPr="00A55E6C">
        <w:rPr>
          <w:b/>
          <w:bCs/>
          <w:i/>
          <w:iCs/>
          <w:sz w:val="18"/>
          <w:szCs w:val="20"/>
        </w:rPr>
        <w:t xml:space="preserve">Table </w:t>
      </w:r>
      <w:r w:rsidRPr="00A55E6C">
        <w:rPr>
          <w:b/>
          <w:bCs/>
          <w:i/>
          <w:iCs/>
          <w:noProof/>
          <w:sz w:val="18"/>
          <w:szCs w:val="20"/>
        </w:rPr>
        <w:fldChar w:fldCharType="begin"/>
      </w:r>
      <w:r w:rsidRPr="00A55E6C">
        <w:rPr>
          <w:b/>
          <w:bCs/>
          <w:i/>
          <w:iCs/>
          <w:noProof/>
          <w:sz w:val="18"/>
          <w:szCs w:val="20"/>
        </w:rPr>
        <w:instrText xml:space="preserve"> SEQ Table \* ARABIC </w:instrText>
      </w:r>
      <w:r w:rsidRPr="00A55E6C">
        <w:rPr>
          <w:b/>
          <w:bCs/>
          <w:i/>
          <w:iCs/>
          <w:noProof/>
          <w:sz w:val="18"/>
          <w:szCs w:val="20"/>
        </w:rPr>
        <w:fldChar w:fldCharType="separate"/>
      </w:r>
      <w:r w:rsidRPr="00A55E6C">
        <w:rPr>
          <w:b/>
          <w:bCs/>
          <w:i/>
          <w:iCs/>
          <w:noProof/>
          <w:sz w:val="18"/>
          <w:szCs w:val="20"/>
        </w:rPr>
        <w:t>10</w:t>
      </w:r>
      <w:r w:rsidRPr="00A55E6C">
        <w:rPr>
          <w:b/>
          <w:bCs/>
          <w:i/>
          <w:iCs/>
          <w:noProof/>
          <w:sz w:val="18"/>
          <w:szCs w:val="20"/>
        </w:rPr>
        <w:fldChar w:fldCharType="end"/>
      </w:r>
      <w:bookmarkEnd w:id="136"/>
      <w:r w:rsidRPr="00A55E6C">
        <w:rPr>
          <w:b/>
          <w:bCs/>
          <w:i/>
          <w:iCs/>
          <w:sz w:val="18"/>
          <w:szCs w:val="20"/>
        </w:rPr>
        <w:t>: Contact Information</w:t>
      </w:r>
      <w:bookmarkEnd w:id="137"/>
    </w:p>
    <w:tbl>
      <w:tblPr>
        <w:tblW w:w="0" w:type="auto"/>
        <w:jc w:val="center"/>
        <w:tblLayout w:type="fixed"/>
        <w:tblLook w:val="0000" w:firstRow="0" w:lastRow="0" w:firstColumn="0" w:lastColumn="0" w:noHBand="0" w:noVBand="0"/>
      </w:tblPr>
      <w:tblGrid>
        <w:gridCol w:w="2160"/>
        <w:gridCol w:w="4372"/>
      </w:tblGrid>
      <w:tr w:rsidR="001C03D0" w:rsidRPr="00B94143" w14:paraId="6CA822A2" w14:textId="77777777" w:rsidTr="006D51A4">
        <w:trPr>
          <w:tblHeader/>
          <w:jc w:val="center"/>
        </w:trPr>
        <w:tc>
          <w:tcPr>
            <w:tcW w:w="2160" w:type="dxa"/>
            <w:tcBorders>
              <w:top w:val="single" w:sz="4" w:space="0" w:color="000000"/>
              <w:left w:val="single" w:sz="4" w:space="0" w:color="000000"/>
              <w:bottom w:val="single" w:sz="4" w:space="0" w:color="000000"/>
            </w:tcBorders>
            <w:shd w:val="clear" w:color="auto" w:fill="003366"/>
          </w:tcPr>
          <w:p w14:paraId="52D1A298" w14:textId="77777777" w:rsidR="001C03D0" w:rsidRPr="00B94143" w:rsidRDefault="001C03D0" w:rsidP="00D55024">
            <w:pPr>
              <w:keepNext/>
              <w:snapToGrid w:val="0"/>
              <w:jc w:val="center"/>
              <w:rPr>
                <w:rFonts w:cs="Arial"/>
                <w:b/>
                <w:color w:val="FFFFFF"/>
                <w:sz w:val="20"/>
                <w:szCs w:val="20"/>
                <w:lang w:eastAsia="ar-SA"/>
              </w:rPr>
            </w:pPr>
            <w:r w:rsidRPr="00B94143">
              <w:rPr>
                <w:rFonts w:cs="Arial"/>
                <w:b/>
                <w:color w:val="FFFFFF"/>
                <w:sz w:val="20"/>
                <w:szCs w:val="20"/>
                <w:lang w:eastAsia="ar-SA"/>
              </w:rPr>
              <w:t>State</w:t>
            </w:r>
          </w:p>
        </w:tc>
        <w:tc>
          <w:tcPr>
            <w:tcW w:w="4372" w:type="dxa"/>
            <w:tcBorders>
              <w:top w:val="single" w:sz="4" w:space="0" w:color="000000"/>
              <w:left w:val="single" w:sz="4" w:space="0" w:color="000000"/>
              <w:bottom w:val="single" w:sz="4" w:space="0" w:color="000000"/>
              <w:right w:val="single" w:sz="4" w:space="0" w:color="000000"/>
            </w:tcBorders>
            <w:shd w:val="clear" w:color="auto" w:fill="003366"/>
          </w:tcPr>
          <w:p w14:paraId="4F578C24" w14:textId="77777777" w:rsidR="001C03D0" w:rsidRPr="00B94143" w:rsidRDefault="001C03D0" w:rsidP="00D55024">
            <w:pPr>
              <w:keepNext/>
              <w:snapToGrid w:val="0"/>
              <w:jc w:val="center"/>
              <w:rPr>
                <w:rFonts w:cs="Arial"/>
                <w:b/>
                <w:color w:val="FFFFFF"/>
                <w:sz w:val="20"/>
                <w:szCs w:val="20"/>
                <w:lang w:eastAsia="ar-SA"/>
              </w:rPr>
            </w:pPr>
            <w:r w:rsidRPr="00B94143">
              <w:rPr>
                <w:rFonts w:cs="Arial"/>
                <w:b/>
                <w:color w:val="FFFFFF"/>
                <w:sz w:val="20"/>
                <w:szCs w:val="20"/>
                <w:lang w:eastAsia="ar-SA"/>
              </w:rPr>
              <w:t>Contact Information</w:t>
            </w:r>
          </w:p>
        </w:tc>
      </w:tr>
      <w:tr w:rsidR="001C03D0" w:rsidRPr="00B94143" w14:paraId="03ECB022" w14:textId="77777777">
        <w:trPr>
          <w:jc w:val="center"/>
        </w:trPr>
        <w:tc>
          <w:tcPr>
            <w:tcW w:w="2160" w:type="dxa"/>
            <w:tcBorders>
              <w:left w:val="single" w:sz="4" w:space="0" w:color="000000"/>
              <w:bottom w:val="single" w:sz="4" w:space="0" w:color="000000"/>
            </w:tcBorders>
            <w:vAlign w:val="center"/>
          </w:tcPr>
          <w:p w14:paraId="09458DBA" w14:textId="77777777" w:rsidR="001C03D0" w:rsidRPr="00B94143" w:rsidRDefault="001C03D0" w:rsidP="00D55024">
            <w:pPr>
              <w:keepNext/>
              <w:snapToGrid w:val="0"/>
              <w:rPr>
                <w:rFonts w:cs="Arial"/>
                <w:sz w:val="20"/>
                <w:szCs w:val="20"/>
                <w:lang w:eastAsia="ar-SA"/>
              </w:rPr>
            </w:pPr>
            <w:r w:rsidRPr="00B94143">
              <w:rPr>
                <w:rFonts w:cs="Arial"/>
                <w:sz w:val="20"/>
                <w:szCs w:val="20"/>
                <w:lang w:eastAsia="ar-SA"/>
              </w:rPr>
              <w:t>Connecticut</w:t>
            </w:r>
          </w:p>
        </w:tc>
        <w:tc>
          <w:tcPr>
            <w:tcW w:w="4372" w:type="dxa"/>
            <w:tcBorders>
              <w:left w:val="single" w:sz="4" w:space="0" w:color="000000"/>
              <w:bottom w:val="single" w:sz="4" w:space="0" w:color="000000"/>
              <w:right w:val="single" w:sz="4" w:space="0" w:color="000000"/>
            </w:tcBorders>
          </w:tcPr>
          <w:p w14:paraId="4C5AC933" w14:textId="77777777" w:rsidR="005D537B" w:rsidRPr="00B94143" w:rsidRDefault="00976A5D" w:rsidP="00D55024">
            <w:pPr>
              <w:keepNext/>
              <w:rPr>
                <w:rStyle w:val="Hyperlink"/>
                <w:lang w:val="fr-FR"/>
              </w:rPr>
            </w:pPr>
            <w:r>
              <w:rPr>
                <w:rFonts w:cs="Arial"/>
                <w:sz w:val="20"/>
                <w:szCs w:val="20"/>
                <w:lang w:val="fr-FR" w:eastAsia="ar-SA"/>
              </w:rPr>
              <w:t>Dino Pascua</w:t>
            </w:r>
          </w:p>
          <w:p w14:paraId="51E57EF2" w14:textId="0C5AEB99" w:rsidR="006840E4" w:rsidRPr="005372B0" w:rsidRDefault="001101C2" w:rsidP="00D55024">
            <w:pPr>
              <w:keepNext/>
              <w:rPr>
                <w:color w:val="1F497D"/>
                <w:sz w:val="20"/>
                <w:szCs w:val="20"/>
                <w:lang w:val="it-IT"/>
              </w:rPr>
            </w:pPr>
            <w:hyperlink r:id="rId36" w:history="1">
              <w:r w:rsidR="006840E4" w:rsidRPr="005372B0">
                <w:rPr>
                  <w:rStyle w:val="Hyperlink"/>
                  <w:sz w:val="20"/>
                  <w:szCs w:val="20"/>
                  <w:lang w:val="it-IT"/>
                </w:rPr>
                <w:t>ferdinand.pascua@ct.gov</w:t>
              </w:r>
            </w:hyperlink>
          </w:p>
          <w:p w14:paraId="6C43E673" w14:textId="77777777" w:rsidR="001C03D0" w:rsidRPr="00B94143" w:rsidRDefault="007D1B67" w:rsidP="00D55024">
            <w:pPr>
              <w:keepNext/>
              <w:rPr>
                <w:rFonts w:cs="Arial"/>
                <w:sz w:val="20"/>
                <w:szCs w:val="20"/>
                <w:lang w:eastAsia="ar-SA"/>
              </w:rPr>
            </w:pPr>
            <w:r w:rsidRPr="00B94143">
              <w:rPr>
                <w:sz w:val="20"/>
                <w:szCs w:val="20"/>
              </w:rPr>
              <w:t>860.827.26</w:t>
            </w:r>
            <w:r w:rsidR="006840E4">
              <w:rPr>
                <w:sz w:val="20"/>
                <w:szCs w:val="20"/>
              </w:rPr>
              <w:t>33</w:t>
            </w:r>
          </w:p>
        </w:tc>
      </w:tr>
      <w:tr w:rsidR="001C03D0" w:rsidRPr="00B94143" w14:paraId="62F2CA64" w14:textId="77777777">
        <w:trPr>
          <w:jc w:val="center"/>
        </w:trPr>
        <w:tc>
          <w:tcPr>
            <w:tcW w:w="2160" w:type="dxa"/>
            <w:tcBorders>
              <w:left w:val="single" w:sz="4" w:space="0" w:color="000000"/>
              <w:bottom w:val="single" w:sz="4" w:space="0" w:color="000000"/>
            </w:tcBorders>
            <w:vAlign w:val="center"/>
          </w:tcPr>
          <w:p w14:paraId="2A2DC0A0" w14:textId="77777777" w:rsidR="001C03D0" w:rsidRPr="00B94143" w:rsidRDefault="001C03D0">
            <w:pPr>
              <w:snapToGrid w:val="0"/>
              <w:rPr>
                <w:rFonts w:cs="Arial"/>
                <w:sz w:val="20"/>
                <w:szCs w:val="20"/>
                <w:lang w:eastAsia="ar-SA"/>
              </w:rPr>
            </w:pPr>
            <w:r w:rsidRPr="00B94143">
              <w:rPr>
                <w:rFonts w:cs="Arial"/>
                <w:sz w:val="20"/>
                <w:szCs w:val="20"/>
                <w:lang w:eastAsia="ar-SA"/>
              </w:rPr>
              <w:t>Delaware</w:t>
            </w:r>
          </w:p>
        </w:tc>
        <w:tc>
          <w:tcPr>
            <w:tcW w:w="4372" w:type="dxa"/>
            <w:tcBorders>
              <w:left w:val="single" w:sz="4" w:space="0" w:color="000000"/>
              <w:bottom w:val="single" w:sz="4" w:space="0" w:color="000000"/>
              <w:right w:val="single" w:sz="4" w:space="0" w:color="000000"/>
            </w:tcBorders>
          </w:tcPr>
          <w:p w14:paraId="38437D69" w14:textId="77777777" w:rsidR="001C03D0" w:rsidRPr="00B94143" w:rsidRDefault="00254AF4">
            <w:pPr>
              <w:snapToGrid w:val="0"/>
              <w:rPr>
                <w:rFonts w:cs="Arial"/>
                <w:sz w:val="20"/>
                <w:szCs w:val="20"/>
                <w:lang w:val="fr-FR" w:eastAsia="ar-SA"/>
              </w:rPr>
            </w:pPr>
            <w:r>
              <w:rPr>
                <w:rFonts w:cs="Arial"/>
                <w:sz w:val="20"/>
                <w:szCs w:val="20"/>
                <w:lang w:val="fr-FR" w:eastAsia="ar-SA"/>
              </w:rPr>
              <w:t>Christian Wisniewski</w:t>
            </w:r>
          </w:p>
          <w:p w14:paraId="102F0355" w14:textId="170D1005" w:rsidR="001C03D0" w:rsidRPr="005372B0" w:rsidRDefault="00B93393">
            <w:pPr>
              <w:rPr>
                <w:rStyle w:val="Hyperlink"/>
                <w:rFonts w:cs="Arial"/>
                <w:sz w:val="20"/>
                <w:szCs w:val="20"/>
                <w:lang w:eastAsia="ar-SA"/>
              </w:rPr>
            </w:pPr>
            <w:r>
              <w:rPr>
                <w:rStyle w:val="Hyperlink"/>
                <w:rFonts w:cs="Arial"/>
                <w:sz w:val="20"/>
                <w:szCs w:val="20"/>
                <w:lang w:val="fr-FR"/>
              </w:rPr>
              <w:fldChar w:fldCharType="begin"/>
            </w:r>
            <w:r>
              <w:rPr>
                <w:rStyle w:val="Hyperlink"/>
                <w:rFonts w:cs="Arial"/>
                <w:sz w:val="20"/>
                <w:szCs w:val="20"/>
                <w:lang w:val="fr-FR"/>
              </w:rPr>
              <w:instrText xml:space="preserve"> HYPERLINK "mailto:christian.wisniewski@delaware.gov" </w:instrText>
            </w:r>
            <w:r>
              <w:rPr>
                <w:rStyle w:val="Hyperlink"/>
                <w:rFonts w:cs="Arial"/>
                <w:sz w:val="20"/>
                <w:szCs w:val="20"/>
                <w:lang w:val="fr-FR"/>
              </w:rPr>
              <w:fldChar w:fldCharType="separate"/>
            </w:r>
            <w:r w:rsidRPr="00B93393">
              <w:rPr>
                <w:rStyle w:val="Hyperlink"/>
                <w:rFonts w:cs="Arial"/>
                <w:sz w:val="20"/>
                <w:szCs w:val="20"/>
                <w:lang w:val="fr-FR"/>
              </w:rPr>
              <w:t>christian.wisniewski@delaware.gov</w:t>
            </w:r>
          </w:p>
          <w:p w14:paraId="769F93B7" w14:textId="12BA2875" w:rsidR="001C03D0" w:rsidRPr="00B94143" w:rsidRDefault="00B93393" w:rsidP="00254AF4">
            <w:pPr>
              <w:rPr>
                <w:rFonts w:cs="Arial"/>
                <w:sz w:val="20"/>
                <w:szCs w:val="20"/>
                <w:lang w:eastAsia="ar-SA"/>
              </w:rPr>
            </w:pPr>
            <w:r>
              <w:rPr>
                <w:rStyle w:val="Hyperlink"/>
                <w:rFonts w:cs="Arial"/>
                <w:sz w:val="20"/>
                <w:szCs w:val="20"/>
                <w:lang w:val="fr-FR"/>
              </w:rPr>
              <w:fldChar w:fldCharType="end"/>
            </w:r>
            <w:r w:rsidR="001C03D0" w:rsidRPr="00B94143">
              <w:rPr>
                <w:rFonts w:cs="Arial"/>
                <w:sz w:val="20"/>
                <w:szCs w:val="20"/>
                <w:lang w:eastAsia="ar-SA"/>
              </w:rPr>
              <w:t>302.</w:t>
            </w:r>
            <w:r w:rsidR="00254AF4">
              <w:rPr>
                <w:rFonts w:cs="Arial"/>
                <w:sz w:val="20"/>
                <w:szCs w:val="20"/>
                <w:lang w:eastAsia="ar-SA"/>
              </w:rPr>
              <w:t>323</w:t>
            </w:r>
            <w:r w:rsidR="001C03D0" w:rsidRPr="00B94143">
              <w:rPr>
                <w:rFonts w:cs="Arial"/>
                <w:sz w:val="20"/>
                <w:szCs w:val="20"/>
                <w:lang w:eastAsia="ar-SA"/>
              </w:rPr>
              <w:t>.</w:t>
            </w:r>
            <w:r w:rsidR="00254AF4">
              <w:rPr>
                <w:rFonts w:cs="Arial"/>
                <w:sz w:val="20"/>
                <w:szCs w:val="20"/>
                <w:lang w:eastAsia="ar-SA"/>
              </w:rPr>
              <w:t>4542</w:t>
            </w:r>
          </w:p>
        </w:tc>
      </w:tr>
      <w:tr w:rsidR="001C03D0" w:rsidRPr="00B94143" w14:paraId="10A8E0FD" w14:textId="77777777">
        <w:trPr>
          <w:jc w:val="center"/>
        </w:trPr>
        <w:tc>
          <w:tcPr>
            <w:tcW w:w="2160" w:type="dxa"/>
            <w:tcBorders>
              <w:left w:val="single" w:sz="4" w:space="0" w:color="000000"/>
              <w:bottom w:val="single" w:sz="4" w:space="0" w:color="000000"/>
            </w:tcBorders>
            <w:vAlign w:val="center"/>
          </w:tcPr>
          <w:p w14:paraId="174B425C" w14:textId="77777777" w:rsidR="001C03D0" w:rsidRPr="00B94143" w:rsidRDefault="001C03D0">
            <w:pPr>
              <w:snapToGrid w:val="0"/>
              <w:rPr>
                <w:rFonts w:cs="Arial"/>
                <w:sz w:val="20"/>
                <w:szCs w:val="20"/>
                <w:lang w:eastAsia="ar-SA"/>
              </w:rPr>
            </w:pPr>
            <w:r w:rsidRPr="00B94143">
              <w:rPr>
                <w:rFonts w:cs="Arial"/>
                <w:sz w:val="20"/>
                <w:szCs w:val="20"/>
                <w:lang w:eastAsia="ar-SA"/>
              </w:rPr>
              <w:t>Maine</w:t>
            </w:r>
          </w:p>
        </w:tc>
        <w:tc>
          <w:tcPr>
            <w:tcW w:w="4372" w:type="dxa"/>
            <w:tcBorders>
              <w:left w:val="single" w:sz="4" w:space="0" w:color="000000"/>
              <w:bottom w:val="single" w:sz="4" w:space="0" w:color="000000"/>
              <w:right w:val="single" w:sz="4" w:space="0" w:color="000000"/>
            </w:tcBorders>
          </w:tcPr>
          <w:p w14:paraId="3D3D89B5" w14:textId="77777777" w:rsidR="00323A97" w:rsidRPr="005372B0" w:rsidRDefault="000833DE">
            <w:pPr>
              <w:snapToGrid w:val="0"/>
              <w:rPr>
                <w:rFonts w:cs="Arial"/>
                <w:sz w:val="20"/>
                <w:szCs w:val="20"/>
                <w:lang w:val="it-IT" w:eastAsia="ar-SA"/>
              </w:rPr>
            </w:pPr>
            <w:r w:rsidRPr="005372B0">
              <w:rPr>
                <w:rFonts w:cs="Arial"/>
                <w:sz w:val="20"/>
                <w:szCs w:val="20"/>
                <w:lang w:val="it-IT" w:eastAsia="ar-SA"/>
              </w:rPr>
              <w:t>Erle Townsend</w:t>
            </w:r>
          </w:p>
          <w:p w14:paraId="7CD8A6C3" w14:textId="6B2C5593" w:rsidR="001C03D0" w:rsidRPr="00B94143" w:rsidRDefault="001101C2">
            <w:pPr>
              <w:snapToGrid w:val="0"/>
              <w:rPr>
                <w:rFonts w:cs="Arial"/>
                <w:sz w:val="20"/>
                <w:szCs w:val="20"/>
                <w:lang w:val="fr-FR" w:eastAsia="ar-SA"/>
              </w:rPr>
            </w:pPr>
            <w:hyperlink r:id="rId37" w:history="1">
              <w:r w:rsidR="00FC0447" w:rsidRPr="00B94143">
                <w:rPr>
                  <w:rStyle w:val="Hyperlink"/>
                  <w:rFonts w:cs="Arial"/>
                  <w:sz w:val="20"/>
                  <w:szCs w:val="20"/>
                  <w:lang w:val="fr-FR" w:eastAsia="ar-SA"/>
                </w:rPr>
                <w:t>erle.townsend@maine.gov</w:t>
              </w:r>
            </w:hyperlink>
          </w:p>
          <w:p w14:paraId="1E828805" w14:textId="77777777" w:rsidR="001C03D0" w:rsidRPr="00B94143" w:rsidRDefault="00373B4B" w:rsidP="00FC0447">
            <w:pPr>
              <w:rPr>
                <w:rFonts w:cs="Arial"/>
                <w:sz w:val="20"/>
                <w:szCs w:val="20"/>
                <w:lang w:eastAsia="ar-SA"/>
              </w:rPr>
            </w:pPr>
            <w:r w:rsidRPr="00B94143">
              <w:rPr>
                <w:rFonts w:cs="Arial"/>
                <w:sz w:val="20"/>
                <w:szCs w:val="20"/>
                <w:lang w:eastAsia="ar-SA"/>
              </w:rPr>
              <w:t>207</w:t>
            </w:r>
            <w:r w:rsidR="001B0656" w:rsidRPr="00B94143">
              <w:rPr>
                <w:rFonts w:cs="Arial"/>
                <w:sz w:val="20"/>
                <w:szCs w:val="20"/>
                <w:lang w:eastAsia="ar-SA"/>
              </w:rPr>
              <w:t>.</w:t>
            </w:r>
            <w:r w:rsidRPr="00B94143">
              <w:rPr>
                <w:rFonts w:cs="Arial"/>
                <w:sz w:val="20"/>
                <w:szCs w:val="20"/>
                <w:lang w:eastAsia="ar-SA"/>
              </w:rPr>
              <w:t>287</w:t>
            </w:r>
            <w:r w:rsidR="001B0656" w:rsidRPr="00B94143">
              <w:rPr>
                <w:rFonts w:cs="Arial"/>
                <w:sz w:val="20"/>
                <w:szCs w:val="20"/>
                <w:lang w:eastAsia="ar-SA"/>
              </w:rPr>
              <w:t>.</w:t>
            </w:r>
            <w:r w:rsidR="00FC0447" w:rsidRPr="00B94143">
              <w:rPr>
                <w:rFonts w:cs="Arial"/>
                <w:sz w:val="20"/>
                <w:szCs w:val="20"/>
                <w:lang w:eastAsia="ar-SA"/>
              </w:rPr>
              <w:t>6115</w:t>
            </w:r>
          </w:p>
        </w:tc>
      </w:tr>
      <w:tr w:rsidR="001C03D0" w:rsidRPr="00B94143" w14:paraId="5244EB79" w14:textId="77777777">
        <w:trPr>
          <w:jc w:val="center"/>
        </w:trPr>
        <w:tc>
          <w:tcPr>
            <w:tcW w:w="2160" w:type="dxa"/>
            <w:tcBorders>
              <w:left w:val="single" w:sz="4" w:space="0" w:color="000000"/>
              <w:bottom w:val="single" w:sz="4" w:space="0" w:color="000000"/>
            </w:tcBorders>
            <w:vAlign w:val="center"/>
          </w:tcPr>
          <w:p w14:paraId="39CC1417" w14:textId="77777777" w:rsidR="001C03D0" w:rsidRPr="00B94143" w:rsidRDefault="001C03D0">
            <w:pPr>
              <w:snapToGrid w:val="0"/>
              <w:rPr>
                <w:rFonts w:cs="Arial"/>
                <w:sz w:val="20"/>
                <w:szCs w:val="20"/>
                <w:lang w:eastAsia="ar-SA"/>
              </w:rPr>
            </w:pPr>
            <w:r w:rsidRPr="00B94143">
              <w:rPr>
                <w:rFonts w:cs="Arial"/>
                <w:sz w:val="20"/>
                <w:szCs w:val="20"/>
                <w:lang w:eastAsia="ar-SA"/>
              </w:rPr>
              <w:t>Maryland</w:t>
            </w:r>
          </w:p>
        </w:tc>
        <w:tc>
          <w:tcPr>
            <w:tcW w:w="4372" w:type="dxa"/>
            <w:tcBorders>
              <w:left w:val="single" w:sz="4" w:space="0" w:color="000000"/>
              <w:bottom w:val="single" w:sz="4" w:space="0" w:color="000000"/>
              <w:right w:val="single" w:sz="4" w:space="0" w:color="000000"/>
            </w:tcBorders>
          </w:tcPr>
          <w:p w14:paraId="652B8973" w14:textId="1EDBC65D" w:rsidR="001C03D0" w:rsidRPr="00B94143" w:rsidRDefault="00885883" w:rsidP="00885883">
            <w:pPr>
              <w:snapToGrid w:val="0"/>
              <w:rPr>
                <w:rFonts w:cs="Arial"/>
                <w:sz w:val="20"/>
                <w:szCs w:val="20"/>
                <w:lang w:eastAsia="ar-SA"/>
              </w:rPr>
            </w:pPr>
            <w:r>
              <w:rPr>
                <w:rFonts w:cs="Arial"/>
                <w:sz w:val="20"/>
                <w:szCs w:val="20"/>
                <w:lang w:eastAsia="ar-SA"/>
              </w:rPr>
              <w:t>Luke Wisniewski</w:t>
            </w:r>
            <w:r w:rsidR="008C217F" w:rsidRPr="00B94143">
              <w:rPr>
                <w:rFonts w:cs="Arial"/>
                <w:sz w:val="20"/>
                <w:szCs w:val="20"/>
                <w:lang w:eastAsia="ar-SA"/>
              </w:rPr>
              <w:br/>
            </w:r>
            <w:hyperlink r:id="rId38" w:history="1">
              <w:r w:rsidRPr="00F926D3">
                <w:rPr>
                  <w:rStyle w:val="Hyperlink"/>
                  <w:rFonts w:cs="Arial"/>
                  <w:sz w:val="20"/>
                  <w:szCs w:val="20"/>
                  <w:lang w:eastAsia="ar-SA"/>
                </w:rPr>
                <w:t>luke.wisniewski@maryland.gov</w:t>
              </w:r>
            </w:hyperlink>
            <w:r>
              <w:rPr>
                <w:rFonts w:cs="Arial"/>
                <w:sz w:val="20"/>
                <w:szCs w:val="20"/>
                <w:lang w:eastAsia="ar-SA"/>
              </w:rPr>
              <w:t xml:space="preserve"> </w:t>
            </w:r>
            <w:r w:rsidR="008C217F" w:rsidRPr="00B94143">
              <w:rPr>
                <w:rFonts w:cs="Arial"/>
                <w:sz w:val="20"/>
                <w:szCs w:val="20"/>
                <w:lang w:eastAsia="ar-SA"/>
              </w:rPr>
              <w:br/>
            </w:r>
            <w:r w:rsidR="001B0656" w:rsidRPr="00B94143">
              <w:rPr>
                <w:rFonts w:cs="Arial"/>
                <w:sz w:val="20"/>
                <w:szCs w:val="20"/>
                <w:lang w:eastAsia="ar-SA"/>
              </w:rPr>
              <w:t>410. 537.</w:t>
            </w:r>
            <w:r>
              <w:rPr>
                <w:rFonts w:cs="Arial"/>
                <w:sz w:val="20"/>
                <w:szCs w:val="20"/>
                <w:lang w:eastAsia="ar-SA"/>
              </w:rPr>
              <w:t>4231</w:t>
            </w:r>
          </w:p>
        </w:tc>
      </w:tr>
      <w:tr w:rsidR="001C03D0" w:rsidRPr="00B94143" w14:paraId="6EEB2F3A" w14:textId="77777777">
        <w:trPr>
          <w:jc w:val="center"/>
        </w:trPr>
        <w:tc>
          <w:tcPr>
            <w:tcW w:w="2160" w:type="dxa"/>
            <w:tcBorders>
              <w:left w:val="single" w:sz="4" w:space="0" w:color="000000"/>
              <w:bottom w:val="single" w:sz="4" w:space="0" w:color="000000"/>
            </w:tcBorders>
            <w:vAlign w:val="center"/>
          </w:tcPr>
          <w:p w14:paraId="390A73F9" w14:textId="77777777" w:rsidR="001C03D0" w:rsidRPr="00B94143" w:rsidRDefault="001C03D0">
            <w:pPr>
              <w:snapToGrid w:val="0"/>
              <w:rPr>
                <w:rFonts w:cs="Arial"/>
                <w:sz w:val="20"/>
                <w:szCs w:val="20"/>
                <w:lang w:eastAsia="ar-SA"/>
              </w:rPr>
            </w:pPr>
            <w:r w:rsidRPr="00B94143">
              <w:rPr>
                <w:rFonts w:cs="Arial"/>
                <w:sz w:val="20"/>
                <w:szCs w:val="20"/>
                <w:lang w:eastAsia="ar-SA"/>
              </w:rPr>
              <w:t>Massachusetts</w:t>
            </w:r>
          </w:p>
        </w:tc>
        <w:tc>
          <w:tcPr>
            <w:tcW w:w="4372" w:type="dxa"/>
            <w:tcBorders>
              <w:left w:val="single" w:sz="4" w:space="0" w:color="000000"/>
              <w:bottom w:val="single" w:sz="4" w:space="0" w:color="000000"/>
              <w:right w:val="single" w:sz="4" w:space="0" w:color="000000"/>
            </w:tcBorders>
          </w:tcPr>
          <w:p w14:paraId="610FEA53" w14:textId="77777777" w:rsidR="001C03D0" w:rsidRPr="00B94143" w:rsidRDefault="001C03D0">
            <w:pPr>
              <w:snapToGrid w:val="0"/>
              <w:rPr>
                <w:rFonts w:cs="Arial"/>
                <w:sz w:val="20"/>
                <w:szCs w:val="20"/>
                <w:lang w:val="fr-FR" w:eastAsia="ar-SA"/>
              </w:rPr>
            </w:pPr>
            <w:r w:rsidRPr="00B94143">
              <w:rPr>
                <w:rFonts w:cs="Arial"/>
                <w:sz w:val="20"/>
                <w:szCs w:val="20"/>
                <w:lang w:val="fr-FR" w:eastAsia="ar-SA"/>
              </w:rPr>
              <w:t>Rachel Evans</w:t>
            </w:r>
          </w:p>
          <w:p w14:paraId="3A9D6E4F" w14:textId="3ADA9BC3" w:rsidR="001C03D0" w:rsidRPr="00B94143" w:rsidRDefault="001101C2">
            <w:pPr>
              <w:rPr>
                <w:rFonts w:cs="Arial"/>
                <w:sz w:val="20"/>
                <w:szCs w:val="20"/>
                <w:lang w:val="it-IT" w:eastAsia="ar-SA"/>
              </w:rPr>
            </w:pPr>
            <w:hyperlink r:id="rId39" w:history="1">
              <w:r w:rsidR="00C12900">
                <w:rPr>
                  <w:rStyle w:val="Hyperlink"/>
                  <w:rFonts w:cs="Arial"/>
                  <w:sz w:val="20"/>
                  <w:szCs w:val="20"/>
                  <w:lang w:val="fr-FR"/>
                </w:rPr>
                <w:t>rachel.evans@mass.gov</w:t>
              </w:r>
            </w:hyperlink>
          </w:p>
          <w:p w14:paraId="449DA5B7" w14:textId="77777777" w:rsidR="001C03D0" w:rsidRPr="00B94143" w:rsidRDefault="001C03D0">
            <w:pPr>
              <w:rPr>
                <w:rFonts w:cs="Arial"/>
                <w:sz w:val="20"/>
                <w:szCs w:val="20"/>
                <w:lang w:eastAsia="ar-SA"/>
              </w:rPr>
            </w:pPr>
            <w:r w:rsidRPr="00B94143">
              <w:rPr>
                <w:rFonts w:cs="Arial"/>
                <w:sz w:val="20"/>
                <w:szCs w:val="20"/>
                <w:lang w:eastAsia="ar-SA"/>
              </w:rPr>
              <w:t>617.626.7326</w:t>
            </w:r>
          </w:p>
        </w:tc>
      </w:tr>
      <w:tr w:rsidR="001C03D0" w:rsidRPr="00B94143" w14:paraId="30F48A2C" w14:textId="77777777">
        <w:trPr>
          <w:jc w:val="center"/>
        </w:trPr>
        <w:tc>
          <w:tcPr>
            <w:tcW w:w="2160" w:type="dxa"/>
            <w:tcBorders>
              <w:left w:val="single" w:sz="4" w:space="0" w:color="000000"/>
              <w:bottom w:val="single" w:sz="4" w:space="0" w:color="000000"/>
            </w:tcBorders>
            <w:vAlign w:val="center"/>
          </w:tcPr>
          <w:p w14:paraId="4F7FA46D" w14:textId="77777777" w:rsidR="001C03D0" w:rsidRPr="00B94143" w:rsidRDefault="001C03D0">
            <w:pPr>
              <w:snapToGrid w:val="0"/>
              <w:rPr>
                <w:rFonts w:cs="Arial"/>
                <w:sz w:val="20"/>
                <w:szCs w:val="20"/>
                <w:lang w:eastAsia="ar-SA"/>
              </w:rPr>
            </w:pPr>
            <w:r w:rsidRPr="00B94143">
              <w:rPr>
                <w:rFonts w:cs="Arial"/>
                <w:sz w:val="20"/>
                <w:szCs w:val="20"/>
                <w:lang w:eastAsia="ar-SA"/>
              </w:rPr>
              <w:t>New Hampshire</w:t>
            </w:r>
          </w:p>
        </w:tc>
        <w:tc>
          <w:tcPr>
            <w:tcW w:w="4372" w:type="dxa"/>
            <w:tcBorders>
              <w:left w:val="single" w:sz="4" w:space="0" w:color="000000"/>
              <w:bottom w:val="single" w:sz="4" w:space="0" w:color="000000"/>
              <w:right w:val="single" w:sz="4" w:space="0" w:color="000000"/>
            </w:tcBorders>
          </w:tcPr>
          <w:p w14:paraId="6ED3DA36" w14:textId="77777777" w:rsidR="001C03D0" w:rsidRPr="005372B0" w:rsidRDefault="001C03D0">
            <w:pPr>
              <w:snapToGrid w:val="0"/>
              <w:rPr>
                <w:rFonts w:cs="Arial"/>
                <w:sz w:val="20"/>
                <w:szCs w:val="20"/>
                <w:lang w:val="pt-BR" w:eastAsia="ar-SA"/>
              </w:rPr>
            </w:pPr>
            <w:r w:rsidRPr="005372B0">
              <w:rPr>
                <w:rFonts w:cs="Arial"/>
                <w:sz w:val="20"/>
                <w:szCs w:val="20"/>
                <w:lang w:val="pt-BR" w:eastAsia="ar-SA"/>
              </w:rPr>
              <w:t>Joe Fontaine</w:t>
            </w:r>
          </w:p>
          <w:p w14:paraId="50674A0B" w14:textId="22305549" w:rsidR="001C03D0" w:rsidRPr="005372B0" w:rsidRDefault="001101C2">
            <w:pPr>
              <w:rPr>
                <w:rFonts w:cs="Arial"/>
                <w:sz w:val="20"/>
                <w:szCs w:val="20"/>
                <w:lang w:val="pt-BR" w:eastAsia="ar-SA"/>
              </w:rPr>
            </w:pPr>
            <w:hyperlink r:id="rId40" w:history="1">
              <w:r w:rsidR="001C03D0" w:rsidRPr="005372B0">
                <w:rPr>
                  <w:rStyle w:val="Hyperlink"/>
                  <w:rFonts w:cs="Arial"/>
                  <w:sz w:val="20"/>
                  <w:szCs w:val="20"/>
                  <w:lang w:val="pt-BR"/>
                </w:rPr>
                <w:t>joseph.fontaine@des.nh.gov</w:t>
              </w:r>
            </w:hyperlink>
          </w:p>
          <w:p w14:paraId="25906EBA" w14:textId="77777777" w:rsidR="001C03D0" w:rsidRPr="00B94143" w:rsidRDefault="001C03D0">
            <w:pPr>
              <w:rPr>
                <w:rFonts w:cs="Arial"/>
                <w:sz w:val="20"/>
                <w:szCs w:val="20"/>
                <w:lang w:eastAsia="ar-SA"/>
              </w:rPr>
            </w:pPr>
            <w:r w:rsidRPr="00B94143">
              <w:rPr>
                <w:rFonts w:cs="Arial"/>
                <w:sz w:val="20"/>
                <w:szCs w:val="20"/>
                <w:lang w:eastAsia="ar-SA"/>
              </w:rPr>
              <w:lastRenderedPageBreak/>
              <w:t>603.271.6794</w:t>
            </w:r>
          </w:p>
        </w:tc>
      </w:tr>
      <w:tr w:rsidR="00B11D4F" w:rsidRPr="00B94143" w14:paraId="6DD346A4" w14:textId="77777777">
        <w:trPr>
          <w:jc w:val="center"/>
        </w:trPr>
        <w:tc>
          <w:tcPr>
            <w:tcW w:w="2160" w:type="dxa"/>
            <w:tcBorders>
              <w:left w:val="single" w:sz="4" w:space="0" w:color="000000"/>
              <w:bottom w:val="single" w:sz="4" w:space="0" w:color="000000"/>
            </w:tcBorders>
            <w:vAlign w:val="center"/>
          </w:tcPr>
          <w:p w14:paraId="637E61EB" w14:textId="4A3131C2" w:rsidR="00B11D4F" w:rsidRPr="00B94143" w:rsidRDefault="00B11D4F">
            <w:pPr>
              <w:snapToGrid w:val="0"/>
              <w:rPr>
                <w:rFonts w:cs="Arial"/>
                <w:sz w:val="20"/>
                <w:szCs w:val="20"/>
                <w:lang w:eastAsia="ar-SA"/>
              </w:rPr>
            </w:pPr>
            <w:r>
              <w:rPr>
                <w:rFonts w:cs="Arial"/>
                <w:sz w:val="20"/>
                <w:szCs w:val="20"/>
                <w:lang w:eastAsia="ar-SA"/>
              </w:rPr>
              <w:lastRenderedPageBreak/>
              <w:t>New Jersey</w:t>
            </w:r>
          </w:p>
        </w:tc>
        <w:tc>
          <w:tcPr>
            <w:tcW w:w="4372" w:type="dxa"/>
            <w:tcBorders>
              <w:left w:val="single" w:sz="4" w:space="0" w:color="000000"/>
              <w:bottom w:val="single" w:sz="4" w:space="0" w:color="000000"/>
              <w:right w:val="single" w:sz="4" w:space="0" w:color="000000"/>
            </w:tcBorders>
          </w:tcPr>
          <w:p w14:paraId="5490F567" w14:textId="77777777" w:rsidR="00A60297" w:rsidRDefault="00C16D9F">
            <w:pPr>
              <w:snapToGrid w:val="0"/>
              <w:rPr>
                <w:rFonts w:cs="Arial"/>
                <w:sz w:val="20"/>
                <w:szCs w:val="20"/>
                <w:lang w:eastAsia="ar-SA"/>
              </w:rPr>
            </w:pPr>
            <w:r>
              <w:rPr>
                <w:rFonts w:cs="Arial"/>
                <w:sz w:val="20"/>
                <w:szCs w:val="20"/>
                <w:lang w:eastAsia="ar-SA"/>
              </w:rPr>
              <w:t>Bob Kettig</w:t>
            </w:r>
          </w:p>
          <w:p w14:paraId="65977DA8" w14:textId="284D8A14" w:rsidR="00B11D4F" w:rsidRDefault="001101C2">
            <w:pPr>
              <w:snapToGrid w:val="0"/>
              <w:rPr>
                <w:rFonts w:cs="Arial"/>
                <w:sz w:val="20"/>
                <w:szCs w:val="20"/>
                <w:lang w:eastAsia="ar-SA"/>
              </w:rPr>
            </w:pPr>
            <w:hyperlink r:id="rId41" w:history="1">
              <w:r w:rsidR="00C16D9F" w:rsidRPr="00E47DF9">
                <w:rPr>
                  <w:rStyle w:val="Hyperlink"/>
                  <w:rFonts w:cs="Arial"/>
                  <w:sz w:val="20"/>
                  <w:szCs w:val="20"/>
                  <w:lang w:eastAsia="ar-SA"/>
                </w:rPr>
                <w:t>robert.kettig@dep.nj.gov</w:t>
              </w:r>
            </w:hyperlink>
          </w:p>
          <w:p w14:paraId="027F6F08" w14:textId="367C1D4D" w:rsidR="00B11D4F" w:rsidRPr="00B94143" w:rsidRDefault="00C16D9F">
            <w:pPr>
              <w:snapToGrid w:val="0"/>
              <w:rPr>
                <w:rFonts w:cs="Arial"/>
                <w:sz w:val="20"/>
                <w:szCs w:val="20"/>
                <w:lang w:eastAsia="ar-SA"/>
              </w:rPr>
            </w:pPr>
            <w:r>
              <w:rPr>
                <w:rFonts w:cs="Arial"/>
                <w:sz w:val="20"/>
                <w:szCs w:val="20"/>
                <w:lang w:eastAsia="ar-SA"/>
              </w:rPr>
              <w:t>609.633.0538</w:t>
            </w:r>
          </w:p>
        </w:tc>
      </w:tr>
      <w:tr w:rsidR="001C03D0" w:rsidRPr="00B94143" w14:paraId="348990B6" w14:textId="77777777">
        <w:trPr>
          <w:jc w:val="center"/>
        </w:trPr>
        <w:tc>
          <w:tcPr>
            <w:tcW w:w="2160" w:type="dxa"/>
            <w:tcBorders>
              <w:left w:val="single" w:sz="4" w:space="0" w:color="000000"/>
              <w:bottom w:val="single" w:sz="4" w:space="0" w:color="000000"/>
            </w:tcBorders>
            <w:vAlign w:val="center"/>
          </w:tcPr>
          <w:p w14:paraId="30658118" w14:textId="77777777" w:rsidR="001C03D0" w:rsidRPr="00B94143" w:rsidRDefault="001C03D0">
            <w:pPr>
              <w:snapToGrid w:val="0"/>
              <w:rPr>
                <w:rFonts w:cs="Arial"/>
                <w:sz w:val="20"/>
                <w:szCs w:val="20"/>
                <w:lang w:eastAsia="ar-SA"/>
              </w:rPr>
            </w:pPr>
            <w:r w:rsidRPr="00B94143">
              <w:rPr>
                <w:rFonts w:cs="Arial"/>
                <w:sz w:val="20"/>
                <w:szCs w:val="20"/>
                <w:lang w:eastAsia="ar-SA"/>
              </w:rPr>
              <w:t>New York</w:t>
            </w:r>
          </w:p>
        </w:tc>
        <w:tc>
          <w:tcPr>
            <w:tcW w:w="4372" w:type="dxa"/>
            <w:tcBorders>
              <w:left w:val="single" w:sz="4" w:space="0" w:color="000000"/>
              <w:bottom w:val="single" w:sz="4" w:space="0" w:color="000000"/>
              <w:right w:val="single" w:sz="4" w:space="0" w:color="000000"/>
            </w:tcBorders>
          </w:tcPr>
          <w:p w14:paraId="411637A8" w14:textId="77777777" w:rsidR="001C03D0" w:rsidRPr="00B94143" w:rsidRDefault="009223C1">
            <w:pPr>
              <w:snapToGrid w:val="0"/>
              <w:rPr>
                <w:rFonts w:cs="Arial"/>
                <w:sz w:val="20"/>
                <w:szCs w:val="20"/>
                <w:lang w:eastAsia="ar-SA"/>
              </w:rPr>
            </w:pPr>
            <w:r>
              <w:rPr>
                <w:rFonts w:cs="Arial"/>
                <w:sz w:val="20"/>
                <w:szCs w:val="20"/>
                <w:lang w:eastAsia="ar-SA"/>
              </w:rPr>
              <w:t>Frank Ciampa</w:t>
            </w:r>
          </w:p>
          <w:p w14:paraId="0C61FBE1" w14:textId="66D17AC1" w:rsidR="007D1B67" w:rsidRPr="00B94143" w:rsidRDefault="001101C2" w:rsidP="007D1B67">
            <w:pPr>
              <w:rPr>
                <w:rFonts w:cs="Arial"/>
                <w:sz w:val="20"/>
                <w:szCs w:val="20"/>
                <w:lang w:eastAsia="ar-SA"/>
              </w:rPr>
            </w:pPr>
            <w:hyperlink r:id="rId42" w:history="1">
              <w:r w:rsidR="009223C1">
                <w:rPr>
                  <w:rStyle w:val="Hyperlink"/>
                  <w:rFonts w:cs="Arial"/>
                  <w:sz w:val="20"/>
                  <w:szCs w:val="20"/>
                </w:rPr>
                <w:t>frank.ciampa@nyserda.ny.gov</w:t>
              </w:r>
            </w:hyperlink>
          </w:p>
          <w:p w14:paraId="2608A408" w14:textId="77777777" w:rsidR="001C03D0" w:rsidRPr="00B94143" w:rsidRDefault="007D1B67" w:rsidP="007D1B67">
            <w:pPr>
              <w:rPr>
                <w:rFonts w:cs="Arial"/>
                <w:sz w:val="20"/>
                <w:szCs w:val="20"/>
                <w:lang w:eastAsia="ar-SA"/>
              </w:rPr>
            </w:pPr>
            <w:r w:rsidRPr="00B94143">
              <w:rPr>
                <w:rFonts w:cs="Arial"/>
                <w:sz w:val="20"/>
                <w:szCs w:val="20"/>
                <w:lang w:eastAsia="ar-SA"/>
              </w:rPr>
              <w:t>518.862.1090</w:t>
            </w:r>
          </w:p>
        </w:tc>
      </w:tr>
      <w:tr w:rsidR="001C03D0" w:rsidRPr="00B94143" w14:paraId="4E281BDA" w14:textId="77777777">
        <w:trPr>
          <w:cantSplit/>
          <w:jc w:val="center"/>
        </w:trPr>
        <w:tc>
          <w:tcPr>
            <w:tcW w:w="2160" w:type="dxa"/>
            <w:tcBorders>
              <w:left w:val="single" w:sz="4" w:space="0" w:color="000000"/>
              <w:bottom w:val="single" w:sz="4" w:space="0" w:color="000000"/>
            </w:tcBorders>
            <w:vAlign w:val="center"/>
          </w:tcPr>
          <w:p w14:paraId="1C816CBD" w14:textId="77777777" w:rsidR="001C03D0" w:rsidRPr="00B94143" w:rsidRDefault="001C03D0">
            <w:pPr>
              <w:snapToGrid w:val="0"/>
              <w:rPr>
                <w:rFonts w:cs="Arial"/>
                <w:sz w:val="20"/>
                <w:szCs w:val="20"/>
                <w:lang w:eastAsia="ar-SA"/>
              </w:rPr>
            </w:pPr>
            <w:r w:rsidRPr="00B94143">
              <w:rPr>
                <w:rFonts w:cs="Arial"/>
                <w:sz w:val="20"/>
                <w:szCs w:val="20"/>
                <w:lang w:eastAsia="ar-SA"/>
              </w:rPr>
              <w:t>Rhode Island</w:t>
            </w:r>
          </w:p>
        </w:tc>
        <w:tc>
          <w:tcPr>
            <w:tcW w:w="4372" w:type="dxa"/>
            <w:tcBorders>
              <w:left w:val="single" w:sz="4" w:space="0" w:color="000000"/>
              <w:bottom w:val="single" w:sz="4" w:space="0" w:color="000000"/>
              <w:right w:val="single" w:sz="4" w:space="0" w:color="000000"/>
            </w:tcBorders>
          </w:tcPr>
          <w:p w14:paraId="2C35413D" w14:textId="77777777" w:rsidR="001C03D0" w:rsidRPr="00B94143" w:rsidRDefault="004E1623">
            <w:pPr>
              <w:snapToGrid w:val="0"/>
              <w:rPr>
                <w:rFonts w:cs="Arial"/>
                <w:sz w:val="20"/>
                <w:szCs w:val="20"/>
                <w:lang w:eastAsia="ar-SA"/>
              </w:rPr>
            </w:pPr>
            <w:r>
              <w:rPr>
                <w:rFonts w:cs="Arial"/>
                <w:sz w:val="20"/>
                <w:szCs w:val="20"/>
                <w:lang w:eastAsia="ar-SA"/>
              </w:rPr>
              <w:t>Dena Gonsalves</w:t>
            </w:r>
          </w:p>
          <w:p w14:paraId="12148BF1" w14:textId="0D5F32C8" w:rsidR="001C03D0" w:rsidRPr="00B94143" w:rsidRDefault="001101C2">
            <w:pPr>
              <w:rPr>
                <w:rFonts w:cs="Arial"/>
                <w:sz w:val="20"/>
                <w:szCs w:val="20"/>
                <w:lang w:eastAsia="ar-SA"/>
              </w:rPr>
            </w:pPr>
            <w:hyperlink r:id="rId43" w:history="1">
              <w:r w:rsidR="004E1623" w:rsidRPr="00F009EC">
                <w:rPr>
                  <w:rStyle w:val="Hyperlink"/>
                  <w:rFonts w:cs="Arial"/>
                  <w:sz w:val="20"/>
                  <w:szCs w:val="20"/>
                </w:rPr>
                <w:t>dena.gonsalves@dem.ri.gov</w:t>
              </w:r>
            </w:hyperlink>
          </w:p>
          <w:p w14:paraId="39495AAB" w14:textId="0BD3A921" w:rsidR="001C03D0" w:rsidRPr="00B94143" w:rsidRDefault="001C03D0" w:rsidP="004E1623">
            <w:pPr>
              <w:rPr>
                <w:rFonts w:cs="Arial"/>
                <w:sz w:val="20"/>
                <w:szCs w:val="20"/>
                <w:lang w:eastAsia="ar-SA"/>
              </w:rPr>
            </w:pPr>
            <w:r w:rsidRPr="00B94143">
              <w:rPr>
                <w:rFonts w:cs="Arial"/>
                <w:sz w:val="20"/>
                <w:szCs w:val="20"/>
                <w:lang w:eastAsia="ar-SA"/>
              </w:rPr>
              <w:t>401.222.</w:t>
            </w:r>
            <w:r w:rsidR="004E1623">
              <w:rPr>
                <w:rFonts w:cs="Arial"/>
                <w:sz w:val="20"/>
                <w:szCs w:val="20"/>
                <w:lang w:eastAsia="ar-SA"/>
              </w:rPr>
              <w:t xml:space="preserve">2808 </w:t>
            </w:r>
            <w:r w:rsidR="00A40270">
              <w:rPr>
                <w:rFonts w:cs="Arial"/>
                <w:sz w:val="20"/>
                <w:szCs w:val="20"/>
                <w:lang w:eastAsia="ar-SA"/>
              </w:rPr>
              <w:t>x</w:t>
            </w:r>
            <w:r w:rsidR="00A40270" w:rsidRPr="00A40270">
              <w:rPr>
                <w:rFonts w:cs="Arial"/>
                <w:sz w:val="20"/>
                <w:szCs w:val="20"/>
                <w:lang w:eastAsia="ar-SA"/>
              </w:rPr>
              <w:t>77017</w:t>
            </w:r>
          </w:p>
        </w:tc>
      </w:tr>
      <w:tr w:rsidR="001C03D0" w:rsidRPr="00B94143" w14:paraId="1EB3F2A5" w14:textId="77777777" w:rsidTr="00DC1192">
        <w:trPr>
          <w:jc w:val="center"/>
        </w:trPr>
        <w:tc>
          <w:tcPr>
            <w:tcW w:w="2160" w:type="dxa"/>
            <w:tcBorders>
              <w:left w:val="single" w:sz="4" w:space="0" w:color="000000"/>
              <w:bottom w:val="single" w:sz="4" w:space="0" w:color="auto"/>
            </w:tcBorders>
            <w:vAlign w:val="center"/>
          </w:tcPr>
          <w:p w14:paraId="73C149D7" w14:textId="77777777" w:rsidR="001C03D0" w:rsidRPr="00B94143" w:rsidRDefault="001C03D0">
            <w:pPr>
              <w:snapToGrid w:val="0"/>
              <w:rPr>
                <w:rFonts w:cs="Arial"/>
                <w:sz w:val="20"/>
                <w:szCs w:val="20"/>
                <w:lang w:eastAsia="ar-SA"/>
              </w:rPr>
            </w:pPr>
            <w:r w:rsidRPr="00B94143">
              <w:rPr>
                <w:rFonts w:cs="Arial"/>
                <w:sz w:val="20"/>
                <w:szCs w:val="20"/>
                <w:lang w:eastAsia="ar-SA"/>
              </w:rPr>
              <w:t>Vermont</w:t>
            </w:r>
          </w:p>
        </w:tc>
        <w:tc>
          <w:tcPr>
            <w:tcW w:w="4372" w:type="dxa"/>
            <w:tcBorders>
              <w:left w:val="single" w:sz="4" w:space="0" w:color="000000"/>
              <w:bottom w:val="single" w:sz="4" w:space="0" w:color="auto"/>
              <w:right w:val="single" w:sz="4" w:space="0" w:color="000000"/>
            </w:tcBorders>
          </w:tcPr>
          <w:p w14:paraId="593AC087" w14:textId="77777777" w:rsidR="001C03D0" w:rsidRPr="001F19F2" w:rsidRDefault="001F19F2">
            <w:pPr>
              <w:snapToGrid w:val="0"/>
              <w:rPr>
                <w:rFonts w:cs="Arial"/>
                <w:sz w:val="20"/>
                <w:szCs w:val="20"/>
                <w:lang w:eastAsia="ar-SA"/>
              </w:rPr>
            </w:pPr>
            <w:r w:rsidRPr="001F19F2">
              <w:rPr>
                <w:sz w:val="20"/>
                <w:szCs w:val="20"/>
              </w:rPr>
              <w:t>Mary Jo Krolewski</w:t>
            </w:r>
          </w:p>
          <w:p w14:paraId="3DF8EBF6" w14:textId="182BCF04" w:rsidR="001F19F2" w:rsidRPr="001F19F2" w:rsidRDefault="001101C2" w:rsidP="003A2C45">
            <w:pPr>
              <w:rPr>
                <w:sz w:val="20"/>
                <w:szCs w:val="20"/>
              </w:rPr>
            </w:pPr>
            <w:hyperlink r:id="rId44" w:history="1">
              <w:r w:rsidR="001F19F2" w:rsidRPr="001F19F2">
                <w:rPr>
                  <w:rStyle w:val="Hyperlink"/>
                  <w:sz w:val="20"/>
                  <w:szCs w:val="20"/>
                </w:rPr>
                <w:t>Mary-Jo.Krolewski@vermont.gov</w:t>
              </w:r>
            </w:hyperlink>
          </w:p>
          <w:p w14:paraId="11810BF2" w14:textId="77777777" w:rsidR="001C03D0" w:rsidRPr="00B94143" w:rsidRDefault="001F19F2" w:rsidP="003A2C45">
            <w:pPr>
              <w:rPr>
                <w:rFonts w:cs="Arial"/>
                <w:sz w:val="20"/>
                <w:szCs w:val="20"/>
                <w:lang w:eastAsia="ar-SA"/>
              </w:rPr>
            </w:pPr>
            <w:r w:rsidRPr="001F19F2">
              <w:rPr>
                <w:rFonts w:cs="Arial"/>
                <w:sz w:val="20"/>
                <w:szCs w:val="20"/>
                <w:lang w:eastAsia="ar-SA"/>
              </w:rPr>
              <w:t>802.828.1171</w:t>
            </w:r>
          </w:p>
        </w:tc>
      </w:tr>
      <w:tr w:rsidR="00B13690" w:rsidRPr="00B94143" w14:paraId="2B2FEDF4" w14:textId="77777777" w:rsidTr="00DC1192">
        <w:trPr>
          <w:jc w:val="center"/>
        </w:trPr>
        <w:tc>
          <w:tcPr>
            <w:tcW w:w="2160" w:type="dxa"/>
            <w:tcBorders>
              <w:top w:val="single" w:sz="4" w:space="0" w:color="auto"/>
              <w:left w:val="single" w:sz="4" w:space="0" w:color="000000"/>
              <w:bottom w:val="single" w:sz="4" w:space="0" w:color="000000"/>
            </w:tcBorders>
            <w:vAlign w:val="center"/>
          </w:tcPr>
          <w:p w14:paraId="417E28F2" w14:textId="3FF71517" w:rsidR="00B13690" w:rsidRPr="00B94143" w:rsidRDefault="00B13690">
            <w:pPr>
              <w:snapToGrid w:val="0"/>
              <w:rPr>
                <w:rFonts w:cs="Arial"/>
                <w:sz w:val="20"/>
                <w:szCs w:val="20"/>
                <w:lang w:eastAsia="ar-SA"/>
              </w:rPr>
            </w:pPr>
            <w:r>
              <w:rPr>
                <w:rFonts w:cs="Arial"/>
                <w:sz w:val="20"/>
                <w:szCs w:val="20"/>
                <w:lang w:eastAsia="ar-SA"/>
              </w:rPr>
              <w:t>Virginia</w:t>
            </w:r>
          </w:p>
        </w:tc>
        <w:tc>
          <w:tcPr>
            <w:tcW w:w="4372" w:type="dxa"/>
            <w:tcBorders>
              <w:top w:val="single" w:sz="4" w:space="0" w:color="auto"/>
              <w:left w:val="single" w:sz="4" w:space="0" w:color="000000"/>
              <w:bottom w:val="single" w:sz="4" w:space="0" w:color="000000"/>
              <w:right w:val="single" w:sz="4" w:space="0" w:color="000000"/>
            </w:tcBorders>
          </w:tcPr>
          <w:p w14:paraId="44DB028F" w14:textId="20FDF08F" w:rsidR="005B11F7" w:rsidRDefault="005B11F7">
            <w:pPr>
              <w:snapToGrid w:val="0"/>
              <w:rPr>
                <w:sz w:val="20"/>
                <w:szCs w:val="20"/>
              </w:rPr>
            </w:pPr>
            <w:r>
              <w:rPr>
                <w:sz w:val="20"/>
                <w:szCs w:val="20"/>
              </w:rPr>
              <w:t>Thomas R. Ballou</w:t>
            </w:r>
          </w:p>
          <w:p w14:paraId="61ECAB2E" w14:textId="2B664097" w:rsidR="00B13690" w:rsidRDefault="001101C2">
            <w:pPr>
              <w:snapToGrid w:val="0"/>
              <w:rPr>
                <w:sz w:val="20"/>
                <w:szCs w:val="20"/>
              </w:rPr>
            </w:pPr>
            <w:hyperlink r:id="rId45" w:history="1">
              <w:r w:rsidR="005B11F7" w:rsidRPr="006A7F49">
                <w:rPr>
                  <w:rStyle w:val="Hyperlink"/>
                  <w:sz w:val="20"/>
                  <w:szCs w:val="20"/>
                </w:rPr>
                <w:t>thomas.ballou@deq.virginia.gov</w:t>
              </w:r>
            </w:hyperlink>
          </w:p>
          <w:p w14:paraId="1FF593B3" w14:textId="79DC065C" w:rsidR="00B13690" w:rsidRPr="001F19F2" w:rsidRDefault="005B11F7">
            <w:pPr>
              <w:snapToGrid w:val="0"/>
              <w:rPr>
                <w:sz w:val="20"/>
                <w:szCs w:val="20"/>
              </w:rPr>
            </w:pPr>
            <w:r>
              <w:rPr>
                <w:sz w:val="20"/>
                <w:szCs w:val="20"/>
              </w:rPr>
              <w:t>804.698.4406</w:t>
            </w:r>
          </w:p>
        </w:tc>
      </w:tr>
    </w:tbl>
    <w:p w14:paraId="514419B0" w14:textId="77777777" w:rsidR="001C03D0" w:rsidRPr="00D55024" w:rsidRDefault="001C03D0" w:rsidP="00D55024"/>
    <w:p w14:paraId="07E0ED8E" w14:textId="7BF73056" w:rsidR="00EB473E" w:rsidRDefault="008306E8" w:rsidP="00EB473E">
      <w:pPr>
        <w:pStyle w:val="Heading1"/>
        <w:tabs>
          <w:tab w:val="left" w:pos="720"/>
        </w:tabs>
      </w:pPr>
      <w:bookmarkStart w:id="138" w:name="_Toc60651242"/>
      <w:r>
        <w:t>Definitions</w:t>
      </w:r>
      <w:bookmarkEnd w:id="138"/>
    </w:p>
    <w:p w14:paraId="6EE72C4B" w14:textId="31E527F9" w:rsidR="008306E8" w:rsidRPr="008306E8" w:rsidRDefault="008306E8" w:rsidP="000C15A3">
      <w:pPr>
        <w:pStyle w:val="BodyText"/>
        <w:rPr>
          <w:rFonts w:cs="Arial"/>
          <w:lang w:val="en-US"/>
        </w:rPr>
      </w:pPr>
      <w:r>
        <w:rPr>
          <w:rFonts w:cs="Arial"/>
          <w:lang w:val="en-US"/>
        </w:rPr>
        <w:t>Capitalized terms within this Auction Notice are defined as follows.</w:t>
      </w:r>
    </w:p>
    <w:p w14:paraId="2BD95115" w14:textId="2586BBB0" w:rsidR="00EB473E" w:rsidRDefault="00EB473E" w:rsidP="000C15A3">
      <w:pPr>
        <w:pStyle w:val="BodyText"/>
        <w:rPr>
          <w:rFonts w:cs="Arial"/>
        </w:rPr>
      </w:pPr>
      <w:r w:rsidRPr="00216762">
        <w:rPr>
          <w:rFonts w:cs="Arial"/>
          <w:i/>
          <w:iCs/>
          <w:lang w:val="en-US"/>
        </w:rPr>
        <w:t>Auction Platform</w:t>
      </w:r>
      <w:r w:rsidR="00216762">
        <w:rPr>
          <w:rFonts w:cs="Arial"/>
          <w:lang w:val="en-US"/>
        </w:rPr>
        <w:t>.</w:t>
      </w:r>
      <w:r w:rsidRPr="00CE6EE3">
        <w:rPr>
          <w:rFonts w:cs="Arial"/>
          <w:lang w:val="en-US"/>
        </w:rPr>
        <w:t xml:space="preserve"> The </w:t>
      </w:r>
      <w:r w:rsidR="009D0D92">
        <w:rPr>
          <w:rFonts w:cs="Arial"/>
          <w:lang w:val="en-US"/>
        </w:rPr>
        <w:t xml:space="preserve">website that hosts the RGGI auction of </w:t>
      </w:r>
      <w:r w:rsidRPr="00CE6EE3">
        <w:rPr>
          <w:rFonts w:cs="Arial"/>
          <w:lang w:eastAsia="ar-SA"/>
        </w:rPr>
        <w:t>CO</w:t>
      </w:r>
      <w:r w:rsidRPr="00CE6EE3">
        <w:rPr>
          <w:rFonts w:cs="Arial"/>
          <w:vertAlign w:val="subscript"/>
          <w:lang w:eastAsia="ar-SA"/>
        </w:rPr>
        <w:t>2</w:t>
      </w:r>
      <w:r w:rsidRPr="00CE6EE3">
        <w:rPr>
          <w:rFonts w:cs="Arial"/>
          <w:lang w:eastAsia="ar-SA"/>
        </w:rPr>
        <w:t xml:space="preserve"> </w:t>
      </w:r>
      <w:r w:rsidR="005F4B0D">
        <w:rPr>
          <w:rFonts w:cs="Arial"/>
          <w:lang w:eastAsia="ar-SA"/>
        </w:rPr>
        <w:t>Allowance</w:t>
      </w:r>
      <w:r w:rsidRPr="00CE6EE3">
        <w:rPr>
          <w:rFonts w:cs="Arial"/>
          <w:lang w:eastAsia="ar-SA"/>
        </w:rPr>
        <w:t>s</w:t>
      </w:r>
      <w:r w:rsidR="000B4CCF">
        <w:rPr>
          <w:rFonts w:cs="Arial"/>
          <w:lang w:val="en-US" w:eastAsia="ar-SA"/>
        </w:rPr>
        <w:t xml:space="preserve">, </w:t>
      </w:r>
      <w:r w:rsidRPr="00CE6EE3">
        <w:rPr>
          <w:rFonts w:cs="Arial"/>
          <w:lang w:val="en-US"/>
        </w:rPr>
        <w:t>located at</w:t>
      </w:r>
      <w:r>
        <w:rPr>
          <w:rFonts w:cs="Arial"/>
          <w:lang w:val="en-US"/>
        </w:rPr>
        <w:t xml:space="preserve"> </w:t>
      </w:r>
      <w:hyperlink r:id="rId46" w:history="1">
        <w:r w:rsidRPr="00CE6EE3">
          <w:rPr>
            <w:rStyle w:val="Hyperlink"/>
          </w:rPr>
          <w:t>https://rggi.exchange.apps.enelx.com</w:t>
        </w:r>
      </w:hyperlink>
      <w:r w:rsidRPr="00CE6EE3">
        <w:rPr>
          <w:rFonts w:cs="Arial"/>
        </w:rPr>
        <w:t xml:space="preserve">.  </w:t>
      </w:r>
    </w:p>
    <w:p w14:paraId="5B783F93" w14:textId="1567BB24" w:rsidR="00EB473E" w:rsidRDefault="00EB473E" w:rsidP="000C15A3">
      <w:pPr>
        <w:pStyle w:val="BodyText"/>
        <w:rPr>
          <w:rFonts w:cs="Arial"/>
          <w:lang w:val="en-US"/>
        </w:rPr>
      </w:pPr>
      <w:r w:rsidRPr="00216762">
        <w:rPr>
          <w:rFonts w:cs="Arial"/>
          <w:i/>
          <w:iCs/>
          <w:lang w:val="en-US"/>
        </w:rPr>
        <w:t>Auction Tutorials</w:t>
      </w:r>
      <w:r w:rsidR="00216762">
        <w:rPr>
          <w:rFonts w:cs="Arial"/>
          <w:lang w:val="en-US"/>
        </w:rPr>
        <w:t>.</w:t>
      </w:r>
      <w:r w:rsidRPr="00585817">
        <w:rPr>
          <w:rFonts w:cs="Arial"/>
          <w:lang w:val="en-US"/>
        </w:rPr>
        <w:t xml:space="preserve"> </w:t>
      </w:r>
      <w:r w:rsidR="000B4CCF">
        <w:rPr>
          <w:rFonts w:cs="Arial"/>
          <w:lang w:val="en-US"/>
        </w:rPr>
        <w:t>P</w:t>
      </w:r>
      <w:r w:rsidRPr="00585817">
        <w:rPr>
          <w:rFonts w:cs="Arial"/>
          <w:lang w:val="en-US"/>
        </w:rPr>
        <w:t>resentations</w:t>
      </w:r>
      <w:r w:rsidR="008A5BC2">
        <w:rPr>
          <w:rFonts w:cs="Arial"/>
          <w:lang w:val="en-US"/>
        </w:rPr>
        <w:t xml:space="preserve"> posted on the Auction Website</w:t>
      </w:r>
      <w:r w:rsidRPr="00585817">
        <w:rPr>
          <w:rFonts w:cs="Arial"/>
          <w:lang w:val="en-US"/>
        </w:rPr>
        <w:t xml:space="preserve"> </w:t>
      </w:r>
      <w:r w:rsidR="008A5BC2">
        <w:rPr>
          <w:rFonts w:cs="Arial"/>
          <w:lang w:val="en-US"/>
        </w:rPr>
        <w:t xml:space="preserve">that </w:t>
      </w:r>
      <w:r w:rsidR="00FD6347">
        <w:rPr>
          <w:rFonts w:cs="Arial"/>
          <w:lang w:val="en-US"/>
        </w:rPr>
        <w:t>provides details of</w:t>
      </w:r>
      <w:r w:rsidRPr="00585817">
        <w:rPr>
          <w:rFonts w:cs="Arial"/>
          <w:lang w:val="en-US"/>
        </w:rPr>
        <w:t xml:space="preserve"> the auction format, RGGI COATS, and the overall qualification process.</w:t>
      </w:r>
    </w:p>
    <w:p w14:paraId="2CDD649C" w14:textId="5E161AA9" w:rsidR="00EB473E" w:rsidRDefault="00EB473E" w:rsidP="000C15A3">
      <w:pPr>
        <w:pStyle w:val="BodyText"/>
        <w:rPr>
          <w:rStyle w:val="Hyperlink"/>
          <w:rFonts w:cs="Arial"/>
          <w:lang w:val="en-US"/>
        </w:rPr>
      </w:pPr>
      <w:r w:rsidRPr="00216762">
        <w:rPr>
          <w:rFonts w:cs="Arial"/>
          <w:i/>
          <w:iCs/>
          <w:lang w:val="en-US"/>
        </w:rPr>
        <w:t>Auction Website</w:t>
      </w:r>
      <w:r w:rsidR="00216762">
        <w:rPr>
          <w:rFonts w:cs="Arial"/>
          <w:lang w:val="en-US"/>
        </w:rPr>
        <w:t>.</w:t>
      </w:r>
      <w:r w:rsidRPr="00CE6EE3">
        <w:rPr>
          <w:rFonts w:cs="Arial"/>
          <w:lang w:val="en-US"/>
        </w:rPr>
        <w:t xml:space="preserve"> </w:t>
      </w:r>
      <w:r w:rsidR="000B4CCF">
        <w:rPr>
          <w:lang w:val="en-US"/>
        </w:rPr>
        <w:t>The website that hosts</w:t>
      </w:r>
      <w:r w:rsidRPr="00CE6EE3">
        <w:t xml:space="preserve"> relevant documents referenced in this </w:t>
      </w:r>
      <w:r w:rsidRPr="00E011D0">
        <w:t>Auction Notice</w:t>
      </w:r>
      <w:r w:rsidR="000B4CCF">
        <w:rPr>
          <w:rFonts w:cs="Arial"/>
          <w:lang w:val="en-US"/>
        </w:rPr>
        <w:t>,</w:t>
      </w:r>
      <w:r w:rsidRPr="00CE6EE3">
        <w:rPr>
          <w:rFonts w:cs="Arial"/>
          <w:lang w:val="en-US"/>
        </w:rPr>
        <w:t xml:space="preserve"> located at </w:t>
      </w:r>
      <w:hyperlink r:id="rId47" w:history="1">
        <w:r w:rsidRPr="00CE6EE3">
          <w:rPr>
            <w:rStyle w:val="Hyperlink"/>
            <w:rFonts w:cs="Arial"/>
          </w:rPr>
          <w:t>https://www.rggi.org/auctions/auction-materials</w:t>
        </w:r>
      </w:hyperlink>
      <w:r w:rsidRPr="00CE6EE3">
        <w:rPr>
          <w:rStyle w:val="Hyperlink"/>
          <w:rFonts w:cs="Arial"/>
          <w:lang w:val="en-US"/>
        </w:rPr>
        <w:t>.</w:t>
      </w:r>
    </w:p>
    <w:p w14:paraId="3F3F8B50" w14:textId="47E6FF4B" w:rsidR="007A0BFF" w:rsidRPr="000C15A3" w:rsidRDefault="007A0BFF" w:rsidP="000C15A3">
      <w:pPr>
        <w:pStyle w:val="BodyText"/>
        <w:rPr>
          <w:rFonts w:cs="Arial"/>
          <w:i/>
          <w:lang w:val="en-US"/>
        </w:rPr>
      </w:pPr>
      <w:r w:rsidRPr="000C15A3">
        <w:rPr>
          <w:rFonts w:cs="Arial"/>
          <w:i/>
          <w:lang w:val="en-US"/>
        </w:rPr>
        <w:t xml:space="preserve">Bid. </w:t>
      </w:r>
      <w:r w:rsidR="00FD6347">
        <w:rPr>
          <w:rFonts w:cs="Arial"/>
          <w:iCs/>
          <w:lang w:val="en-US"/>
        </w:rPr>
        <w:t xml:space="preserve">The offer of </w:t>
      </w:r>
      <w:r w:rsidRPr="000C15A3">
        <w:rPr>
          <w:rFonts w:cs="Arial"/>
          <w:iCs/>
          <w:lang w:val="en-US"/>
        </w:rPr>
        <w:t>a price per CO</w:t>
      </w:r>
      <w:r w:rsidRPr="000C15A3">
        <w:rPr>
          <w:rFonts w:cs="Arial"/>
          <w:iCs/>
          <w:vertAlign w:val="subscript"/>
          <w:lang w:val="en-US"/>
        </w:rPr>
        <w:t>2</w:t>
      </w:r>
      <w:r w:rsidRPr="000C15A3">
        <w:rPr>
          <w:rFonts w:cs="Arial"/>
          <w:iCs/>
          <w:lang w:val="en-US"/>
        </w:rPr>
        <w:t xml:space="preserve"> </w:t>
      </w:r>
      <w:r w:rsidR="00161B01">
        <w:rPr>
          <w:rFonts w:cs="Arial"/>
          <w:iCs/>
          <w:lang w:val="en-US"/>
        </w:rPr>
        <w:t>A</w:t>
      </w:r>
      <w:r w:rsidRPr="000C15A3">
        <w:rPr>
          <w:rFonts w:cs="Arial"/>
          <w:iCs/>
          <w:lang w:val="en-US"/>
        </w:rPr>
        <w:t>llowance, or bid price, and a quantity of CO</w:t>
      </w:r>
      <w:r w:rsidRPr="000C15A3">
        <w:rPr>
          <w:rFonts w:cs="Arial"/>
          <w:iCs/>
          <w:vertAlign w:val="subscript"/>
          <w:lang w:val="en-US"/>
        </w:rPr>
        <w:t>2</w:t>
      </w:r>
      <w:r w:rsidRPr="000C15A3">
        <w:rPr>
          <w:rFonts w:cs="Arial"/>
          <w:iCs/>
          <w:lang w:val="en-US"/>
        </w:rPr>
        <w:t xml:space="preserve"> </w:t>
      </w:r>
      <w:r w:rsidR="005E78F7">
        <w:rPr>
          <w:rFonts w:cs="Arial"/>
          <w:iCs/>
          <w:lang w:val="en-US"/>
        </w:rPr>
        <w:t>A</w:t>
      </w:r>
      <w:r w:rsidRPr="000C15A3">
        <w:rPr>
          <w:rFonts w:cs="Arial"/>
          <w:iCs/>
          <w:lang w:val="en-US"/>
        </w:rPr>
        <w:t>llowances, or bid quantity.</w:t>
      </w:r>
    </w:p>
    <w:p w14:paraId="0007EBDA" w14:textId="329737D0" w:rsidR="0094356D" w:rsidRDefault="0094356D" w:rsidP="000C15A3">
      <w:pPr>
        <w:pStyle w:val="BodyText"/>
        <w:rPr>
          <w:rFonts w:cs="Arial"/>
          <w:lang w:val="en-US"/>
        </w:rPr>
      </w:pPr>
      <w:r w:rsidRPr="000C15A3">
        <w:rPr>
          <w:rFonts w:cs="Arial"/>
          <w:i/>
          <w:lang w:val="en-US"/>
        </w:rPr>
        <w:t>CO</w:t>
      </w:r>
      <w:r w:rsidRPr="000C15A3">
        <w:rPr>
          <w:rFonts w:cs="Arial"/>
          <w:i/>
          <w:vertAlign w:val="subscript"/>
          <w:lang w:val="en-US"/>
        </w:rPr>
        <w:t>2</w:t>
      </w:r>
      <w:r w:rsidRPr="000C15A3">
        <w:rPr>
          <w:rFonts w:cs="Arial"/>
          <w:i/>
          <w:lang w:val="en-US"/>
        </w:rPr>
        <w:t xml:space="preserve"> </w:t>
      </w:r>
      <w:r w:rsidR="00FD6347">
        <w:rPr>
          <w:rFonts w:cs="Arial"/>
          <w:i/>
          <w:lang w:val="en-US"/>
        </w:rPr>
        <w:t>A</w:t>
      </w:r>
      <w:r w:rsidRPr="000C15A3">
        <w:rPr>
          <w:rFonts w:cs="Arial"/>
          <w:i/>
          <w:lang w:val="en-US"/>
        </w:rPr>
        <w:t>llowance</w:t>
      </w:r>
      <w:r w:rsidRPr="000C15A3">
        <w:rPr>
          <w:rFonts w:cs="Arial"/>
          <w:lang w:val="en-US"/>
        </w:rPr>
        <w:t>. A limited authorization by a Participating State under the CO</w:t>
      </w:r>
      <w:r w:rsidRPr="000C15A3">
        <w:rPr>
          <w:rFonts w:cs="Arial"/>
          <w:vertAlign w:val="subscript"/>
          <w:lang w:val="en-US"/>
        </w:rPr>
        <w:t>2</w:t>
      </w:r>
      <w:r w:rsidRPr="000C15A3">
        <w:rPr>
          <w:rFonts w:cs="Arial"/>
          <w:lang w:val="en-US"/>
        </w:rPr>
        <w:t xml:space="preserve"> Budget Trading Program to emit up to one ton of CO</w:t>
      </w:r>
      <w:r w:rsidRPr="000C15A3">
        <w:rPr>
          <w:rFonts w:cs="Arial"/>
          <w:vertAlign w:val="subscript"/>
          <w:lang w:val="en-US"/>
        </w:rPr>
        <w:t>2</w:t>
      </w:r>
      <w:r w:rsidRPr="000C15A3">
        <w:rPr>
          <w:rFonts w:cs="Arial"/>
          <w:lang w:val="en-US"/>
        </w:rPr>
        <w:t>.</w:t>
      </w:r>
    </w:p>
    <w:p w14:paraId="2439EE2E" w14:textId="29600FE9" w:rsidR="000B4CCF" w:rsidRPr="000C15A3" w:rsidRDefault="000B4CCF" w:rsidP="000C15A3">
      <w:pPr>
        <w:pStyle w:val="BodyText"/>
        <w:rPr>
          <w:rFonts w:cs="Arial"/>
          <w:lang w:val="en-US"/>
        </w:rPr>
      </w:pPr>
      <w:r w:rsidRPr="000B4CCF">
        <w:rPr>
          <w:rFonts w:cs="Arial"/>
          <w:i/>
          <w:lang w:val="en-US"/>
        </w:rPr>
        <w:t>CO</w:t>
      </w:r>
      <w:r w:rsidRPr="000B4CCF">
        <w:rPr>
          <w:rFonts w:cs="Arial"/>
          <w:i/>
          <w:vertAlign w:val="subscript"/>
          <w:lang w:val="en-US"/>
        </w:rPr>
        <w:t>2</w:t>
      </w:r>
      <w:r w:rsidRPr="000B4CCF">
        <w:rPr>
          <w:rFonts w:cs="Arial"/>
          <w:i/>
          <w:lang w:val="en-US"/>
        </w:rPr>
        <w:t xml:space="preserve"> </w:t>
      </w:r>
      <w:r w:rsidR="00FD6347">
        <w:rPr>
          <w:rFonts w:cs="Arial"/>
          <w:i/>
          <w:lang w:val="en-US"/>
        </w:rPr>
        <w:t>B</w:t>
      </w:r>
      <w:r w:rsidRPr="000B4CCF">
        <w:rPr>
          <w:rFonts w:cs="Arial"/>
          <w:i/>
          <w:lang w:val="en-US"/>
        </w:rPr>
        <w:t xml:space="preserve">udget </w:t>
      </w:r>
      <w:r w:rsidR="00FD6347">
        <w:rPr>
          <w:rFonts w:cs="Arial"/>
          <w:i/>
          <w:lang w:val="en-US"/>
        </w:rPr>
        <w:t>S</w:t>
      </w:r>
      <w:r w:rsidRPr="000B4CCF">
        <w:rPr>
          <w:rFonts w:cs="Arial"/>
          <w:i/>
          <w:lang w:val="en-US"/>
        </w:rPr>
        <w:t xml:space="preserve">ource. </w:t>
      </w:r>
      <w:r w:rsidRPr="000B4CCF">
        <w:rPr>
          <w:rFonts w:cs="Arial"/>
          <w:lang w:val="en-US"/>
        </w:rPr>
        <w:t>A source that includes one or more CO</w:t>
      </w:r>
      <w:r w:rsidRPr="000B4CCF">
        <w:rPr>
          <w:rFonts w:cs="Arial"/>
          <w:vertAlign w:val="subscript"/>
          <w:lang w:val="en-US"/>
        </w:rPr>
        <w:t>2</w:t>
      </w:r>
      <w:r w:rsidRPr="000B4CCF">
        <w:rPr>
          <w:rFonts w:cs="Arial"/>
          <w:lang w:val="en-US"/>
        </w:rPr>
        <w:t xml:space="preserve"> </w:t>
      </w:r>
      <w:r w:rsidR="00FD6347">
        <w:rPr>
          <w:rFonts w:cs="Arial"/>
          <w:lang w:val="en-US"/>
        </w:rPr>
        <w:t>B</w:t>
      </w:r>
      <w:r w:rsidRPr="000B4CCF">
        <w:rPr>
          <w:rFonts w:cs="Arial"/>
          <w:lang w:val="en-US"/>
        </w:rPr>
        <w:t xml:space="preserve">udget </w:t>
      </w:r>
      <w:r w:rsidR="00FD6347">
        <w:rPr>
          <w:rFonts w:cs="Arial"/>
          <w:lang w:val="en-US"/>
        </w:rPr>
        <w:t>U</w:t>
      </w:r>
      <w:r w:rsidRPr="000B4CCF">
        <w:rPr>
          <w:rFonts w:cs="Arial"/>
          <w:lang w:val="en-US"/>
        </w:rPr>
        <w:t>nits.</w:t>
      </w:r>
    </w:p>
    <w:p w14:paraId="0961D92B" w14:textId="26323265" w:rsidR="0094356D" w:rsidRDefault="0094356D" w:rsidP="000C15A3">
      <w:pPr>
        <w:pStyle w:val="BodyText"/>
        <w:rPr>
          <w:rFonts w:cs="Arial"/>
        </w:rPr>
      </w:pPr>
      <w:r w:rsidRPr="000C15A3">
        <w:rPr>
          <w:rFonts w:cs="Arial"/>
          <w:i/>
        </w:rPr>
        <w:t>CO</w:t>
      </w:r>
      <w:r w:rsidRPr="000C15A3">
        <w:rPr>
          <w:rFonts w:cs="Arial"/>
          <w:i/>
          <w:vertAlign w:val="subscript"/>
        </w:rPr>
        <w:t>2</w:t>
      </w:r>
      <w:r w:rsidRPr="000C15A3">
        <w:rPr>
          <w:rFonts w:cs="Arial"/>
          <w:i/>
        </w:rPr>
        <w:t xml:space="preserve"> Budget Trading Program</w:t>
      </w:r>
      <w:r w:rsidRPr="000C15A3">
        <w:rPr>
          <w:rFonts w:cs="Arial"/>
        </w:rPr>
        <w:t>.  A multi-state CO</w:t>
      </w:r>
      <w:r w:rsidRPr="000C15A3">
        <w:rPr>
          <w:rFonts w:cs="Arial"/>
          <w:vertAlign w:val="subscript"/>
        </w:rPr>
        <w:t>2</w:t>
      </w:r>
      <w:r w:rsidRPr="000C15A3">
        <w:rPr>
          <w:rFonts w:cs="Arial"/>
        </w:rPr>
        <w:t xml:space="preserve"> air pollution control and emissions reduction program established as a means of reducing emissions of CO</w:t>
      </w:r>
      <w:r w:rsidRPr="000C15A3">
        <w:rPr>
          <w:rFonts w:cs="Arial"/>
          <w:vertAlign w:val="subscript"/>
        </w:rPr>
        <w:t>2</w:t>
      </w:r>
      <w:r w:rsidRPr="000C15A3">
        <w:rPr>
          <w:rFonts w:cs="Arial"/>
        </w:rPr>
        <w:t xml:space="preserve"> from CO</w:t>
      </w:r>
      <w:r w:rsidRPr="000C15A3">
        <w:rPr>
          <w:rFonts w:cs="Arial"/>
          <w:vertAlign w:val="subscript"/>
        </w:rPr>
        <w:t>2</w:t>
      </w:r>
      <w:r w:rsidRPr="000C15A3">
        <w:rPr>
          <w:rFonts w:cs="Arial"/>
        </w:rPr>
        <w:t xml:space="preserve"> </w:t>
      </w:r>
      <w:r w:rsidR="005E78F7">
        <w:rPr>
          <w:rFonts w:cs="Arial"/>
          <w:lang w:val="en-US"/>
        </w:rPr>
        <w:t>B</w:t>
      </w:r>
      <w:proofErr w:type="spellStart"/>
      <w:r w:rsidRPr="000C15A3">
        <w:rPr>
          <w:rFonts w:cs="Arial"/>
        </w:rPr>
        <w:t>udget</w:t>
      </w:r>
      <w:proofErr w:type="spellEnd"/>
      <w:r w:rsidRPr="000C15A3">
        <w:rPr>
          <w:rFonts w:cs="Arial"/>
        </w:rPr>
        <w:t xml:space="preserve"> </w:t>
      </w:r>
      <w:r w:rsidR="005E78F7">
        <w:rPr>
          <w:rFonts w:cs="Arial"/>
          <w:lang w:val="en-US"/>
        </w:rPr>
        <w:t>S</w:t>
      </w:r>
      <w:proofErr w:type="spellStart"/>
      <w:r w:rsidRPr="000C15A3">
        <w:rPr>
          <w:rFonts w:cs="Arial"/>
        </w:rPr>
        <w:t>ources</w:t>
      </w:r>
      <w:proofErr w:type="spellEnd"/>
      <w:r w:rsidRPr="000C15A3">
        <w:rPr>
          <w:rFonts w:cs="Arial"/>
        </w:rPr>
        <w:t>.</w:t>
      </w:r>
    </w:p>
    <w:p w14:paraId="3BA9809A" w14:textId="7D394C03" w:rsidR="000B4CCF" w:rsidRPr="000C15A3" w:rsidRDefault="000B4CCF" w:rsidP="000C15A3">
      <w:pPr>
        <w:pStyle w:val="BodyText"/>
        <w:rPr>
          <w:rFonts w:cs="Arial"/>
        </w:rPr>
      </w:pPr>
      <w:r w:rsidRPr="000B4CCF">
        <w:rPr>
          <w:rFonts w:cs="Arial"/>
          <w:i/>
          <w:lang w:val="en-US"/>
        </w:rPr>
        <w:t>CO</w:t>
      </w:r>
      <w:r w:rsidRPr="000B4CCF">
        <w:rPr>
          <w:rFonts w:cs="Arial"/>
          <w:i/>
          <w:vertAlign w:val="subscript"/>
          <w:lang w:val="en-US"/>
        </w:rPr>
        <w:t>2</w:t>
      </w:r>
      <w:r w:rsidRPr="000B4CCF">
        <w:rPr>
          <w:rFonts w:cs="Arial"/>
          <w:i/>
          <w:lang w:val="en-US"/>
        </w:rPr>
        <w:t xml:space="preserve"> </w:t>
      </w:r>
      <w:r w:rsidR="00FD6347">
        <w:rPr>
          <w:rFonts w:cs="Arial"/>
          <w:i/>
          <w:lang w:val="en-US"/>
        </w:rPr>
        <w:t>B</w:t>
      </w:r>
      <w:r w:rsidRPr="000B4CCF">
        <w:rPr>
          <w:rFonts w:cs="Arial"/>
          <w:i/>
          <w:lang w:val="en-US"/>
        </w:rPr>
        <w:t xml:space="preserve">udget </w:t>
      </w:r>
      <w:r w:rsidR="00FD6347">
        <w:rPr>
          <w:rFonts w:cs="Arial"/>
          <w:i/>
          <w:lang w:val="en-US"/>
        </w:rPr>
        <w:t>U</w:t>
      </w:r>
      <w:r w:rsidRPr="000B4CCF">
        <w:rPr>
          <w:rFonts w:cs="Arial"/>
          <w:i/>
          <w:lang w:val="en-US"/>
        </w:rPr>
        <w:t>nit</w:t>
      </w:r>
      <w:r w:rsidRPr="000B4CCF">
        <w:rPr>
          <w:rFonts w:cs="Arial"/>
          <w:lang w:val="en-US"/>
        </w:rPr>
        <w:t>. A unit that is subject to the CO</w:t>
      </w:r>
      <w:r w:rsidRPr="000B4CCF">
        <w:rPr>
          <w:rFonts w:cs="Arial"/>
          <w:vertAlign w:val="subscript"/>
          <w:lang w:val="en-US"/>
        </w:rPr>
        <w:t>2</w:t>
      </w:r>
      <w:r w:rsidRPr="000B4CCF">
        <w:rPr>
          <w:rFonts w:cs="Arial"/>
          <w:lang w:val="en-US"/>
        </w:rPr>
        <w:t xml:space="preserve"> Budget Trading Program requirements</w:t>
      </w:r>
      <w:r>
        <w:rPr>
          <w:rFonts w:cs="Arial"/>
          <w:lang w:val="en-US"/>
        </w:rPr>
        <w:t>.</w:t>
      </w:r>
    </w:p>
    <w:p w14:paraId="71C5C7F2" w14:textId="1DA2193A" w:rsidR="00FC7EA8" w:rsidRDefault="0094356D" w:rsidP="000C15A3">
      <w:pPr>
        <w:pStyle w:val="BodyText"/>
        <w:rPr>
          <w:rFonts w:cs="Arial"/>
          <w:i/>
          <w:iCs/>
          <w:lang w:val="en-US" w:eastAsia="ar-SA"/>
        </w:rPr>
      </w:pPr>
      <w:r w:rsidRPr="0094356D">
        <w:rPr>
          <w:rFonts w:cs="Arial"/>
          <w:i/>
          <w:iCs/>
          <w:lang w:val="en-US" w:eastAsia="ar-SA"/>
        </w:rPr>
        <w:t>CO</w:t>
      </w:r>
      <w:r w:rsidRPr="0094356D">
        <w:rPr>
          <w:rFonts w:cs="Arial"/>
          <w:i/>
          <w:iCs/>
          <w:vertAlign w:val="subscript"/>
          <w:lang w:val="en-US" w:eastAsia="ar-SA"/>
        </w:rPr>
        <w:t>2</w:t>
      </w:r>
      <w:r w:rsidRPr="0094356D">
        <w:rPr>
          <w:rFonts w:cs="Arial"/>
          <w:i/>
          <w:iCs/>
          <w:lang w:val="en-US" w:eastAsia="ar-SA"/>
        </w:rPr>
        <w:t xml:space="preserve"> </w:t>
      </w:r>
      <w:r w:rsidR="00FD6347">
        <w:rPr>
          <w:rFonts w:cs="Arial"/>
          <w:i/>
          <w:iCs/>
          <w:lang w:val="en-US" w:eastAsia="ar-SA"/>
        </w:rPr>
        <w:t>C</w:t>
      </w:r>
      <w:r w:rsidRPr="0094356D">
        <w:rPr>
          <w:rFonts w:cs="Arial"/>
          <w:i/>
          <w:iCs/>
          <w:lang w:val="en-US" w:eastAsia="ar-SA"/>
        </w:rPr>
        <w:t xml:space="preserve">ost </w:t>
      </w:r>
      <w:r w:rsidR="00FD6347">
        <w:rPr>
          <w:rFonts w:cs="Arial"/>
          <w:i/>
          <w:iCs/>
          <w:lang w:val="en-US" w:eastAsia="ar-SA"/>
        </w:rPr>
        <w:t>C</w:t>
      </w:r>
      <w:r w:rsidRPr="0094356D">
        <w:rPr>
          <w:rFonts w:cs="Arial"/>
          <w:i/>
          <w:iCs/>
          <w:lang w:val="en-US" w:eastAsia="ar-SA"/>
        </w:rPr>
        <w:t xml:space="preserve">ontainment </w:t>
      </w:r>
      <w:r w:rsidR="00FD6347">
        <w:rPr>
          <w:rFonts w:cs="Arial"/>
          <w:i/>
          <w:iCs/>
          <w:lang w:val="en-US" w:eastAsia="ar-SA"/>
        </w:rPr>
        <w:t>R</w:t>
      </w:r>
      <w:r w:rsidRPr="0094356D">
        <w:rPr>
          <w:rFonts w:cs="Arial"/>
          <w:i/>
          <w:iCs/>
          <w:lang w:val="en-US" w:eastAsia="ar-SA"/>
        </w:rPr>
        <w:t xml:space="preserve">eserve </w:t>
      </w:r>
      <w:r w:rsidR="00FD6347">
        <w:rPr>
          <w:rFonts w:cs="Arial"/>
          <w:i/>
          <w:iCs/>
          <w:lang w:val="en-US" w:eastAsia="ar-SA"/>
        </w:rPr>
        <w:t>A</w:t>
      </w:r>
      <w:r w:rsidRPr="0094356D">
        <w:rPr>
          <w:rFonts w:cs="Arial"/>
          <w:i/>
          <w:iCs/>
          <w:lang w:val="en-US" w:eastAsia="ar-SA"/>
        </w:rPr>
        <w:t xml:space="preserve">llowance or </w:t>
      </w:r>
      <w:r w:rsidR="00A84A4E">
        <w:rPr>
          <w:rFonts w:cs="Arial"/>
          <w:i/>
          <w:iCs/>
          <w:lang w:val="en-US" w:eastAsia="ar-SA"/>
        </w:rPr>
        <w:t>CCR Allowance</w:t>
      </w:r>
      <w:r w:rsidRPr="0094356D">
        <w:rPr>
          <w:rFonts w:cs="Arial"/>
          <w:i/>
          <w:iCs/>
          <w:lang w:val="en-US" w:eastAsia="ar-SA"/>
        </w:rPr>
        <w:t xml:space="preserve">. </w:t>
      </w:r>
      <w:r w:rsidRPr="0094356D">
        <w:rPr>
          <w:rFonts w:cs="Arial"/>
          <w:lang w:val="en-US" w:eastAsia="ar-SA"/>
        </w:rPr>
        <w:t>A CO</w:t>
      </w:r>
      <w:r w:rsidRPr="0094356D">
        <w:rPr>
          <w:rFonts w:cs="Arial"/>
          <w:vertAlign w:val="subscript"/>
          <w:lang w:val="en-US" w:eastAsia="ar-SA"/>
        </w:rPr>
        <w:t>2</w:t>
      </w:r>
      <w:r w:rsidRPr="0094356D">
        <w:rPr>
          <w:rFonts w:cs="Arial"/>
          <w:lang w:val="en-US" w:eastAsia="ar-SA"/>
        </w:rPr>
        <w:t xml:space="preserve"> </w:t>
      </w:r>
      <w:r w:rsidR="005E78F7">
        <w:rPr>
          <w:rFonts w:cs="Arial"/>
          <w:lang w:val="en-US" w:eastAsia="ar-SA"/>
        </w:rPr>
        <w:t>A</w:t>
      </w:r>
      <w:r w:rsidRPr="0094356D">
        <w:rPr>
          <w:rFonts w:cs="Arial"/>
          <w:lang w:val="en-US" w:eastAsia="ar-SA"/>
        </w:rPr>
        <w:t>llowance that is offered for sale at an auction</w:t>
      </w:r>
      <w:r>
        <w:rPr>
          <w:rFonts w:cs="Arial"/>
          <w:lang w:val="en-US" w:eastAsia="ar-SA"/>
        </w:rPr>
        <w:t xml:space="preserve"> </w:t>
      </w:r>
      <w:r w:rsidR="000B4CCF">
        <w:rPr>
          <w:rFonts w:cs="Arial"/>
          <w:lang w:val="en-US" w:eastAsia="ar-SA"/>
        </w:rPr>
        <w:t>in specific circumstances to contain</w:t>
      </w:r>
      <w:r w:rsidRPr="0094356D">
        <w:rPr>
          <w:rFonts w:cs="Arial"/>
          <w:lang w:val="en-US" w:eastAsia="ar-SA"/>
        </w:rPr>
        <w:t xml:space="preserve"> the cost of CO</w:t>
      </w:r>
      <w:r w:rsidRPr="0094356D">
        <w:rPr>
          <w:rFonts w:cs="Arial"/>
          <w:vertAlign w:val="subscript"/>
          <w:lang w:val="en-US" w:eastAsia="ar-SA"/>
        </w:rPr>
        <w:t>2</w:t>
      </w:r>
      <w:r w:rsidRPr="0094356D">
        <w:rPr>
          <w:rFonts w:cs="Arial"/>
          <w:lang w:val="en-US" w:eastAsia="ar-SA"/>
        </w:rPr>
        <w:t xml:space="preserve"> </w:t>
      </w:r>
      <w:r w:rsidR="005E78F7">
        <w:rPr>
          <w:rFonts w:cs="Arial"/>
          <w:lang w:val="en-US" w:eastAsia="ar-SA"/>
        </w:rPr>
        <w:t>A</w:t>
      </w:r>
      <w:r w:rsidRPr="0094356D">
        <w:rPr>
          <w:rFonts w:cs="Arial"/>
          <w:lang w:val="en-US" w:eastAsia="ar-SA"/>
        </w:rPr>
        <w:t>llowances. CO</w:t>
      </w:r>
      <w:r w:rsidRPr="0094356D">
        <w:rPr>
          <w:rFonts w:cs="Arial"/>
          <w:vertAlign w:val="subscript"/>
          <w:lang w:val="en-US" w:eastAsia="ar-SA"/>
        </w:rPr>
        <w:t>2</w:t>
      </w:r>
      <w:r w:rsidRPr="0094356D">
        <w:rPr>
          <w:rFonts w:cs="Arial"/>
          <w:lang w:val="en-US" w:eastAsia="ar-SA"/>
        </w:rPr>
        <w:t xml:space="preserve"> </w:t>
      </w:r>
      <w:r w:rsidR="00A84A4E">
        <w:rPr>
          <w:rFonts w:cs="Arial"/>
          <w:lang w:val="en-US" w:eastAsia="ar-SA"/>
        </w:rPr>
        <w:t>CCR Allowance</w:t>
      </w:r>
      <w:r w:rsidRPr="0094356D">
        <w:rPr>
          <w:rFonts w:cs="Arial"/>
          <w:lang w:val="en-US" w:eastAsia="ar-SA"/>
        </w:rPr>
        <w:t xml:space="preserve">s are separate from and additional to </w:t>
      </w:r>
      <w:r w:rsidR="00A56A61">
        <w:rPr>
          <w:rFonts w:cs="Arial"/>
          <w:lang w:val="en-US" w:eastAsia="ar-SA"/>
        </w:rPr>
        <w:t>the Initial Offering</w:t>
      </w:r>
      <w:r w:rsidRPr="0094356D">
        <w:rPr>
          <w:rFonts w:cs="Arial"/>
          <w:lang w:val="en-US" w:eastAsia="ar-SA"/>
        </w:rPr>
        <w:t>.</w:t>
      </w:r>
      <w:r w:rsidR="00FC7EA8">
        <w:rPr>
          <w:rFonts w:cs="Arial"/>
          <w:i/>
          <w:iCs/>
          <w:lang w:val="en-US" w:eastAsia="ar-SA"/>
        </w:rPr>
        <w:t xml:space="preserve"> </w:t>
      </w:r>
    </w:p>
    <w:p w14:paraId="3B90ED87" w14:textId="22712B7C" w:rsidR="008A5BC2" w:rsidRDefault="008A5BC2" w:rsidP="000C15A3">
      <w:pPr>
        <w:pStyle w:val="BodyText"/>
        <w:rPr>
          <w:rFonts w:cs="Arial"/>
          <w:lang w:val="en-US" w:eastAsia="ar-SA"/>
        </w:rPr>
      </w:pPr>
      <w:r w:rsidRPr="008A5BC2">
        <w:rPr>
          <w:rFonts w:cs="Arial"/>
          <w:i/>
          <w:iCs/>
          <w:lang w:val="en-US" w:eastAsia="ar-SA"/>
        </w:rPr>
        <w:t>CO</w:t>
      </w:r>
      <w:r w:rsidRPr="008A5BC2">
        <w:rPr>
          <w:rFonts w:cs="Arial"/>
          <w:i/>
          <w:iCs/>
          <w:vertAlign w:val="subscript"/>
          <w:lang w:val="en-US" w:eastAsia="ar-SA"/>
        </w:rPr>
        <w:t>2</w:t>
      </w:r>
      <w:r w:rsidRPr="008A5BC2">
        <w:rPr>
          <w:rFonts w:cs="Arial"/>
          <w:i/>
          <w:iCs/>
          <w:lang w:val="en-US" w:eastAsia="ar-SA"/>
        </w:rPr>
        <w:t xml:space="preserve"> </w:t>
      </w:r>
      <w:r w:rsidR="005E78F7">
        <w:rPr>
          <w:rFonts w:cs="Arial"/>
          <w:i/>
          <w:iCs/>
          <w:lang w:val="en-US" w:eastAsia="ar-SA"/>
        </w:rPr>
        <w:t>C</w:t>
      </w:r>
      <w:r w:rsidRPr="008A5BC2">
        <w:rPr>
          <w:rFonts w:cs="Arial"/>
          <w:i/>
          <w:iCs/>
          <w:lang w:val="en-US" w:eastAsia="ar-SA"/>
        </w:rPr>
        <w:t xml:space="preserve">ost </w:t>
      </w:r>
      <w:r w:rsidR="005E78F7">
        <w:rPr>
          <w:rFonts w:cs="Arial"/>
          <w:i/>
          <w:iCs/>
          <w:lang w:val="en-US" w:eastAsia="ar-SA"/>
        </w:rPr>
        <w:t>C</w:t>
      </w:r>
      <w:r w:rsidRPr="008A5BC2">
        <w:rPr>
          <w:rFonts w:cs="Arial"/>
          <w:i/>
          <w:iCs/>
          <w:lang w:val="en-US" w:eastAsia="ar-SA"/>
        </w:rPr>
        <w:t xml:space="preserve">ontainment </w:t>
      </w:r>
      <w:r w:rsidR="005E78F7">
        <w:rPr>
          <w:rFonts w:cs="Arial"/>
          <w:i/>
          <w:iCs/>
          <w:lang w:val="en-US" w:eastAsia="ar-SA"/>
        </w:rPr>
        <w:t>R</w:t>
      </w:r>
      <w:r w:rsidRPr="008A5BC2">
        <w:rPr>
          <w:rFonts w:cs="Arial"/>
          <w:i/>
          <w:iCs/>
          <w:lang w:val="en-US" w:eastAsia="ar-SA"/>
        </w:rPr>
        <w:t xml:space="preserve">eserve </w:t>
      </w:r>
      <w:r w:rsidR="00B86885">
        <w:rPr>
          <w:rFonts w:cs="Arial"/>
          <w:i/>
          <w:iCs/>
          <w:lang w:val="en-US" w:eastAsia="ar-SA"/>
        </w:rPr>
        <w:t>Trigger Price</w:t>
      </w:r>
      <w:r w:rsidRPr="008A5BC2">
        <w:rPr>
          <w:rFonts w:cs="Arial"/>
          <w:i/>
          <w:iCs/>
          <w:lang w:val="en-US" w:eastAsia="ar-SA"/>
        </w:rPr>
        <w:t xml:space="preserve">, or CCR </w:t>
      </w:r>
      <w:r w:rsidR="00B86885">
        <w:rPr>
          <w:rFonts w:cs="Arial"/>
          <w:i/>
          <w:iCs/>
          <w:lang w:val="en-US" w:eastAsia="ar-SA"/>
        </w:rPr>
        <w:t>Trigger Price</w:t>
      </w:r>
      <w:r w:rsidRPr="008A5BC2">
        <w:rPr>
          <w:rFonts w:cs="Arial"/>
          <w:i/>
          <w:iCs/>
          <w:lang w:val="en-US" w:eastAsia="ar-SA"/>
        </w:rPr>
        <w:t xml:space="preserve">. </w:t>
      </w:r>
      <w:r w:rsidRPr="008A5BC2">
        <w:rPr>
          <w:rFonts w:cs="Arial"/>
          <w:lang w:val="en-US" w:eastAsia="ar-SA"/>
        </w:rPr>
        <w:t>The price at which CO</w:t>
      </w:r>
      <w:r w:rsidRPr="008A5BC2">
        <w:rPr>
          <w:rFonts w:cs="Arial"/>
          <w:vertAlign w:val="subscript"/>
          <w:lang w:val="en-US" w:eastAsia="ar-SA"/>
        </w:rPr>
        <w:t>2</w:t>
      </w:r>
      <w:r w:rsidRPr="008A5BC2">
        <w:rPr>
          <w:rFonts w:cs="Arial"/>
          <w:lang w:val="en-US" w:eastAsia="ar-SA"/>
        </w:rPr>
        <w:t xml:space="preserve"> </w:t>
      </w:r>
      <w:r w:rsidR="00A84A4E">
        <w:rPr>
          <w:rFonts w:cs="Arial"/>
          <w:lang w:val="en-US" w:eastAsia="ar-SA"/>
        </w:rPr>
        <w:t>CCR Allowance</w:t>
      </w:r>
      <w:r w:rsidRPr="008A5BC2">
        <w:rPr>
          <w:rFonts w:cs="Arial"/>
          <w:lang w:val="en-US" w:eastAsia="ar-SA"/>
        </w:rPr>
        <w:t>s are offered for sale at auction.</w:t>
      </w:r>
    </w:p>
    <w:p w14:paraId="313035A6" w14:textId="39EF1B5B" w:rsidR="003E69AF" w:rsidRDefault="003E69AF" w:rsidP="000C15A3">
      <w:pPr>
        <w:pStyle w:val="BodyText"/>
        <w:rPr>
          <w:rFonts w:cs="Arial"/>
          <w:lang w:val="en-US" w:eastAsia="ar-SA"/>
        </w:rPr>
      </w:pPr>
      <w:r w:rsidRPr="003E69AF">
        <w:rPr>
          <w:rFonts w:cs="Arial"/>
          <w:i/>
          <w:iCs/>
          <w:lang w:val="en-US" w:eastAsia="ar-SA"/>
        </w:rPr>
        <w:lastRenderedPageBreak/>
        <w:t>CO</w:t>
      </w:r>
      <w:r w:rsidRPr="003E69AF">
        <w:rPr>
          <w:rFonts w:cs="Arial"/>
          <w:i/>
          <w:iCs/>
          <w:vertAlign w:val="subscript"/>
          <w:lang w:val="en-US" w:eastAsia="ar-SA"/>
        </w:rPr>
        <w:t>2</w:t>
      </w:r>
      <w:r w:rsidRPr="003E69AF">
        <w:rPr>
          <w:rFonts w:cs="Arial"/>
          <w:i/>
          <w:iCs/>
          <w:lang w:val="en-US" w:eastAsia="ar-SA"/>
        </w:rPr>
        <w:t xml:space="preserve"> </w:t>
      </w:r>
      <w:r w:rsidR="005E78F7">
        <w:rPr>
          <w:rFonts w:cs="Arial"/>
          <w:i/>
          <w:iCs/>
          <w:lang w:val="en-US" w:eastAsia="ar-SA"/>
        </w:rPr>
        <w:t>E</w:t>
      </w:r>
      <w:r w:rsidRPr="003E69AF">
        <w:rPr>
          <w:rFonts w:cs="Arial"/>
          <w:i/>
          <w:iCs/>
          <w:lang w:val="en-US" w:eastAsia="ar-SA"/>
        </w:rPr>
        <w:t xml:space="preserve">missions </w:t>
      </w:r>
      <w:r w:rsidR="005E78F7">
        <w:rPr>
          <w:rFonts w:cs="Arial"/>
          <w:i/>
          <w:iCs/>
          <w:lang w:val="en-US" w:eastAsia="ar-SA"/>
        </w:rPr>
        <w:t>C</w:t>
      </w:r>
      <w:r w:rsidRPr="003E69AF">
        <w:rPr>
          <w:rFonts w:cs="Arial"/>
          <w:i/>
          <w:iCs/>
          <w:lang w:val="en-US" w:eastAsia="ar-SA"/>
        </w:rPr>
        <w:t xml:space="preserve">ontainment </w:t>
      </w:r>
      <w:r w:rsidR="005E78F7">
        <w:rPr>
          <w:rFonts w:cs="Arial"/>
          <w:i/>
          <w:iCs/>
          <w:lang w:val="en-US" w:eastAsia="ar-SA"/>
        </w:rPr>
        <w:t>R</w:t>
      </w:r>
      <w:r w:rsidRPr="003E69AF">
        <w:rPr>
          <w:rFonts w:cs="Arial"/>
          <w:i/>
          <w:iCs/>
          <w:lang w:val="en-US" w:eastAsia="ar-SA"/>
        </w:rPr>
        <w:t xml:space="preserve">eserve </w:t>
      </w:r>
      <w:r w:rsidR="005E78F7">
        <w:rPr>
          <w:rFonts w:cs="Arial"/>
          <w:i/>
          <w:iCs/>
          <w:lang w:val="en-US" w:eastAsia="ar-SA"/>
        </w:rPr>
        <w:t>A</w:t>
      </w:r>
      <w:r w:rsidRPr="003E69AF">
        <w:rPr>
          <w:rFonts w:cs="Arial"/>
          <w:i/>
          <w:iCs/>
          <w:lang w:val="en-US" w:eastAsia="ar-SA"/>
        </w:rPr>
        <w:t xml:space="preserve">llowance or </w:t>
      </w:r>
      <w:r w:rsidR="00A84A4E">
        <w:rPr>
          <w:rFonts w:cs="Arial"/>
          <w:i/>
          <w:iCs/>
          <w:lang w:val="en-US" w:eastAsia="ar-SA"/>
        </w:rPr>
        <w:t>ECR Allowance</w:t>
      </w:r>
      <w:r w:rsidRPr="003E69AF">
        <w:rPr>
          <w:rFonts w:cs="Arial"/>
          <w:i/>
          <w:iCs/>
          <w:lang w:val="en-US" w:eastAsia="ar-SA"/>
        </w:rPr>
        <w:t xml:space="preserve">. </w:t>
      </w:r>
      <w:r w:rsidRPr="003E69AF">
        <w:rPr>
          <w:rFonts w:cs="Arial"/>
          <w:lang w:val="en-US" w:eastAsia="ar-SA"/>
        </w:rPr>
        <w:t>A CO</w:t>
      </w:r>
      <w:r w:rsidRPr="003E69AF">
        <w:rPr>
          <w:rFonts w:cs="Arial"/>
          <w:vertAlign w:val="subscript"/>
          <w:lang w:val="en-US" w:eastAsia="ar-SA"/>
        </w:rPr>
        <w:t>2</w:t>
      </w:r>
      <w:r w:rsidRPr="003E69AF">
        <w:rPr>
          <w:rFonts w:cs="Arial"/>
          <w:lang w:val="en-US" w:eastAsia="ar-SA"/>
        </w:rPr>
        <w:t xml:space="preserve"> </w:t>
      </w:r>
      <w:r w:rsidR="005E78F7">
        <w:rPr>
          <w:rFonts w:cs="Arial"/>
          <w:lang w:val="en-US" w:eastAsia="ar-SA"/>
        </w:rPr>
        <w:t>A</w:t>
      </w:r>
      <w:r w:rsidRPr="003E69AF">
        <w:rPr>
          <w:rFonts w:cs="Arial"/>
          <w:lang w:val="en-US" w:eastAsia="ar-SA"/>
        </w:rPr>
        <w:t>llowance that is withheld from sale at an auction for the purpose of additional emission reduction in the event of lower than anticipated emission reduction costs.</w:t>
      </w:r>
    </w:p>
    <w:p w14:paraId="074258C0" w14:textId="007A245D" w:rsidR="00A56A61" w:rsidRDefault="00A56A61" w:rsidP="000C15A3">
      <w:pPr>
        <w:pStyle w:val="BodyText"/>
        <w:rPr>
          <w:rFonts w:cs="Arial"/>
          <w:i/>
          <w:iCs/>
          <w:lang w:val="en-US" w:eastAsia="ar-SA"/>
        </w:rPr>
      </w:pPr>
      <w:r w:rsidRPr="00A56A61">
        <w:rPr>
          <w:rFonts w:cs="Arial"/>
          <w:i/>
          <w:iCs/>
          <w:lang w:val="en-US" w:eastAsia="ar-SA"/>
        </w:rPr>
        <w:t>CO</w:t>
      </w:r>
      <w:r w:rsidRPr="00A56A61">
        <w:rPr>
          <w:rFonts w:cs="Arial"/>
          <w:i/>
          <w:iCs/>
          <w:vertAlign w:val="subscript"/>
          <w:lang w:val="en-US" w:eastAsia="ar-SA"/>
        </w:rPr>
        <w:t>2</w:t>
      </w:r>
      <w:r w:rsidRPr="00A56A61">
        <w:rPr>
          <w:rFonts w:cs="Arial"/>
          <w:i/>
          <w:iCs/>
          <w:lang w:val="en-US" w:eastAsia="ar-SA"/>
        </w:rPr>
        <w:t xml:space="preserve"> </w:t>
      </w:r>
      <w:r w:rsidR="00B86885">
        <w:rPr>
          <w:rFonts w:cs="Arial"/>
          <w:i/>
          <w:iCs/>
          <w:lang w:val="en-US" w:eastAsia="ar-SA"/>
        </w:rPr>
        <w:t>E</w:t>
      </w:r>
      <w:r w:rsidRPr="00A56A61">
        <w:rPr>
          <w:rFonts w:cs="Arial"/>
          <w:i/>
          <w:iCs/>
          <w:lang w:val="en-US" w:eastAsia="ar-SA"/>
        </w:rPr>
        <w:t xml:space="preserve">missions </w:t>
      </w:r>
      <w:r w:rsidR="00B86885">
        <w:rPr>
          <w:rFonts w:cs="Arial"/>
          <w:i/>
          <w:iCs/>
          <w:lang w:val="en-US" w:eastAsia="ar-SA"/>
        </w:rPr>
        <w:t>C</w:t>
      </w:r>
      <w:r w:rsidRPr="00A56A61">
        <w:rPr>
          <w:rFonts w:cs="Arial"/>
          <w:i/>
          <w:iCs/>
          <w:lang w:val="en-US" w:eastAsia="ar-SA"/>
        </w:rPr>
        <w:t xml:space="preserve">ontainment </w:t>
      </w:r>
      <w:r w:rsidR="00B86885">
        <w:rPr>
          <w:rFonts w:cs="Arial"/>
          <w:i/>
          <w:iCs/>
          <w:lang w:val="en-US" w:eastAsia="ar-SA"/>
        </w:rPr>
        <w:t>R</w:t>
      </w:r>
      <w:r w:rsidRPr="00A56A61">
        <w:rPr>
          <w:rFonts w:cs="Arial"/>
          <w:i/>
          <w:iCs/>
          <w:lang w:val="en-US" w:eastAsia="ar-SA"/>
        </w:rPr>
        <w:t xml:space="preserve">eserve </w:t>
      </w:r>
      <w:r w:rsidR="00B86885">
        <w:rPr>
          <w:rFonts w:cs="Arial"/>
          <w:i/>
          <w:iCs/>
          <w:lang w:val="en-US" w:eastAsia="ar-SA"/>
        </w:rPr>
        <w:t>Trigger Price</w:t>
      </w:r>
      <w:r w:rsidRPr="00A56A61">
        <w:rPr>
          <w:rFonts w:cs="Arial"/>
          <w:i/>
          <w:iCs/>
          <w:lang w:val="en-US" w:eastAsia="ar-SA"/>
        </w:rPr>
        <w:t xml:space="preserve">, or ECR </w:t>
      </w:r>
      <w:r w:rsidR="00B86885">
        <w:rPr>
          <w:rFonts w:cs="Arial"/>
          <w:i/>
          <w:iCs/>
          <w:lang w:val="en-US" w:eastAsia="ar-SA"/>
        </w:rPr>
        <w:t>Trigger Price</w:t>
      </w:r>
      <w:r w:rsidRPr="00A56A61">
        <w:rPr>
          <w:rFonts w:cs="Arial"/>
          <w:i/>
          <w:iCs/>
          <w:lang w:val="en-US" w:eastAsia="ar-SA"/>
        </w:rPr>
        <w:t xml:space="preserve">. </w:t>
      </w:r>
      <w:r w:rsidR="00FD6347">
        <w:rPr>
          <w:rFonts w:cs="Arial"/>
          <w:lang w:val="en-US" w:eastAsia="ar-SA"/>
        </w:rPr>
        <w:t>T</w:t>
      </w:r>
      <w:r w:rsidR="000B4CCF">
        <w:rPr>
          <w:rFonts w:cs="Arial"/>
          <w:lang w:val="en-US" w:eastAsia="ar-SA"/>
        </w:rPr>
        <w:t>he price</w:t>
      </w:r>
      <w:r w:rsidR="00FD6347">
        <w:rPr>
          <w:rFonts w:cs="Arial"/>
          <w:lang w:val="en-US" w:eastAsia="ar-SA"/>
        </w:rPr>
        <w:t xml:space="preserve"> below which </w:t>
      </w:r>
      <w:r w:rsidRPr="00A56A61">
        <w:rPr>
          <w:rFonts w:cs="Arial"/>
          <w:lang w:val="en-US" w:eastAsia="ar-SA"/>
        </w:rPr>
        <w:t>CO</w:t>
      </w:r>
      <w:r w:rsidRPr="00A56A61">
        <w:rPr>
          <w:rFonts w:cs="Arial"/>
          <w:vertAlign w:val="subscript"/>
          <w:lang w:val="en-US" w:eastAsia="ar-SA"/>
        </w:rPr>
        <w:t>2</w:t>
      </w:r>
      <w:r w:rsidRPr="00A56A61">
        <w:rPr>
          <w:rFonts w:cs="Arial"/>
          <w:lang w:val="en-US" w:eastAsia="ar-SA"/>
        </w:rPr>
        <w:t xml:space="preserve"> </w:t>
      </w:r>
      <w:r w:rsidR="005E78F7">
        <w:rPr>
          <w:rFonts w:cs="Arial"/>
          <w:lang w:val="en-US" w:eastAsia="ar-SA"/>
        </w:rPr>
        <w:t>A</w:t>
      </w:r>
      <w:r w:rsidRPr="00A56A61">
        <w:rPr>
          <w:rFonts w:cs="Arial"/>
          <w:lang w:val="en-US" w:eastAsia="ar-SA"/>
        </w:rPr>
        <w:t>llowances will be withheld from sale.</w:t>
      </w:r>
    </w:p>
    <w:p w14:paraId="75F63641" w14:textId="24147F7B" w:rsidR="007A0BFF" w:rsidRPr="008A5BC2" w:rsidRDefault="00B86885" w:rsidP="000C15A3">
      <w:pPr>
        <w:pStyle w:val="BodyText"/>
        <w:rPr>
          <w:rFonts w:cs="Arial"/>
          <w:lang w:val="en-US" w:eastAsia="ar-SA"/>
        </w:rPr>
      </w:pPr>
      <w:r>
        <w:rPr>
          <w:rFonts w:cs="Arial"/>
          <w:i/>
          <w:iCs/>
          <w:lang w:val="en-US" w:eastAsia="ar-SA"/>
        </w:rPr>
        <w:t>Cumulative Demand</w:t>
      </w:r>
      <w:r w:rsidR="007A0BFF">
        <w:rPr>
          <w:rFonts w:cs="Arial"/>
          <w:lang w:val="en-US" w:eastAsia="ar-SA"/>
        </w:rPr>
        <w:t xml:space="preserve">. </w:t>
      </w:r>
      <w:r w:rsidR="0050652B">
        <w:rPr>
          <w:rFonts w:cs="Arial"/>
          <w:lang w:val="en-US" w:eastAsia="ar-SA"/>
        </w:rPr>
        <w:t>T</w:t>
      </w:r>
      <w:r w:rsidR="000B4CCF" w:rsidRPr="000B4CCF">
        <w:rPr>
          <w:rFonts w:cs="Arial"/>
          <w:lang w:val="en-US" w:eastAsia="ar-SA"/>
        </w:rPr>
        <w:t xml:space="preserve">he sum of all bid quantities with bid prices greater than or equal to </w:t>
      </w:r>
      <w:r w:rsidR="0050652B">
        <w:rPr>
          <w:rFonts w:cs="Arial"/>
          <w:u w:val="single"/>
          <w:lang w:val="en-US" w:eastAsia="ar-SA"/>
        </w:rPr>
        <w:t>a</w:t>
      </w:r>
      <w:r w:rsidR="000B4CCF" w:rsidRPr="000B4CCF">
        <w:rPr>
          <w:rFonts w:cs="Arial"/>
          <w:lang w:val="en-US" w:eastAsia="ar-SA"/>
        </w:rPr>
        <w:t xml:space="preserve"> </w:t>
      </w:r>
      <w:r w:rsidR="005E78F7">
        <w:rPr>
          <w:rFonts w:cs="Arial"/>
          <w:lang w:val="en-US" w:eastAsia="ar-SA"/>
        </w:rPr>
        <w:t>B</w:t>
      </w:r>
      <w:r w:rsidR="000B4CCF" w:rsidRPr="000B4CCF">
        <w:rPr>
          <w:rFonts w:cs="Arial"/>
          <w:lang w:val="en-US" w:eastAsia="ar-SA"/>
        </w:rPr>
        <w:t>id</w:t>
      </w:r>
      <w:r w:rsidR="0050652B">
        <w:rPr>
          <w:rFonts w:cs="Arial"/>
          <w:lang w:val="en-US" w:eastAsia="ar-SA"/>
        </w:rPr>
        <w:t xml:space="preserve"> at a particular price</w:t>
      </w:r>
      <w:r w:rsidR="007A0BFF" w:rsidRPr="007A0BFF">
        <w:rPr>
          <w:rFonts w:cs="Arial"/>
          <w:lang w:val="en-US" w:eastAsia="ar-SA"/>
        </w:rPr>
        <w:t>.</w:t>
      </w:r>
    </w:p>
    <w:p w14:paraId="3839215B" w14:textId="3747B2BC" w:rsidR="007A0BFF" w:rsidRDefault="00B86885" w:rsidP="000C15A3">
      <w:pPr>
        <w:pStyle w:val="BodyText"/>
        <w:rPr>
          <w:rFonts w:cs="Arial"/>
          <w:lang w:val="en-US" w:eastAsia="ar-SA"/>
        </w:rPr>
      </w:pPr>
      <w:r>
        <w:rPr>
          <w:rFonts w:cs="Arial"/>
          <w:i/>
          <w:iCs/>
          <w:lang w:val="en-US" w:eastAsia="ar-SA"/>
        </w:rPr>
        <w:t>Final Clearing Price</w:t>
      </w:r>
      <w:r w:rsidR="007A0BFF">
        <w:rPr>
          <w:rFonts w:cs="Arial"/>
          <w:i/>
          <w:iCs/>
          <w:lang w:val="en-US" w:eastAsia="ar-SA"/>
        </w:rPr>
        <w:t xml:space="preserve">. </w:t>
      </w:r>
      <w:r w:rsidR="007A0BFF" w:rsidRPr="007A0BFF">
        <w:rPr>
          <w:rFonts w:cs="Arial"/>
          <w:lang w:val="en-US" w:eastAsia="ar-SA"/>
        </w:rPr>
        <w:t>The price at which all CO</w:t>
      </w:r>
      <w:r w:rsidR="007A0BFF" w:rsidRPr="007A0BFF">
        <w:rPr>
          <w:rFonts w:cs="Arial"/>
          <w:vertAlign w:val="subscript"/>
          <w:lang w:val="en-US" w:eastAsia="ar-SA"/>
        </w:rPr>
        <w:t>2</w:t>
      </w:r>
      <w:r w:rsidR="007A0BFF" w:rsidRPr="007A0BFF">
        <w:rPr>
          <w:rFonts w:cs="Arial"/>
          <w:lang w:val="en-US" w:eastAsia="ar-SA"/>
        </w:rPr>
        <w:t xml:space="preserve"> </w:t>
      </w:r>
      <w:r w:rsidR="005E78F7">
        <w:rPr>
          <w:rFonts w:cs="Arial"/>
          <w:lang w:val="en-US" w:eastAsia="ar-SA"/>
        </w:rPr>
        <w:t>A</w:t>
      </w:r>
      <w:r w:rsidR="007A0BFF" w:rsidRPr="007A0BFF">
        <w:rPr>
          <w:rFonts w:cs="Arial"/>
          <w:lang w:val="en-US" w:eastAsia="ar-SA"/>
        </w:rPr>
        <w:t>llowances purchased in the auction will be sold.</w:t>
      </w:r>
    </w:p>
    <w:p w14:paraId="07627A10" w14:textId="3291BD6C" w:rsidR="00A56A61" w:rsidRDefault="00A56A61" w:rsidP="000C15A3">
      <w:pPr>
        <w:pStyle w:val="BodyText"/>
        <w:rPr>
          <w:rFonts w:cs="Arial"/>
          <w:lang w:val="en-US" w:eastAsia="ar-SA"/>
        </w:rPr>
      </w:pPr>
      <w:r w:rsidRPr="00A56A61">
        <w:rPr>
          <w:rFonts w:cs="Arial"/>
          <w:i/>
          <w:iCs/>
          <w:lang w:val="en-US" w:eastAsia="ar-SA"/>
        </w:rPr>
        <w:t>Initial Offering</w:t>
      </w:r>
      <w:r>
        <w:rPr>
          <w:rFonts w:cs="Arial"/>
          <w:lang w:val="en-US" w:eastAsia="ar-SA"/>
        </w:rPr>
        <w:t xml:space="preserve">. The </w:t>
      </w:r>
      <w:r w:rsidR="0050652B">
        <w:rPr>
          <w:rFonts w:cs="Arial"/>
          <w:lang w:val="en-US" w:eastAsia="ar-SA"/>
        </w:rPr>
        <w:t xml:space="preserve">quantity of </w:t>
      </w:r>
      <w:r>
        <w:rPr>
          <w:rFonts w:cs="Arial"/>
          <w:lang w:val="en-US" w:eastAsia="ar-SA"/>
        </w:rPr>
        <w:t>CO</w:t>
      </w:r>
      <w:r w:rsidRPr="00A56A61">
        <w:rPr>
          <w:rFonts w:cs="Arial"/>
          <w:vertAlign w:val="subscript"/>
          <w:lang w:val="en-US" w:eastAsia="ar-SA"/>
        </w:rPr>
        <w:t>2</w:t>
      </w:r>
      <w:r>
        <w:rPr>
          <w:rFonts w:cs="Arial"/>
          <w:lang w:val="en-US" w:eastAsia="ar-SA"/>
        </w:rPr>
        <w:t xml:space="preserve"> </w:t>
      </w:r>
      <w:r w:rsidR="005E78F7">
        <w:rPr>
          <w:rFonts w:cs="Arial"/>
          <w:lang w:val="en-US" w:eastAsia="ar-SA"/>
        </w:rPr>
        <w:t>A</w:t>
      </w:r>
      <w:r>
        <w:rPr>
          <w:rFonts w:cs="Arial"/>
          <w:lang w:val="en-US" w:eastAsia="ar-SA"/>
        </w:rPr>
        <w:t>llowances offered for sale at auction by the Participating States, excluding CO</w:t>
      </w:r>
      <w:r w:rsidRPr="00A56A61">
        <w:rPr>
          <w:rFonts w:cs="Arial"/>
          <w:vertAlign w:val="subscript"/>
          <w:lang w:val="en-US" w:eastAsia="ar-SA"/>
        </w:rPr>
        <w:t>2</w:t>
      </w:r>
      <w:r>
        <w:rPr>
          <w:rFonts w:cs="Arial"/>
          <w:lang w:val="en-US" w:eastAsia="ar-SA"/>
        </w:rPr>
        <w:t xml:space="preserve"> </w:t>
      </w:r>
      <w:r w:rsidR="00A84A4E">
        <w:rPr>
          <w:rFonts w:cs="Arial"/>
          <w:lang w:val="en-US" w:eastAsia="ar-SA"/>
        </w:rPr>
        <w:t>CCR Allowance</w:t>
      </w:r>
      <w:r>
        <w:rPr>
          <w:rFonts w:cs="Arial"/>
          <w:lang w:val="en-US" w:eastAsia="ar-SA"/>
        </w:rPr>
        <w:t xml:space="preserve">s. </w:t>
      </w:r>
    </w:p>
    <w:p w14:paraId="775AFAC3" w14:textId="7FFDC240" w:rsidR="007A0BFF" w:rsidRDefault="003137C1" w:rsidP="000C15A3">
      <w:pPr>
        <w:pStyle w:val="BodyText"/>
        <w:rPr>
          <w:rFonts w:cs="Arial"/>
          <w:i/>
          <w:iCs/>
          <w:lang w:val="en-US" w:eastAsia="ar-SA"/>
        </w:rPr>
      </w:pPr>
      <w:r>
        <w:rPr>
          <w:rFonts w:cs="Arial"/>
          <w:i/>
          <w:iCs/>
          <w:lang w:val="en-US" w:eastAsia="ar-SA"/>
        </w:rPr>
        <w:t>Interim Clearing Price</w:t>
      </w:r>
      <w:r w:rsidR="007A0BFF" w:rsidRPr="007A0BFF">
        <w:rPr>
          <w:rFonts w:cs="Arial"/>
          <w:i/>
          <w:iCs/>
          <w:lang w:val="en-US" w:eastAsia="ar-SA"/>
        </w:rPr>
        <w:t>.</w:t>
      </w:r>
      <w:r w:rsidR="00301C67">
        <w:rPr>
          <w:rFonts w:cs="Arial"/>
          <w:i/>
          <w:iCs/>
          <w:lang w:val="en-US" w:eastAsia="ar-SA"/>
        </w:rPr>
        <w:t xml:space="preserve"> </w:t>
      </w:r>
      <w:r w:rsidR="00301C67" w:rsidRPr="00301C67">
        <w:rPr>
          <w:rFonts w:cs="Arial"/>
          <w:lang w:val="en-US" w:eastAsia="ar-SA"/>
        </w:rPr>
        <w:t xml:space="preserve">The </w:t>
      </w:r>
      <w:r w:rsidR="0041444D">
        <w:rPr>
          <w:rFonts w:cs="Arial"/>
          <w:lang w:val="en-US" w:eastAsia="ar-SA"/>
        </w:rPr>
        <w:t xml:space="preserve">bid </w:t>
      </w:r>
      <w:r w:rsidR="00301C67" w:rsidRPr="00301C67">
        <w:rPr>
          <w:rFonts w:cs="Arial"/>
          <w:lang w:val="en-US" w:eastAsia="ar-SA"/>
        </w:rPr>
        <w:t xml:space="preserve">price of the </w:t>
      </w:r>
      <w:r w:rsidR="00B86885">
        <w:rPr>
          <w:rFonts w:cs="Arial"/>
          <w:lang w:val="en-US" w:eastAsia="ar-SA"/>
        </w:rPr>
        <w:t>Marginal Bid</w:t>
      </w:r>
      <w:r w:rsidR="00301C67" w:rsidRPr="00301C67">
        <w:rPr>
          <w:rFonts w:cs="Arial"/>
          <w:lang w:val="en-US" w:eastAsia="ar-SA"/>
        </w:rPr>
        <w:t>(s) at the close of the auction.</w:t>
      </w:r>
    </w:p>
    <w:p w14:paraId="3AD06CCB" w14:textId="4B9C63D1" w:rsidR="007A0BFF" w:rsidRDefault="00B86885" w:rsidP="000C15A3">
      <w:pPr>
        <w:pStyle w:val="BodyText"/>
        <w:rPr>
          <w:rFonts w:cs="Arial"/>
          <w:i/>
          <w:iCs/>
          <w:lang w:val="en-US" w:eastAsia="ar-SA"/>
        </w:rPr>
      </w:pPr>
      <w:r>
        <w:rPr>
          <w:rFonts w:cs="Arial"/>
          <w:i/>
          <w:iCs/>
          <w:lang w:val="en-US" w:eastAsia="ar-SA"/>
        </w:rPr>
        <w:t>Marginal Bid</w:t>
      </w:r>
      <w:r w:rsidR="007A0BFF">
        <w:rPr>
          <w:rFonts w:cs="Arial"/>
          <w:i/>
          <w:iCs/>
          <w:lang w:val="en-US" w:eastAsia="ar-SA"/>
        </w:rPr>
        <w:t>.</w:t>
      </w:r>
      <w:r w:rsidR="00301C67">
        <w:rPr>
          <w:rFonts w:cs="Arial"/>
          <w:i/>
          <w:iCs/>
          <w:lang w:val="en-US" w:eastAsia="ar-SA"/>
        </w:rPr>
        <w:t xml:space="preserve"> </w:t>
      </w:r>
      <w:r w:rsidR="00301C67">
        <w:rPr>
          <w:rFonts w:cs="Arial"/>
          <w:lang w:val="en-US" w:eastAsia="ar-SA"/>
        </w:rPr>
        <w:t>T</w:t>
      </w:r>
      <w:r w:rsidR="00301C67" w:rsidRPr="00301C67">
        <w:rPr>
          <w:rFonts w:cs="Arial"/>
          <w:lang w:val="en-US" w:eastAsia="ar-SA"/>
        </w:rPr>
        <w:t xml:space="preserve">he </w:t>
      </w:r>
      <w:r w:rsidR="005E78F7">
        <w:rPr>
          <w:rFonts w:cs="Arial"/>
          <w:lang w:val="en-US" w:eastAsia="ar-SA"/>
        </w:rPr>
        <w:t>B</w:t>
      </w:r>
      <w:r w:rsidR="00301C67" w:rsidRPr="00301C67">
        <w:rPr>
          <w:rFonts w:cs="Arial"/>
          <w:lang w:val="en-US" w:eastAsia="ar-SA"/>
        </w:rPr>
        <w:t xml:space="preserve">id that causes </w:t>
      </w:r>
      <w:r>
        <w:rPr>
          <w:rFonts w:cs="Arial"/>
          <w:lang w:val="en-US" w:eastAsia="ar-SA"/>
        </w:rPr>
        <w:t>Cumulative Demand</w:t>
      </w:r>
      <w:r w:rsidR="00301C67" w:rsidRPr="00301C67">
        <w:rPr>
          <w:rFonts w:cs="Arial"/>
          <w:lang w:val="en-US" w:eastAsia="ar-SA"/>
        </w:rPr>
        <w:t xml:space="preserve"> for CO</w:t>
      </w:r>
      <w:r w:rsidR="00301C67" w:rsidRPr="00301C67">
        <w:rPr>
          <w:rFonts w:cs="Arial"/>
          <w:vertAlign w:val="subscript"/>
          <w:lang w:val="en-US" w:eastAsia="ar-SA"/>
        </w:rPr>
        <w:t>2</w:t>
      </w:r>
      <w:r w:rsidR="00301C67" w:rsidRPr="00301C67">
        <w:rPr>
          <w:rFonts w:cs="Arial"/>
          <w:lang w:val="en-US" w:eastAsia="ar-SA"/>
        </w:rPr>
        <w:t xml:space="preserve"> </w:t>
      </w:r>
      <w:r w:rsidR="005E78F7">
        <w:rPr>
          <w:rFonts w:cs="Arial"/>
          <w:lang w:val="en-US" w:eastAsia="ar-SA"/>
        </w:rPr>
        <w:t>A</w:t>
      </w:r>
      <w:r w:rsidR="00301C67" w:rsidRPr="00301C67">
        <w:rPr>
          <w:rFonts w:cs="Arial"/>
          <w:lang w:val="en-US" w:eastAsia="ar-SA"/>
        </w:rPr>
        <w:t>llowances to be greater than or equal to the Initial Offering.</w:t>
      </w:r>
    </w:p>
    <w:p w14:paraId="3CBA8713" w14:textId="3F4F9E11" w:rsidR="00660D4D" w:rsidRPr="005E78F7" w:rsidRDefault="000C15A3" w:rsidP="000C15A3">
      <w:pPr>
        <w:pStyle w:val="BodyText"/>
        <w:rPr>
          <w:rFonts w:cs="Arial"/>
          <w:i/>
          <w:iCs/>
          <w:lang w:val="en-US" w:eastAsia="ar-SA"/>
        </w:rPr>
      </w:pPr>
      <w:r>
        <w:rPr>
          <w:rFonts w:cs="Arial"/>
          <w:i/>
          <w:iCs/>
          <w:lang w:val="en-US" w:eastAsia="ar-SA"/>
        </w:rPr>
        <w:t xml:space="preserve">Minimum </w:t>
      </w:r>
      <w:r w:rsidR="005E78F7">
        <w:rPr>
          <w:rFonts w:cs="Arial"/>
          <w:i/>
          <w:iCs/>
          <w:lang w:val="en-US" w:eastAsia="ar-SA"/>
        </w:rPr>
        <w:t>R</w:t>
      </w:r>
      <w:r>
        <w:rPr>
          <w:rFonts w:cs="Arial"/>
          <w:i/>
          <w:iCs/>
          <w:lang w:val="en-US" w:eastAsia="ar-SA"/>
        </w:rPr>
        <w:t xml:space="preserve">eserve </w:t>
      </w:r>
      <w:r w:rsidR="005E78F7">
        <w:rPr>
          <w:rFonts w:cs="Arial"/>
          <w:i/>
          <w:iCs/>
          <w:lang w:val="en-US" w:eastAsia="ar-SA"/>
        </w:rPr>
        <w:t>P</w:t>
      </w:r>
      <w:r>
        <w:rPr>
          <w:rFonts w:cs="Arial"/>
          <w:i/>
          <w:iCs/>
          <w:lang w:val="en-US" w:eastAsia="ar-SA"/>
        </w:rPr>
        <w:t>rice.</w:t>
      </w:r>
      <w:r w:rsidR="003E69AF">
        <w:rPr>
          <w:rFonts w:cs="Arial"/>
          <w:i/>
          <w:iCs/>
          <w:lang w:val="en-US" w:eastAsia="ar-SA"/>
        </w:rPr>
        <w:t xml:space="preserve"> </w:t>
      </w:r>
      <w:r w:rsidR="003E69AF" w:rsidRPr="003E69AF">
        <w:rPr>
          <w:rFonts w:cs="Arial"/>
          <w:lang w:val="en-US" w:eastAsia="ar-SA"/>
        </w:rPr>
        <w:t xml:space="preserve">The minimum acceptable </w:t>
      </w:r>
      <w:r w:rsidR="0041444D">
        <w:rPr>
          <w:rFonts w:cs="Arial"/>
          <w:lang w:val="en-US" w:eastAsia="ar-SA"/>
        </w:rPr>
        <w:t xml:space="preserve">bid </w:t>
      </w:r>
      <w:r w:rsidR="003E69AF" w:rsidRPr="003E69AF">
        <w:rPr>
          <w:rFonts w:cs="Arial"/>
          <w:lang w:val="en-US" w:eastAsia="ar-SA"/>
        </w:rPr>
        <w:t xml:space="preserve">price for </w:t>
      </w:r>
      <w:r w:rsidR="0041444D">
        <w:rPr>
          <w:rFonts w:cs="Arial"/>
          <w:lang w:val="en-US" w:eastAsia="ar-SA"/>
        </w:rPr>
        <w:t>a</w:t>
      </w:r>
      <w:r w:rsidR="003E69AF" w:rsidRPr="003E69AF">
        <w:rPr>
          <w:rFonts w:cs="Arial"/>
          <w:lang w:val="en-US" w:eastAsia="ar-SA"/>
        </w:rPr>
        <w:t xml:space="preserve"> CO</w:t>
      </w:r>
      <w:r w:rsidR="003E69AF" w:rsidRPr="003E69AF">
        <w:rPr>
          <w:rFonts w:cs="Arial"/>
          <w:vertAlign w:val="subscript"/>
          <w:lang w:val="en-US" w:eastAsia="ar-SA"/>
        </w:rPr>
        <w:t>2</w:t>
      </w:r>
      <w:r w:rsidR="003E69AF" w:rsidRPr="003E69AF">
        <w:rPr>
          <w:rFonts w:cs="Arial"/>
          <w:lang w:val="en-US" w:eastAsia="ar-SA"/>
        </w:rPr>
        <w:t xml:space="preserve"> </w:t>
      </w:r>
      <w:r w:rsidR="005E78F7">
        <w:rPr>
          <w:rFonts w:cs="Arial"/>
          <w:lang w:val="en-US" w:eastAsia="ar-SA"/>
        </w:rPr>
        <w:t>A</w:t>
      </w:r>
      <w:r w:rsidR="003E69AF" w:rsidRPr="003E69AF">
        <w:rPr>
          <w:rFonts w:cs="Arial"/>
          <w:lang w:val="en-US" w:eastAsia="ar-SA"/>
        </w:rPr>
        <w:t>llowance offered at auction</w:t>
      </w:r>
      <w:r w:rsidR="003E69AF" w:rsidRPr="003E69AF">
        <w:rPr>
          <w:rFonts w:cs="Arial"/>
          <w:i/>
          <w:iCs/>
          <w:lang w:val="en-US" w:eastAsia="ar-SA"/>
        </w:rPr>
        <w:t>.</w:t>
      </w:r>
    </w:p>
    <w:p w14:paraId="22778D7A" w14:textId="175A2DFB" w:rsidR="00216762" w:rsidRPr="00585817" w:rsidRDefault="00216762" w:rsidP="000C15A3">
      <w:pPr>
        <w:pStyle w:val="BodyText"/>
        <w:rPr>
          <w:rFonts w:cs="Arial"/>
          <w:lang w:val="en-US"/>
        </w:rPr>
      </w:pPr>
      <w:r w:rsidRPr="00216762">
        <w:rPr>
          <w:rFonts w:cs="Arial"/>
          <w:i/>
          <w:iCs/>
          <w:lang w:val="en-US" w:eastAsia="ar-SA"/>
        </w:rPr>
        <w:t>RGGI COATS</w:t>
      </w:r>
      <w:r>
        <w:rPr>
          <w:rFonts w:cs="Arial"/>
          <w:lang w:val="en-US" w:eastAsia="ar-SA"/>
        </w:rPr>
        <w:t>.</w:t>
      </w:r>
      <w:r w:rsidRPr="00585817">
        <w:rPr>
          <w:rFonts w:cs="Arial"/>
          <w:lang w:val="en-US" w:eastAsia="ar-SA"/>
        </w:rPr>
        <w:t xml:space="preserve"> The </w:t>
      </w:r>
      <w:r w:rsidRPr="00585817">
        <w:rPr>
          <w:rFonts w:cs="Arial"/>
          <w:lang w:eastAsia="ar-SA"/>
        </w:rPr>
        <w:t>RGGI CO</w:t>
      </w:r>
      <w:r w:rsidRPr="00585817">
        <w:rPr>
          <w:rFonts w:cs="Arial"/>
          <w:vertAlign w:val="subscript"/>
          <w:lang w:eastAsia="ar-SA"/>
        </w:rPr>
        <w:t>2</w:t>
      </w:r>
      <w:r w:rsidRPr="00585817">
        <w:rPr>
          <w:rFonts w:cs="Arial"/>
          <w:lang w:eastAsia="ar-SA"/>
        </w:rPr>
        <w:t xml:space="preserve"> Allowance Tracking System</w:t>
      </w:r>
      <w:r w:rsidRPr="00585817">
        <w:rPr>
          <w:rFonts w:cs="Arial"/>
          <w:lang w:val="en-US" w:eastAsia="ar-SA"/>
        </w:rPr>
        <w:t xml:space="preserve"> is the platform that enables the allocation, award, and transfer of CO</w:t>
      </w:r>
      <w:r w:rsidRPr="00585817">
        <w:rPr>
          <w:rFonts w:cs="Arial"/>
          <w:vertAlign w:val="subscript"/>
          <w:lang w:val="en-US" w:eastAsia="ar-SA"/>
        </w:rPr>
        <w:t>2</w:t>
      </w:r>
      <w:r w:rsidRPr="00585817">
        <w:rPr>
          <w:rFonts w:cs="Arial"/>
          <w:lang w:val="en-US" w:eastAsia="ar-SA"/>
        </w:rPr>
        <w:t xml:space="preserve"> </w:t>
      </w:r>
      <w:r w:rsidR="005E78F7">
        <w:rPr>
          <w:rFonts w:cs="Arial"/>
          <w:lang w:val="en-US" w:eastAsia="ar-SA"/>
        </w:rPr>
        <w:t>A</w:t>
      </w:r>
      <w:r w:rsidRPr="00585817">
        <w:rPr>
          <w:rFonts w:cs="Arial"/>
          <w:lang w:val="en-US" w:eastAsia="ar-SA"/>
        </w:rPr>
        <w:t>llowances to account holders.</w:t>
      </w:r>
    </w:p>
    <w:p w14:paraId="5ECD11B3" w14:textId="77777777" w:rsidR="00660D4D" w:rsidRDefault="003E69AF" w:rsidP="00CE67E8">
      <w:pPr>
        <w:pStyle w:val="BodyText"/>
        <w:spacing w:after="120"/>
        <w:rPr>
          <w:rFonts w:cs="Arial"/>
          <w:i/>
          <w:iCs/>
          <w:lang w:val="en-US"/>
        </w:rPr>
      </w:pPr>
      <w:r>
        <w:rPr>
          <w:rFonts w:cs="Arial"/>
          <w:i/>
          <w:iCs/>
          <w:lang w:val="en-US"/>
        </w:rPr>
        <w:t xml:space="preserve">RGGI COATS Authorized Account Representative. </w:t>
      </w:r>
    </w:p>
    <w:p w14:paraId="5881CBC9" w14:textId="0F873AF3" w:rsidR="00660D4D" w:rsidRPr="00660D4D" w:rsidRDefault="003E69AF" w:rsidP="00CE67E8">
      <w:pPr>
        <w:pStyle w:val="BodyText"/>
        <w:numPr>
          <w:ilvl w:val="0"/>
          <w:numId w:val="22"/>
        </w:numPr>
        <w:spacing w:after="120"/>
        <w:rPr>
          <w:rFonts w:cs="Arial"/>
          <w:i/>
          <w:iCs/>
          <w:lang w:val="en-US"/>
        </w:rPr>
      </w:pPr>
      <w:r w:rsidRPr="003E69AF">
        <w:rPr>
          <w:rFonts w:cs="Arial"/>
          <w:lang w:val="en-US"/>
        </w:rPr>
        <w:t xml:space="preserve">For a </w:t>
      </w:r>
      <w:r w:rsidR="007365AF">
        <w:rPr>
          <w:rFonts w:cs="Arial"/>
          <w:lang w:val="en-US"/>
        </w:rPr>
        <w:t xml:space="preserve">compliance account, </w:t>
      </w:r>
      <w:r w:rsidRPr="003E69AF">
        <w:rPr>
          <w:rFonts w:cs="Arial"/>
          <w:lang w:val="en-US"/>
        </w:rPr>
        <w:t xml:space="preserve">the natural person who is authorized by the owners and operators of the </w:t>
      </w:r>
      <w:r w:rsidR="007365AF" w:rsidRPr="003E69AF">
        <w:rPr>
          <w:rFonts w:cs="Arial"/>
          <w:lang w:val="en-US"/>
        </w:rPr>
        <w:t>CO</w:t>
      </w:r>
      <w:r w:rsidR="007365AF" w:rsidRPr="003E69AF">
        <w:rPr>
          <w:rFonts w:cs="Arial"/>
          <w:vertAlign w:val="subscript"/>
          <w:lang w:val="en-US"/>
        </w:rPr>
        <w:t>2</w:t>
      </w:r>
      <w:r w:rsidR="007365AF" w:rsidRPr="003E69AF">
        <w:rPr>
          <w:rFonts w:cs="Arial"/>
          <w:lang w:val="en-US"/>
        </w:rPr>
        <w:t xml:space="preserve"> </w:t>
      </w:r>
      <w:r w:rsidR="005E78F7">
        <w:rPr>
          <w:rFonts w:cs="Arial"/>
          <w:lang w:val="en-US"/>
        </w:rPr>
        <w:t>B</w:t>
      </w:r>
      <w:r w:rsidR="007365AF" w:rsidRPr="003E69AF">
        <w:rPr>
          <w:rFonts w:cs="Arial"/>
          <w:lang w:val="en-US"/>
        </w:rPr>
        <w:t xml:space="preserve">udget </w:t>
      </w:r>
      <w:r w:rsidR="005E78F7">
        <w:rPr>
          <w:rFonts w:cs="Arial"/>
          <w:lang w:val="en-US"/>
        </w:rPr>
        <w:t>S</w:t>
      </w:r>
      <w:r w:rsidRPr="003E69AF">
        <w:rPr>
          <w:rFonts w:cs="Arial"/>
          <w:lang w:val="en-US"/>
        </w:rPr>
        <w:t>ource to represent and legally bind each owner and operator in matters pertaining to the CO</w:t>
      </w:r>
      <w:r w:rsidRPr="003E69AF">
        <w:rPr>
          <w:rFonts w:cs="Arial"/>
          <w:vertAlign w:val="subscript"/>
          <w:lang w:val="en-US"/>
        </w:rPr>
        <w:t>2</w:t>
      </w:r>
      <w:r w:rsidRPr="003E69AF">
        <w:rPr>
          <w:rFonts w:cs="Arial"/>
          <w:lang w:val="en-US"/>
        </w:rPr>
        <w:t xml:space="preserve"> Budget Trading Programs</w:t>
      </w:r>
      <w:r w:rsidR="007365AF">
        <w:rPr>
          <w:rFonts w:cs="Arial"/>
          <w:lang w:val="en-US"/>
        </w:rPr>
        <w:t>; and</w:t>
      </w:r>
    </w:p>
    <w:p w14:paraId="145F43A9" w14:textId="117F059C" w:rsidR="003E69AF" w:rsidRDefault="00660D4D" w:rsidP="00660D4D">
      <w:pPr>
        <w:pStyle w:val="BodyText"/>
        <w:numPr>
          <w:ilvl w:val="0"/>
          <w:numId w:val="22"/>
        </w:numPr>
        <w:rPr>
          <w:rFonts w:cs="Arial"/>
          <w:i/>
          <w:iCs/>
          <w:lang w:val="en-US"/>
        </w:rPr>
      </w:pPr>
      <w:r>
        <w:rPr>
          <w:rFonts w:cs="Arial"/>
          <w:lang w:val="en-US"/>
        </w:rPr>
        <w:t>F</w:t>
      </w:r>
      <w:r w:rsidR="003E69AF" w:rsidRPr="003E69AF">
        <w:rPr>
          <w:rFonts w:cs="Arial"/>
          <w:lang w:val="en-US"/>
        </w:rPr>
        <w:t>or a general account, the natural person who is authorized</w:t>
      </w:r>
      <w:r w:rsidR="007365AF">
        <w:rPr>
          <w:rFonts w:cs="Arial"/>
          <w:lang w:val="en-US"/>
        </w:rPr>
        <w:t xml:space="preserve"> </w:t>
      </w:r>
      <w:r w:rsidR="003E69AF" w:rsidRPr="003E69AF">
        <w:rPr>
          <w:rFonts w:cs="Arial"/>
          <w:lang w:val="en-US"/>
        </w:rPr>
        <w:t xml:space="preserve">to </w:t>
      </w:r>
      <w:r w:rsidR="007365AF">
        <w:rPr>
          <w:rFonts w:cs="Arial"/>
          <w:lang w:val="en-US"/>
        </w:rPr>
        <w:t>transfer</w:t>
      </w:r>
      <w:r w:rsidR="003E69AF" w:rsidRPr="003E69AF">
        <w:rPr>
          <w:rFonts w:cs="Arial"/>
          <w:lang w:val="en-US"/>
        </w:rPr>
        <w:t xml:space="preserve"> CO</w:t>
      </w:r>
      <w:r w:rsidR="003E69AF" w:rsidRPr="003E69AF">
        <w:rPr>
          <w:rFonts w:cs="Arial"/>
          <w:vertAlign w:val="subscript"/>
          <w:lang w:val="en-US"/>
        </w:rPr>
        <w:t>2</w:t>
      </w:r>
      <w:r w:rsidR="003E69AF" w:rsidRPr="003E69AF">
        <w:rPr>
          <w:rFonts w:cs="Arial"/>
          <w:lang w:val="en-US"/>
        </w:rPr>
        <w:t xml:space="preserve"> </w:t>
      </w:r>
      <w:r w:rsidR="005E78F7">
        <w:rPr>
          <w:rFonts w:cs="Arial"/>
          <w:lang w:val="en-US"/>
        </w:rPr>
        <w:t>A</w:t>
      </w:r>
      <w:r w:rsidR="003E69AF" w:rsidRPr="003E69AF">
        <w:rPr>
          <w:rFonts w:cs="Arial"/>
          <w:lang w:val="en-US"/>
        </w:rPr>
        <w:t>llowances held in the general account.</w:t>
      </w:r>
    </w:p>
    <w:p w14:paraId="6C482B03" w14:textId="5391E26B" w:rsidR="00EB473E" w:rsidRPr="00585817" w:rsidRDefault="00EB473E" w:rsidP="000C15A3">
      <w:pPr>
        <w:pStyle w:val="BodyText"/>
        <w:rPr>
          <w:rFonts w:cs="Arial"/>
          <w:lang w:val="en-US"/>
        </w:rPr>
      </w:pPr>
      <w:r w:rsidRPr="00216762">
        <w:rPr>
          <w:rFonts w:cs="Arial"/>
          <w:i/>
          <w:iCs/>
          <w:lang w:val="en-US"/>
        </w:rPr>
        <w:t>RGGI Portal</w:t>
      </w:r>
      <w:r w:rsidR="00216762">
        <w:rPr>
          <w:rFonts w:cs="Arial"/>
          <w:lang w:val="en-US"/>
        </w:rPr>
        <w:t>.</w:t>
      </w:r>
      <w:r w:rsidRPr="00585817">
        <w:rPr>
          <w:rFonts w:cs="Arial"/>
          <w:lang w:val="en-US"/>
        </w:rPr>
        <w:t xml:space="preserve"> </w:t>
      </w:r>
      <w:r w:rsidR="00B34914">
        <w:rPr>
          <w:rFonts w:cs="Arial"/>
          <w:lang w:val="en-US"/>
        </w:rPr>
        <w:t>The location on the Auction Platform for the submission of</w:t>
      </w:r>
      <w:r w:rsidRPr="00585817">
        <w:rPr>
          <w:rFonts w:cs="Arial"/>
          <w:lang w:val="en-US"/>
        </w:rPr>
        <w:t xml:space="preserve"> the Qualification Application, Intent to Bid, and financial security information. </w:t>
      </w:r>
    </w:p>
    <w:p w14:paraId="4EC920C0" w14:textId="29E817DF" w:rsidR="00EB473E" w:rsidRDefault="00EB473E" w:rsidP="000C15A3">
      <w:pPr>
        <w:pStyle w:val="BodyText"/>
        <w:rPr>
          <w:rFonts w:cs="Arial"/>
          <w:lang w:val="en-US"/>
        </w:rPr>
      </w:pPr>
      <w:r w:rsidRPr="00216762">
        <w:rPr>
          <w:rFonts w:cs="Arial"/>
          <w:i/>
          <w:iCs/>
          <w:lang w:val="en-US"/>
        </w:rPr>
        <w:t>RGGI Portal – Training and Support Tutorial</w:t>
      </w:r>
      <w:r w:rsidR="00216762">
        <w:rPr>
          <w:rFonts w:cs="Arial"/>
          <w:lang w:val="en-US"/>
        </w:rPr>
        <w:t>.</w:t>
      </w:r>
      <w:r w:rsidRPr="00585817">
        <w:rPr>
          <w:rFonts w:cs="Arial"/>
          <w:lang w:val="en-US"/>
        </w:rPr>
        <w:t xml:space="preserve"> </w:t>
      </w:r>
      <w:r w:rsidR="00B34914">
        <w:rPr>
          <w:rFonts w:cs="Arial"/>
          <w:lang w:val="en-US"/>
        </w:rPr>
        <w:t>The online</w:t>
      </w:r>
      <w:r w:rsidR="00A637E2">
        <w:rPr>
          <w:rFonts w:cs="Arial"/>
          <w:lang w:val="en-US"/>
        </w:rPr>
        <w:t xml:space="preserve"> presentation </w:t>
      </w:r>
      <w:r w:rsidR="00B34914">
        <w:rPr>
          <w:rFonts w:cs="Arial"/>
          <w:lang w:val="en-US"/>
        </w:rPr>
        <w:t>of</w:t>
      </w:r>
      <w:r w:rsidR="00B34914" w:rsidRPr="00585817">
        <w:rPr>
          <w:rFonts w:cs="Arial"/>
          <w:lang w:val="en-US"/>
        </w:rPr>
        <w:t xml:space="preserve"> </w:t>
      </w:r>
      <w:r w:rsidRPr="00585817">
        <w:rPr>
          <w:rFonts w:cs="Arial"/>
          <w:lang w:val="en-US"/>
        </w:rPr>
        <w:t>detail</w:t>
      </w:r>
      <w:r>
        <w:rPr>
          <w:rFonts w:cs="Arial"/>
          <w:lang w:val="en-US"/>
        </w:rPr>
        <w:t>ed instructions on</w:t>
      </w:r>
      <w:r w:rsidRPr="00585817">
        <w:rPr>
          <w:rFonts w:cs="Arial"/>
          <w:lang w:val="en-US"/>
        </w:rPr>
        <w:t xml:space="preserve"> how to submit the Qualification Application, Intent to Bid, and financial security information</w:t>
      </w:r>
      <w:r>
        <w:rPr>
          <w:rFonts w:cs="Arial"/>
          <w:lang w:val="en-US"/>
        </w:rPr>
        <w:t>.</w:t>
      </w:r>
    </w:p>
    <w:p w14:paraId="2E30AC7B" w14:textId="092A1D50" w:rsidR="007A0BFF" w:rsidRDefault="00A84A4E" w:rsidP="000C15A3">
      <w:pPr>
        <w:pStyle w:val="BodyText"/>
        <w:rPr>
          <w:rFonts w:cs="Arial"/>
          <w:lang w:val="en-US"/>
        </w:rPr>
      </w:pPr>
      <w:r>
        <w:rPr>
          <w:rFonts w:cs="Arial"/>
          <w:i/>
          <w:iCs/>
          <w:lang w:val="en-US"/>
        </w:rPr>
        <w:t>Total Demand</w:t>
      </w:r>
      <w:r w:rsidR="007A0BFF" w:rsidRPr="007A0BFF">
        <w:rPr>
          <w:rFonts w:cs="Arial"/>
          <w:i/>
          <w:iCs/>
          <w:lang w:val="en-US"/>
        </w:rPr>
        <w:t>.</w:t>
      </w:r>
      <w:r w:rsidR="007A0BFF">
        <w:rPr>
          <w:rFonts w:cs="Arial"/>
          <w:i/>
          <w:iCs/>
          <w:lang w:val="en-US"/>
        </w:rPr>
        <w:t xml:space="preserve"> </w:t>
      </w:r>
      <w:r w:rsidR="007A0BFF" w:rsidRPr="007A0BFF">
        <w:rPr>
          <w:rFonts w:cs="Arial"/>
          <w:lang w:val="en-US"/>
        </w:rPr>
        <w:t xml:space="preserve">The sum of the quantities of all </w:t>
      </w:r>
      <w:r w:rsidR="005E78F7">
        <w:rPr>
          <w:rFonts w:cs="Arial"/>
          <w:lang w:val="en-US"/>
        </w:rPr>
        <w:t>B</w:t>
      </w:r>
      <w:r w:rsidR="007A0BFF" w:rsidRPr="007A0BFF">
        <w:rPr>
          <w:rFonts w:cs="Arial"/>
          <w:lang w:val="en-US"/>
        </w:rPr>
        <w:t>ids in the auction.</w:t>
      </w:r>
    </w:p>
    <w:p w14:paraId="2FB34920" w14:textId="77777777" w:rsidR="00D55024" w:rsidRPr="007A0BFF" w:rsidRDefault="00D55024" w:rsidP="000C15A3">
      <w:pPr>
        <w:pStyle w:val="BodyText"/>
        <w:rPr>
          <w:rFonts w:cs="Arial"/>
          <w:i/>
          <w:iCs/>
          <w:lang w:val="en-US"/>
        </w:rPr>
      </w:pPr>
    </w:p>
    <w:p w14:paraId="0CE426DC" w14:textId="264AC81B" w:rsidR="00EB473E" w:rsidRPr="00B94143" w:rsidRDefault="00EB473E" w:rsidP="001C03D0">
      <w:pPr>
        <w:sectPr w:rsidR="00EB473E" w:rsidRPr="00B94143" w:rsidSect="00B3013C">
          <w:headerReference w:type="even" r:id="rId48"/>
          <w:headerReference w:type="default" r:id="rId49"/>
          <w:footerReference w:type="default" r:id="rId50"/>
          <w:headerReference w:type="first" r:id="rId51"/>
          <w:pgSz w:w="12240" w:h="15840"/>
          <w:pgMar w:top="1440" w:right="1440" w:bottom="1440" w:left="1440" w:header="576" w:footer="576" w:gutter="0"/>
          <w:pgNumType w:start="1"/>
          <w:cols w:space="720"/>
          <w:docGrid w:linePitch="360"/>
        </w:sectPr>
      </w:pPr>
    </w:p>
    <w:p w14:paraId="27B3817E" w14:textId="1F803E00" w:rsidR="001C03D0" w:rsidRPr="00B94143" w:rsidRDefault="001C03D0">
      <w:pPr>
        <w:pStyle w:val="AppendixH1"/>
        <w:rPr>
          <w:rFonts w:cs="Arial"/>
          <w:lang w:eastAsia="ar-SA"/>
        </w:rPr>
      </w:pPr>
      <w:bookmarkStart w:id="139" w:name="_Toc60651243"/>
      <w:r w:rsidRPr="00B94143">
        <w:rPr>
          <w:rFonts w:cs="Arial"/>
          <w:lang w:eastAsia="ar-SA"/>
        </w:rPr>
        <w:lastRenderedPageBreak/>
        <w:t>Appendix A – Form of Bid Bond</w:t>
      </w:r>
      <w:bookmarkEnd w:id="139"/>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E937BF5"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2E11F7">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52"/>
          <w:headerReference w:type="default" r:id="rId53"/>
          <w:footerReference w:type="default" r:id="rId54"/>
          <w:headerReference w:type="first" r:id="rId55"/>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16EA40BD"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08059C">
        <w:rPr>
          <w:rFonts w:cs="Arial"/>
          <w:szCs w:val="22"/>
          <w:lang w:val="en-US"/>
        </w:rPr>
        <w:t>September 23</w:t>
      </w:r>
      <w:r w:rsidR="003312B9">
        <w:rPr>
          <w:rFonts w:cs="Arial"/>
          <w:szCs w:val="22"/>
          <w:lang w:val="en-US"/>
        </w:rPr>
        <w:t xml:space="preserve">, </w:t>
      </w:r>
      <w:r w:rsidR="00C10095">
        <w:rPr>
          <w:rFonts w:cs="Arial"/>
          <w:szCs w:val="22"/>
          <w:lang w:val="en-US"/>
        </w:rPr>
        <w:t>2021</w:t>
      </w:r>
      <w:r w:rsidRPr="00B94143">
        <w:rPr>
          <w:rFonts w:cs="Arial"/>
          <w:szCs w:val="22"/>
        </w:rPr>
        <w:t xml:space="preserve">. </w:t>
      </w:r>
    </w:p>
    <w:p w14:paraId="3D6605C4" w14:textId="3F5CDAA3"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08059C">
        <w:rPr>
          <w:rFonts w:cs="Arial"/>
          <w:szCs w:val="22"/>
          <w:lang w:val="en-US"/>
        </w:rPr>
        <w:t>September 23</w:t>
      </w:r>
      <w:r w:rsidR="003312B9">
        <w:rPr>
          <w:rFonts w:cs="Arial"/>
          <w:szCs w:val="22"/>
          <w:lang w:val="en-US"/>
        </w:rPr>
        <w:t xml:space="preserve">, </w:t>
      </w:r>
      <w:r w:rsidR="00C10095">
        <w:rPr>
          <w:rFonts w:cs="Arial"/>
          <w:szCs w:val="22"/>
          <w:lang w:val="en-US"/>
        </w:rPr>
        <w:t>2021</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73FBD194" w14:textId="77777777" w:rsidR="001C03D0" w:rsidRPr="00B94143" w:rsidRDefault="001C03D0"/>
    <w:p w14:paraId="1EA40D7C" w14:textId="77777777" w:rsidR="001C03D0" w:rsidRPr="00B94143" w:rsidRDefault="001C03D0">
      <w:pPr>
        <w:rPr>
          <w:rFonts w:cs="Arial"/>
          <w:b/>
          <w:kern w:val="1"/>
          <w:sz w:val="24"/>
          <w:szCs w:val="36"/>
          <w:lang w:eastAsia="ar-SA"/>
        </w:rPr>
        <w:sectPr w:rsidR="001C03D0" w:rsidRPr="00B94143" w:rsidSect="00B3013C">
          <w:headerReference w:type="even" r:id="rId56"/>
          <w:headerReference w:type="default" r:id="rId57"/>
          <w:footerReference w:type="default" r:id="rId58"/>
          <w:headerReference w:type="first" r:id="rId59"/>
          <w:pgSz w:w="12240" w:h="15840"/>
          <w:pgMar w:top="1440" w:right="1440" w:bottom="1440" w:left="1440" w:header="576" w:footer="576" w:gutter="0"/>
          <w:cols w:space="720"/>
          <w:docGrid w:linePitch="360"/>
        </w:sectPr>
      </w:pPr>
    </w:p>
    <w:p w14:paraId="48916E1B" w14:textId="0A0B8785" w:rsidR="001C03D0" w:rsidRPr="00B94143" w:rsidRDefault="001C03D0">
      <w:pPr>
        <w:pStyle w:val="AppendixH1"/>
        <w:rPr>
          <w:rFonts w:cs="Arial"/>
          <w:lang w:eastAsia="ar-SA"/>
        </w:rPr>
      </w:pPr>
      <w:bookmarkStart w:id="140" w:name="_Toc60651244"/>
      <w:r w:rsidRPr="00B94143">
        <w:rPr>
          <w:rFonts w:cs="Arial"/>
          <w:lang w:eastAsia="ar-SA"/>
        </w:rPr>
        <w:lastRenderedPageBreak/>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14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6EAC21CC"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2E11F7">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60"/>
          <w:headerReference w:type="default" r:id="rId61"/>
          <w:footerReference w:type="default" r:id="rId62"/>
          <w:headerReference w:type="first" r:id="rId63"/>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72420829"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08059C">
        <w:rPr>
          <w:rFonts w:cs="Arial"/>
          <w:szCs w:val="22"/>
          <w:lang w:val="en-US" w:eastAsia="ar-SA"/>
        </w:rPr>
        <w:t>September 23</w:t>
      </w:r>
      <w:r w:rsidR="003312B9">
        <w:rPr>
          <w:rFonts w:cs="Arial"/>
          <w:szCs w:val="22"/>
          <w:lang w:val="en-US" w:eastAsia="ar-SA"/>
        </w:rPr>
        <w:t xml:space="preserve">, </w:t>
      </w:r>
      <w:r w:rsidR="00C10095">
        <w:rPr>
          <w:rFonts w:cs="Arial"/>
          <w:szCs w:val="22"/>
          <w:lang w:val="en-US" w:eastAsia="ar-SA"/>
        </w:rPr>
        <w:t>2021</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1DBECA08"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34E03F2C"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64"/>
          <w:headerReference w:type="default" r:id="rId65"/>
          <w:footerReference w:type="default" r:id="rId66"/>
          <w:headerReference w:type="first" r:id="rId67"/>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68"/>
          <w:headerReference w:type="default" r:id="rId69"/>
          <w:footerReference w:type="default" r:id="rId70"/>
          <w:headerReference w:type="first" r:id="rId71"/>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72"/>
          <w:headerReference w:type="default" r:id="rId73"/>
          <w:footerReference w:type="default" r:id="rId74"/>
          <w:headerReference w:type="first" r:id="rId75"/>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76"/>
      <w:headerReference w:type="default" r:id="rId77"/>
      <w:headerReference w:type="first" r:id="rId78"/>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EACD7" w14:textId="77777777" w:rsidR="001101C2" w:rsidRDefault="001101C2">
      <w:r>
        <w:separator/>
      </w:r>
    </w:p>
  </w:endnote>
  <w:endnote w:type="continuationSeparator" w:id="0">
    <w:p w14:paraId="7078263C" w14:textId="77777777" w:rsidR="001101C2" w:rsidRDefault="001101C2">
      <w:r>
        <w:continuationSeparator/>
      </w:r>
    </w:p>
  </w:endnote>
  <w:endnote w:type="continuationNotice" w:id="1">
    <w:p w14:paraId="0F1F9069" w14:textId="77777777" w:rsidR="001101C2" w:rsidRDefault="00110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6302E" w14:textId="026B16A1" w:rsidR="00E35315" w:rsidRDefault="00E35315" w:rsidP="00467822">
    <w:pPr>
      <w:pStyle w:val="Footer"/>
    </w:pPr>
    <w:r>
      <w:t xml:space="preserve">Issued on </w:t>
    </w:r>
    <w:r w:rsidR="00F14602">
      <w:t>July</w:t>
    </w:r>
    <w:r>
      <w:t xml:space="preserve"> </w:t>
    </w:r>
    <w:r w:rsidR="00F14602">
      <w:t>13</w:t>
    </w:r>
    <w:r>
      <w:t xml:space="preserve">, </w:t>
    </w:r>
    <w:proofErr w:type="gramStart"/>
    <w:r>
      <w:t>2021</w:t>
    </w:r>
    <w:proofErr w:type="gramEnd"/>
    <w:r>
      <w:tab/>
      <w:t xml:space="preserve">Page </w:t>
    </w:r>
    <w:r>
      <w:fldChar w:fldCharType="begin"/>
    </w:r>
    <w:r>
      <w:instrText xml:space="preserve"> PAGE </w:instrText>
    </w:r>
    <w:r>
      <w:fldChar w:fldCharType="separate"/>
    </w:r>
    <w:r w:rsidR="0008059C">
      <w:rPr>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797B4" w14:textId="6320F195" w:rsidR="00E35315" w:rsidRPr="001D5B00" w:rsidRDefault="00E35315">
    <w:pPr>
      <w:pStyle w:val="Header"/>
      <w:tabs>
        <w:tab w:val="center" w:pos="4680"/>
        <w:tab w:val="right" w:pos="9360"/>
      </w:tabs>
    </w:pPr>
    <w:r w:rsidRPr="00427218">
      <w:rPr>
        <w:sz w:val="20"/>
        <w:szCs w:val="20"/>
      </w:rPr>
      <w:t xml:space="preserve">Issued </w:t>
    </w:r>
    <w:r w:rsidRPr="00D20C9D">
      <w:rPr>
        <w:sz w:val="20"/>
        <w:szCs w:val="20"/>
      </w:rPr>
      <w:t xml:space="preserve">on </w:t>
    </w:r>
    <w:r w:rsidR="001D5B00">
      <w:t>July</w:t>
    </w:r>
    <w:r>
      <w:t xml:space="preserve"> </w:t>
    </w:r>
    <w:r w:rsidR="001D5B00">
      <w:t>13</w:t>
    </w:r>
    <w:r w:rsidRPr="00FB48A2">
      <w:rPr>
        <w:sz w:val="20"/>
        <w:szCs w:val="20"/>
      </w:rPr>
      <w:t xml:space="preserve">, </w:t>
    </w:r>
    <w:proofErr w:type="gramStart"/>
    <w:r w:rsidRPr="00FB48A2">
      <w:rPr>
        <w:sz w:val="20"/>
        <w:szCs w:val="20"/>
      </w:rPr>
      <w:t>2021</w:t>
    </w:r>
    <w:proofErr w:type="gramEnd"/>
    <w:r w:rsidRPr="00572485">
      <w:rPr>
        <w:rFonts w:cs="Arial"/>
        <w:sz w:val="20"/>
        <w:szCs w:val="20"/>
        <w:lang w:eastAsia="ar-SA"/>
      </w:rPr>
      <w:tab/>
    </w:r>
    <w:r w:rsidRPr="00572485">
      <w:rPr>
        <w:rFonts w:cs="Arial"/>
        <w:sz w:val="20"/>
        <w:szCs w:val="20"/>
        <w:lang w:eastAsia="ar-SA"/>
      </w:rPr>
      <w:tab/>
      <w:t xml:space="preserve">Page </w:t>
    </w:r>
    <w:r w:rsidRPr="00572485">
      <w:rPr>
        <w:rFonts w:cs="Arial"/>
        <w:sz w:val="20"/>
        <w:szCs w:val="20"/>
        <w:lang w:eastAsia="ar-SA"/>
      </w:rPr>
      <w:fldChar w:fldCharType="begin"/>
    </w:r>
    <w:r w:rsidRPr="00572485">
      <w:rPr>
        <w:rFonts w:cs="Arial"/>
        <w:sz w:val="20"/>
        <w:szCs w:val="20"/>
        <w:lang w:eastAsia="ar-SA"/>
      </w:rPr>
      <w:instrText xml:space="preserve"> PAGE </w:instrText>
    </w:r>
    <w:r w:rsidRPr="00572485">
      <w:rPr>
        <w:rFonts w:cs="Arial"/>
        <w:sz w:val="20"/>
        <w:szCs w:val="20"/>
        <w:lang w:eastAsia="ar-SA"/>
      </w:rPr>
      <w:fldChar w:fldCharType="separate"/>
    </w:r>
    <w:r w:rsidR="0008059C">
      <w:rPr>
        <w:rFonts w:cs="Arial"/>
        <w:noProof/>
        <w:sz w:val="20"/>
        <w:szCs w:val="20"/>
        <w:lang w:eastAsia="ar-SA"/>
      </w:rPr>
      <w:t>18</w:t>
    </w:r>
    <w:r w:rsidRPr="00572485">
      <w:rPr>
        <w:rFonts w:cs="Arial"/>
        <w:sz w:val="20"/>
        <w:szCs w:val="20"/>
        <w:lang w:eastAsia="ar-S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2FAD0" w14:textId="599343D7" w:rsidR="00E35315" w:rsidRDefault="00E35315" w:rsidP="00467822">
    <w:pPr>
      <w:pStyle w:val="Footer"/>
    </w:pPr>
    <w:r w:rsidRPr="00427218">
      <w:t xml:space="preserve">Issued on </w:t>
    </w:r>
    <w:r w:rsidR="00F14602">
      <w:t>July 13</w:t>
    </w:r>
    <w:r>
      <w:t xml:space="preserve">, </w:t>
    </w:r>
    <w:proofErr w:type="gramStart"/>
    <w:r>
      <w:t>2021</w:t>
    </w:r>
    <w:proofErr w:type="gramEnd"/>
    <w:r>
      <w:tab/>
      <w:t>Page A-</w:t>
    </w:r>
    <w:r>
      <w:fldChar w:fldCharType="begin"/>
    </w:r>
    <w:r>
      <w:instrText xml:space="preserve"> PAGE </w:instrText>
    </w:r>
    <w:r>
      <w:fldChar w:fldCharType="separate"/>
    </w:r>
    <w:r w:rsidR="0008059C">
      <w:rPr>
        <w:noProof/>
      </w:rP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A6BDE" w14:textId="38155C17" w:rsidR="00E35315" w:rsidRDefault="00E35315" w:rsidP="00467822">
    <w:pPr>
      <w:pStyle w:val="Footer"/>
    </w:pPr>
    <w:r w:rsidRPr="00427218">
      <w:t xml:space="preserve">Issued on </w:t>
    </w:r>
    <w:r w:rsidR="00F14602">
      <w:t>July 13</w:t>
    </w:r>
    <w:r>
      <w:t xml:space="preserve">, </w:t>
    </w:r>
    <w:proofErr w:type="gramStart"/>
    <w:r>
      <w:t>2021</w:t>
    </w:r>
    <w:proofErr w:type="gramEnd"/>
    <w:r>
      <w:tab/>
      <w:t>Page A-</w:t>
    </w:r>
    <w:r>
      <w:fldChar w:fldCharType="begin"/>
    </w:r>
    <w:r>
      <w:instrText xml:space="preserve"> PAGE </w:instrText>
    </w:r>
    <w:r>
      <w:fldChar w:fldCharType="separate"/>
    </w:r>
    <w:r w:rsidR="0008059C">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0FEE5" w14:textId="29BAF61F" w:rsidR="00E35315" w:rsidRDefault="00E35315" w:rsidP="00467822">
    <w:pPr>
      <w:pStyle w:val="Footer"/>
    </w:pPr>
    <w:r w:rsidRPr="00427218">
      <w:t xml:space="preserve">Issued on </w:t>
    </w:r>
    <w:r w:rsidR="00F14602">
      <w:t>July</w:t>
    </w:r>
    <w:r>
      <w:t xml:space="preserve"> </w:t>
    </w:r>
    <w:r w:rsidR="00F14602">
      <w:t>13</w:t>
    </w:r>
    <w:r>
      <w:t xml:space="preserve">, </w:t>
    </w:r>
    <w:proofErr w:type="gramStart"/>
    <w:r>
      <w:t>2021</w:t>
    </w:r>
    <w:proofErr w:type="gramEnd"/>
    <w:r>
      <w:tab/>
      <w:t>Page B-</w:t>
    </w:r>
    <w:r>
      <w:fldChar w:fldCharType="begin"/>
    </w:r>
    <w:r>
      <w:instrText xml:space="preserve"> PAGE </w:instrText>
    </w:r>
    <w:r>
      <w:fldChar w:fldCharType="separate"/>
    </w:r>
    <w:r w:rsidR="0008059C">
      <w:rPr>
        <w:noProof/>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4A4B5" w14:textId="631650D8" w:rsidR="00E35315" w:rsidRDefault="00E35315" w:rsidP="00467822">
    <w:pPr>
      <w:pStyle w:val="Footer"/>
    </w:pPr>
    <w:r w:rsidRPr="00427218">
      <w:t xml:space="preserve">Issued on </w:t>
    </w:r>
    <w:r w:rsidR="00F14602">
      <w:t>July</w:t>
    </w:r>
    <w:r>
      <w:t xml:space="preserve"> </w:t>
    </w:r>
    <w:r w:rsidR="00F14602">
      <w:t>13</w:t>
    </w:r>
    <w:r>
      <w:t xml:space="preserve">, </w:t>
    </w:r>
    <w:proofErr w:type="gramStart"/>
    <w:r>
      <w:t>2021</w:t>
    </w:r>
    <w:proofErr w:type="gramEnd"/>
    <w:r>
      <w:tab/>
      <w:t>Page B-</w:t>
    </w:r>
    <w:r>
      <w:fldChar w:fldCharType="begin"/>
    </w:r>
    <w:r>
      <w:instrText xml:space="preserve"> PAGE </w:instrText>
    </w:r>
    <w:r>
      <w:fldChar w:fldCharType="separate"/>
    </w:r>
    <w:r w:rsidR="0008059C">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0FD8B" w14:textId="1A85303A" w:rsidR="00E35315" w:rsidRDefault="00E35315" w:rsidP="00467822">
    <w:pPr>
      <w:pStyle w:val="Footer"/>
    </w:pPr>
    <w:r w:rsidRPr="00427218">
      <w:t xml:space="preserve">Issued on </w:t>
    </w:r>
    <w:r w:rsidR="0008059C">
      <w:t>July</w:t>
    </w:r>
    <w:r>
      <w:t xml:space="preserve"> </w:t>
    </w:r>
    <w:r w:rsidR="0008059C">
      <w:t>13</w:t>
    </w:r>
    <w:r>
      <w:t xml:space="preserve">, </w:t>
    </w:r>
    <w:proofErr w:type="gramStart"/>
    <w:r>
      <w:t>2021</w:t>
    </w:r>
    <w:proofErr w:type="gramEnd"/>
    <w:r>
      <w:tab/>
      <w:t>Page B-</w:t>
    </w:r>
    <w:r>
      <w:fldChar w:fldCharType="begin"/>
    </w:r>
    <w:r>
      <w:instrText xml:space="preserve"> PAGE </w:instrText>
    </w:r>
    <w:r>
      <w:fldChar w:fldCharType="separate"/>
    </w:r>
    <w:r w:rsidR="0008059C">
      <w:rPr>
        <w:noProof/>
      </w:rPr>
      <w:t>5</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3103E" w14:textId="5EC4115D" w:rsidR="00E35315" w:rsidRDefault="00E35315" w:rsidP="00467822">
    <w:pPr>
      <w:pStyle w:val="Footer"/>
    </w:pPr>
    <w:r w:rsidRPr="00427218">
      <w:t xml:space="preserve">Issued on </w:t>
    </w:r>
    <w:r w:rsidR="0008059C">
      <w:t>July</w:t>
    </w:r>
    <w:r>
      <w:t xml:space="preserve"> </w:t>
    </w:r>
    <w:r w:rsidR="0008059C">
      <w:t>13</w:t>
    </w:r>
    <w:r>
      <w:t xml:space="preserve">, </w:t>
    </w:r>
    <w:proofErr w:type="gramStart"/>
    <w:r>
      <w:t>2021</w:t>
    </w:r>
    <w:proofErr w:type="gramEnd"/>
    <w:r>
      <w:tab/>
      <w:t>Page B-</w:t>
    </w:r>
    <w:r>
      <w:fldChar w:fldCharType="begin"/>
    </w:r>
    <w:r>
      <w:instrText xml:space="preserve"> PAGE </w:instrText>
    </w:r>
    <w:r>
      <w:fldChar w:fldCharType="separate"/>
    </w:r>
    <w:r w:rsidR="0008059C">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BFDCBD" w14:textId="77777777" w:rsidR="001101C2" w:rsidRDefault="001101C2">
      <w:r>
        <w:separator/>
      </w:r>
    </w:p>
  </w:footnote>
  <w:footnote w:type="continuationSeparator" w:id="0">
    <w:p w14:paraId="48F502F6" w14:textId="77777777" w:rsidR="001101C2" w:rsidRDefault="001101C2">
      <w:r>
        <w:continuationSeparator/>
      </w:r>
    </w:p>
  </w:footnote>
  <w:footnote w:type="continuationNotice" w:id="1">
    <w:p w14:paraId="073AC384" w14:textId="77777777" w:rsidR="001101C2" w:rsidRDefault="001101C2"/>
  </w:footnote>
  <w:footnote w:id="2">
    <w:p w14:paraId="226A3B3B" w14:textId="3CE14FD9" w:rsidR="00E35315" w:rsidRDefault="00E35315" w:rsidP="00064316">
      <w:pPr>
        <w:pStyle w:val="FootnoteText"/>
      </w:pPr>
      <w:r>
        <w:rPr>
          <w:rStyle w:val="FootnoteCharacters"/>
        </w:rPr>
        <w:footnoteRef/>
      </w:r>
      <w:r>
        <w:t xml:space="preserve"> Throughout this Notice, ET or EPT on the </w:t>
      </w:r>
      <w:r w:rsidRPr="000A1820">
        <w:rPr>
          <w:iCs/>
        </w:rPr>
        <w:t>Auction Platform</w:t>
      </w:r>
      <w:r>
        <w:t xml:space="preserve"> refers to the prevailing local time in New York City. </w:t>
      </w:r>
    </w:p>
  </w:footnote>
  <w:footnote w:id="3">
    <w:p w14:paraId="316370D8" w14:textId="77777777" w:rsidR="001D5B00" w:rsidRPr="00D359D0" w:rsidRDefault="001D5B00" w:rsidP="001D5B00">
      <w:pPr>
        <w:pStyle w:val="FootnoteText"/>
      </w:pPr>
      <w:r>
        <w:rPr>
          <w:rStyle w:val="FootnoteCharacters"/>
        </w:rPr>
        <w:footnoteRef/>
      </w:r>
      <w:r>
        <w:t xml:space="preserve"> All due dates specified in the </w:t>
      </w:r>
      <w:r w:rsidRPr="00D359D0">
        <w:t>Auction Notice refer to the date and time</w:t>
      </w:r>
      <w:r w:rsidRPr="00D359D0">
        <w:rPr>
          <w:lang w:val="en-US"/>
        </w:rPr>
        <w:t xml:space="preserve"> (ET)</w:t>
      </w:r>
      <w:r w:rsidRPr="00D359D0">
        <w:t xml:space="preserve"> on which the item(s) must be received by the Auction Manager.</w:t>
      </w:r>
    </w:p>
  </w:footnote>
  <w:footnote w:id="4">
    <w:p w14:paraId="46D31CDF" w14:textId="4CE9787B" w:rsidR="00E35315" w:rsidRPr="00E911D2" w:rsidRDefault="00E35315" w:rsidP="00CA2DD7">
      <w:pPr>
        <w:pStyle w:val="FootnoteText"/>
        <w:rPr>
          <w:lang w:val="en-US"/>
        </w:rPr>
      </w:pPr>
      <w:r>
        <w:rPr>
          <w:rStyle w:val="FootnoteReference"/>
        </w:rPr>
        <w:footnoteRef/>
      </w:r>
      <w:r>
        <w:t xml:space="preserve"> </w:t>
      </w:r>
      <w:r>
        <w:rPr>
          <w:lang w:val="en-US"/>
        </w:rPr>
        <w:t>The online RGGI Portal was introduced in Auction 47.</w:t>
      </w:r>
    </w:p>
  </w:footnote>
  <w:footnote w:id="5">
    <w:p w14:paraId="4C358254" w14:textId="77E68E40" w:rsidR="00E35315" w:rsidRPr="00A60297" w:rsidRDefault="00E35315" w:rsidP="00744117">
      <w:pPr>
        <w:pStyle w:val="FootnoteText"/>
      </w:pPr>
      <w:r w:rsidRPr="00A60297">
        <w:rPr>
          <w:rStyle w:val="FootnoteCharacters"/>
        </w:rPr>
        <w:footnoteRef/>
      </w:r>
      <w:r w:rsidRPr="00A60297">
        <w:t xml:space="preserve"> </w:t>
      </w:r>
      <w:r>
        <w:rPr>
          <w:lang w:val="en-US"/>
        </w:rPr>
        <w:t>When</w:t>
      </w:r>
      <w:r w:rsidRPr="00A60297">
        <w:t xml:space="preserve"> a</w:t>
      </w:r>
      <w:r>
        <w:rPr>
          <w:lang w:val="en-US"/>
        </w:rPr>
        <w:t xml:space="preserve"> new</w:t>
      </w:r>
      <w:r w:rsidRPr="00A60297">
        <w:t xml:space="preserve"> state or region</w:t>
      </w:r>
      <w:r w:rsidRPr="00A60297">
        <w:rPr>
          <w:lang w:val="en-US"/>
        </w:rPr>
        <w:t xml:space="preserve"> participates in</w:t>
      </w:r>
      <w:r w:rsidRPr="00A60297">
        <w:t xml:space="preserve"> RGGI, </w:t>
      </w:r>
      <w:r>
        <w:rPr>
          <w:lang w:val="en-US"/>
        </w:rPr>
        <w:t xml:space="preserve">it </w:t>
      </w:r>
      <w:r w:rsidRPr="00A60297">
        <w:t>may have additional requirements</w:t>
      </w:r>
      <w:r>
        <w:rPr>
          <w:lang w:val="en-US"/>
        </w:rPr>
        <w:t xml:space="preserve"> for previously qualified </w:t>
      </w:r>
      <w:r w:rsidR="00261100">
        <w:rPr>
          <w:lang w:val="en-US"/>
        </w:rPr>
        <w:t>A</w:t>
      </w:r>
      <w:r>
        <w:rPr>
          <w:lang w:val="en-US"/>
        </w:rPr>
        <w:t>pplicants</w:t>
      </w:r>
      <w:r w:rsidRPr="00A60297">
        <w:t>.</w:t>
      </w:r>
    </w:p>
  </w:footnote>
  <w:footnote w:id="6">
    <w:p w14:paraId="65EEDE71" w14:textId="07ADD327" w:rsidR="00E35315" w:rsidRPr="00765C28" w:rsidRDefault="00E35315">
      <w:pPr>
        <w:pStyle w:val="FootnoteText"/>
        <w:rPr>
          <w:iCs/>
          <w:lang w:val="en-US"/>
        </w:rPr>
      </w:pPr>
      <w:r w:rsidRPr="00A60297">
        <w:rPr>
          <w:rStyle w:val="FootnoteCharacters"/>
        </w:rPr>
        <w:footnoteRef/>
      </w:r>
      <w:r w:rsidRPr="00A60297">
        <w:t xml:space="preserve"> </w:t>
      </w:r>
      <w:r w:rsidRPr="00A60297">
        <w:t xml:space="preserve">Note that a change to the RGGI COATS account constitutes a material change to the </w:t>
      </w:r>
      <w:r w:rsidRPr="00765C28">
        <w:rPr>
          <w:iCs/>
        </w:rPr>
        <w:t>Qualification Application</w:t>
      </w:r>
      <w:r w:rsidRPr="00A60297">
        <w:t xml:space="preserve"> (see </w:t>
      </w:r>
      <w:r w:rsidRPr="00A60297">
        <w:rPr>
          <w:lang w:val="en-US"/>
        </w:rPr>
        <w:t xml:space="preserve">Section </w:t>
      </w:r>
      <w:r>
        <w:rPr>
          <w:lang w:val="en-US"/>
        </w:rPr>
        <w:fldChar w:fldCharType="begin"/>
      </w:r>
      <w:r>
        <w:rPr>
          <w:lang w:val="en-US"/>
        </w:rPr>
        <w:instrText xml:space="preserve"> REF _Ref532809859 \r \h </w:instrText>
      </w:r>
      <w:r>
        <w:rPr>
          <w:lang w:val="en-US"/>
        </w:rPr>
      </w:r>
      <w:r>
        <w:rPr>
          <w:lang w:val="en-US"/>
        </w:rPr>
        <w:fldChar w:fldCharType="separate"/>
      </w:r>
      <w:r>
        <w:rPr>
          <w:lang w:val="en-US"/>
        </w:rPr>
        <w:t>2.1</w:t>
      </w:r>
      <w:r>
        <w:rPr>
          <w:lang w:val="en-US"/>
        </w:rPr>
        <w:fldChar w:fldCharType="end"/>
      </w:r>
      <w:r w:rsidRPr="00765C28">
        <w:rPr>
          <w:iCs/>
          <w:lang w:val="en-US"/>
        </w:rPr>
        <w:t xml:space="preserve">). </w:t>
      </w:r>
    </w:p>
  </w:footnote>
  <w:footnote w:id="7">
    <w:p w14:paraId="68EE86C9" w14:textId="5DB66A36" w:rsidR="00E35315" w:rsidRDefault="00E35315">
      <w:pPr>
        <w:pStyle w:val="FootnoteText"/>
      </w:pPr>
      <w:r>
        <w:rPr>
          <w:rStyle w:val="FootnoteReference"/>
        </w:rPr>
        <w:footnoteRef/>
      </w:r>
      <w:r>
        <w:t xml:space="preserve"> </w:t>
      </w:r>
      <w:r>
        <w:t xml:space="preserve">For more information regarding </w:t>
      </w:r>
      <w:r>
        <w:rPr>
          <w:lang w:val="en-US"/>
        </w:rPr>
        <w:t xml:space="preserve">particular </w:t>
      </w:r>
      <w:r>
        <w:t xml:space="preserve">compliance accounts, contact </w:t>
      </w:r>
      <w:proofErr w:type="spellStart"/>
      <w:r>
        <w:rPr>
          <w:lang w:val="en-US"/>
        </w:rPr>
        <w:t>t</w:t>
      </w:r>
      <w:r>
        <w:t>he</w:t>
      </w:r>
      <w:proofErr w:type="spellEnd"/>
      <w:r>
        <w:t xml:space="preserve"> state</w:t>
      </w:r>
      <w:r>
        <w:rPr>
          <w:lang w:val="en-US"/>
        </w:rPr>
        <w:t>(s)</w:t>
      </w:r>
      <w:r>
        <w:t xml:space="preserve"> in which </w:t>
      </w:r>
      <w:r>
        <w:rPr>
          <w:lang w:val="en-US"/>
        </w:rPr>
        <w:t>the associated</w:t>
      </w:r>
      <w:r>
        <w:t xml:space="preserve"> CO</w:t>
      </w:r>
      <w:r w:rsidRPr="00941E88">
        <w:rPr>
          <w:vertAlign w:val="subscript"/>
        </w:rPr>
        <w:t>2</w:t>
      </w:r>
      <w:r>
        <w:t xml:space="preserve"> </w:t>
      </w:r>
      <w:r>
        <w:rPr>
          <w:lang w:val="en-US"/>
        </w:rPr>
        <w:t>Budget</w:t>
      </w:r>
      <w:r>
        <w:t xml:space="preserve"> </w:t>
      </w:r>
      <w:r>
        <w:rPr>
          <w:lang w:val="en-US"/>
        </w:rPr>
        <w:t xml:space="preserve">Source </w:t>
      </w:r>
      <w:r>
        <w:t xml:space="preserve">is located (see Section </w:t>
      </w:r>
      <w:r>
        <w:fldChar w:fldCharType="begin"/>
      </w:r>
      <w:r>
        <w:instrText xml:space="preserve"> REF _Ref532810578 \r \h </w:instrText>
      </w:r>
      <w:r>
        <w:fldChar w:fldCharType="separate"/>
      </w:r>
      <w:r>
        <w:t>8</w:t>
      </w:r>
      <w:r>
        <w:fldChar w:fldCharType="end"/>
      </w:r>
      <w:r>
        <w:t>).</w:t>
      </w:r>
    </w:p>
  </w:footnote>
  <w:footnote w:id="8">
    <w:p w14:paraId="59475E20" w14:textId="21213E13" w:rsidR="00E35315" w:rsidRPr="00B857B1" w:rsidRDefault="00E35315" w:rsidP="00F85B26">
      <w:pPr>
        <w:pStyle w:val="FootnoteText"/>
      </w:pPr>
      <w:r>
        <w:rPr>
          <w:rStyle w:val="FootnoteReference"/>
        </w:rPr>
        <w:footnoteRef/>
      </w:r>
      <w:r>
        <w:t xml:space="preserve"> </w:t>
      </w:r>
      <w:r w:rsidRPr="00AF6C7D">
        <w:rPr>
          <w:lang w:val="en-US"/>
        </w:rPr>
        <w:t>P</w:t>
      </w:r>
      <w:r w:rsidRPr="001B589E">
        <w:rPr>
          <w:lang w:val="en-US"/>
        </w:rPr>
        <w:t xml:space="preserve">lease note that for </w:t>
      </w:r>
      <w:r>
        <w:rPr>
          <w:lang w:val="en-US"/>
        </w:rPr>
        <w:t>A</w:t>
      </w:r>
      <w:r w:rsidRPr="001B589E">
        <w:rPr>
          <w:lang w:val="en-US"/>
        </w:rPr>
        <w:t xml:space="preserve">pplicants with Corporate or Bidding Associations, submission of a new Qualification Application by an associated </w:t>
      </w:r>
      <w:r>
        <w:rPr>
          <w:lang w:val="en-US"/>
        </w:rPr>
        <w:t>A</w:t>
      </w:r>
      <w:r w:rsidRPr="001B589E">
        <w:rPr>
          <w:lang w:val="en-US"/>
        </w:rPr>
        <w:t xml:space="preserve">pplicant could impact the qualification status of the other associated </w:t>
      </w:r>
      <w:r>
        <w:rPr>
          <w:lang w:val="en-US"/>
        </w:rPr>
        <w:t>A</w:t>
      </w:r>
      <w:r w:rsidRPr="001B589E">
        <w:rPr>
          <w:lang w:val="en-US"/>
        </w:rPr>
        <w:t xml:space="preserve">pplicants. In the event </w:t>
      </w:r>
      <w:r>
        <w:rPr>
          <w:lang w:val="en-US"/>
        </w:rPr>
        <w:t>of</w:t>
      </w:r>
      <w:r w:rsidRPr="001B589E">
        <w:rPr>
          <w:lang w:val="en-US"/>
        </w:rPr>
        <w:t xml:space="preserve"> inconsistent information regarding Corporate or Bidding Associations, all associated </w:t>
      </w:r>
      <w:r>
        <w:rPr>
          <w:lang w:val="en-US"/>
        </w:rPr>
        <w:t>A</w:t>
      </w:r>
      <w:r w:rsidRPr="001B589E">
        <w:rPr>
          <w:lang w:val="en-US"/>
        </w:rPr>
        <w:t xml:space="preserve">pplicants that submit a Qualification Application and/or Intent to Bid for </w:t>
      </w:r>
      <w:r>
        <w:rPr>
          <w:lang w:val="en-US"/>
        </w:rPr>
        <w:t xml:space="preserve">an Auction </w:t>
      </w:r>
      <w:r w:rsidRPr="001B589E">
        <w:rPr>
          <w:lang w:val="en-US"/>
        </w:rPr>
        <w:t>will be sent a remediation not</w:t>
      </w:r>
      <w:r w:rsidRPr="00AF6C7D">
        <w:rPr>
          <w:lang w:val="en-US"/>
        </w:rPr>
        <w:t>ice</w:t>
      </w:r>
      <w:r>
        <w:rPr>
          <w:lang w:val="en-US"/>
        </w:rPr>
        <w:t xml:space="preserve">. </w:t>
      </w:r>
    </w:p>
  </w:footnote>
  <w:footnote w:id="9">
    <w:p w14:paraId="1B80ED90" w14:textId="0F5DC72C" w:rsidR="00E35315" w:rsidRDefault="00E35315">
      <w:pPr>
        <w:pStyle w:val="FootnoteText"/>
      </w:pPr>
      <w:r>
        <w:rPr>
          <w:rStyle w:val="FootnoteReference"/>
        </w:rPr>
        <w:footnoteRef/>
      </w:r>
      <w:r>
        <w:t xml:space="preserve"> Provided such bond meets the minimum expiration date outlined in the ap</w:t>
      </w:r>
      <w:r w:rsidRPr="001B589E">
        <w:t>plicable Auction Notice of the</w:t>
      </w:r>
      <w:r>
        <w:t xml:space="preserve"> subsequent CO</w:t>
      </w:r>
      <w:r>
        <w:rPr>
          <w:vertAlign w:val="subscript"/>
        </w:rPr>
        <w:t>2</w:t>
      </w:r>
      <w:r>
        <w:t xml:space="preserve"> Allowance Auction(s).</w:t>
      </w:r>
    </w:p>
  </w:footnote>
  <w:footnote w:id="10">
    <w:p w14:paraId="3C266476" w14:textId="1BAE8B13" w:rsidR="00E35315" w:rsidRDefault="00E35315">
      <w:pPr>
        <w:pStyle w:val="FootnoteText"/>
      </w:pPr>
      <w:r>
        <w:rPr>
          <w:rStyle w:val="FootnoteReference"/>
        </w:rPr>
        <w:footnoteRef/>
      </w:r>
      <w:r>
        <w:t xml:space="preserve"> Provided such ILOC meets the minimum expiration date outlined in the applicable</w:t>
      </w:r>
      <w:r w:rsidRPr="00D10673">
        <w:t xml:space="preserve"> Auction Notice of</w:t>
      </w:r>
      <w:r>
        <w:t xml:space="preserve"> the subsequent CO</w:t>
      </w:r>
      <w:r>
        <w:rPr>
          <w:vertAlign w:val="subscript"/>
        </w:rPr>
        <w:t>2</w:t>
      </w:r>
      <w:r>
        <w:t xml:space="preserve"> Allowance Auction(s).</w:t>
      </w:r>
    </w:p>
  </w:footnote>
  <w:footnote w:id="11">
    <w:p w14:paraId="0A21638B" w14:textId="1853CAC7" w:rsidR="00E35315" w:rsidRPr="00D10673" w:rsidRDefault="00E35315" w:rsidP="00AB450E">
      <w:pPr>
        <w:pStyle w:val="FootnoteText"/>
      </w:pPr>
      <w:r>
        <w:rPr>
          <w:rStyle w:val="FootnoteCharacters"/>
        </w:rPr>
        <w:footnoteRef/>
      </w:r>
      <w:r>
        <w:t xml:space="preserve"> </w:t>
      </w:r>
      <w:r w:rsidRPr="00D10673">
        <w:rPr>
          <w:rFonts w:cs="Arial"/>
        </w:rPr>
        <w:t xml:space="preserve">If multiple </w:t>
      </w:r>
      <w:r>
        <w:rPr>
          <w:rFonts w:cs="Arial"/>
          <w:lang w:val="en-US"/>
        </w:rPr>
        <w:t>B</w:t>
      </w:r>
      <w:r w:rsidRPr="00D10673">
        <w:rPr>
          <w:rFonts w:cs="Arial"/>
        </w:rPr>
        <w:t xml:space="preserve">ids cause </w:t>
      </w:r>
      <w:r>
        <w:rPr>
          <w:rFonts w:cs="Arial"/>
          <w:lang w:val="en-US"/>
        </w:rPr>
        <w:t>Cumulative</w:t>
      </w:r>
      <w:r w:rsidRPr="00D10673">
        <w:rPr>
          <w:rFonts w:cs="Arial"/>
        </w:rPr>
        <w:t xml:space="preserve"> </w:t>
      </w:r>
      <w:r>
        <w:rPr>
          <w:rFonts w:cs="Arial"/>
          <w:lang w:val="en-US"/>
        </w:rPr>
        <w:t>Demand</w:t>
      </w:r>
      <w:r w:rsidRPr="00D10673">
        <w:rPr>
          <w:rFonts w:cs="Arial"/>
        </w:rPr>
        <w:t xml:space="preserve"> for CO</w:t>
      </w:r>
      <w:r w:rsidRPr="00D10673">
        <w:rPr>
          <w:rFonts w:cs="Arial"/>
          <w:vertAlign w:val="subscript"/>
        </w:rPr>
        <w:t>2</w:t>
      </w:r>
      <w:r w:rsidRPr="00D10673">
        <w:rPr>
          <w:rFonts w:cs="Arial"/>
        </w:rPr>
        <w:t xml:space="preserve"> Allowances to be greater than or equal to the</w:t>
      </w:r>
      <w:r w:rsidRPr="00D10673">
        <w:rPr>
          <w:rFonts w:cs="Arial"/>
          <w:lang w:val="en-US"/>
        </w:rPr>
        <w:t xml:space="preserve"> Initial Offering</w:t>
      </w:r>
      <w:r w:rsidRPr="00D10673">
        <w:rPr>
          <w:rFonts w:cs="Arial"/>
        </w:rPr>
        <w:t xml:space="preserve"> at the same price, </w:t>
      </w:r>
      <w:r w:rsidRPr="00D10673">
        <w:t xml:space="preserve">then all of </w:t>
      </w:r>
      <w:r w:rsidRPr="00D10673">
        <w:rPr>
          <w:lang w:val="en-US"/>
        </w:rPr>
        <w:t xml:space="preserve">the </w:t>
      </w:r>
      <w:r w:rsidRPr="00D10673">
        <w:t xml:space="preserve">tied </w:t>
      </w:r>
      <w:r>
        <w:rPr>
          <w:lang w:val="en-US"/>
        </w:rPr>
        <w:t>B</w:t>
      </w:r>
      <w:r w:rsidRPr="00D10673">
        <w:t xml:space="preserve">ids are considered </w:t>
      </w:r>
      <w:r>
        <w:rPr>
          <w:lang w:val="en-US"/>
        </w:rPr>
        <w:t>Marginal</w:t>
      </w:r>
      <w:r w:rsidRPr="00D10673">
        <w:t xml:space="preserve"> </w:t>
      </w:r>
      <w:r>
        <w:rPr>
          <w:lang w:val="en-US"/>
        </w:rPr>
        <w:t>B</w:t>
      </w:r>
      <w:r w:rsidRPr="00D10673">
        <w:t>ids.</w:t>
      </w:r>
    </w:p>
  </w:footnote>
  <w:footnote w:id="12">
    <w:p w14:paraId="3DF48D35" w14:textId="0D8363A0" w:rsidR="00E35315" w:rsidRPr="00D10673" w:rsidRDefault="00E35315" w:rsidP="00AB450E">
      <w:pPr>
        <w:pStyle w:val="FootnoteText"/>
        <w:rPr>
          <w:lang w:val="en-US"/>
        </w:rPr>
      </w:pPr>
      <w:r w:rsidRPr="00D10673">
        <w:rPr>
          <w:rStyle w:val="FootnoteReference"/>
        </w:rPr>
        <w:footnoteRef/>
      </w:r>
      <w:r w:rsidRPr="00D10673">
        <w:t xml:space="preserve"> </w:t>
      </w:r>
      <w:r w:rsidRPr="00D10673">
        <w:rPr>
          <w:lang w:val="en-US"/>
        </w:rPr>
        <w:t xml:space="preserve">In the unlikely event that </w:t>
      </w:r>
      <w:r>
        <w:rPr>
          <w:lang w:val="en-US"/>
        </w:rPr>
        <w:t>C</w:t>
      </w:r>
      <w:r w:rsidRPr="00D10673">
        <w:rPr>
          <w:lang w:val="en-US" w:eastAsia="ar-SA"/>
        </w:rPr>
        <w:t>umulative</w:t>
      </w:r>
      <w:r w:rsidRPr="00D10673">
        <w:rPr>
          <w:lang w:eastAsia="ar-SA"/>
        </w:rPr>
        <w:t xml:space="preserve"> </w:t>
      </w:r>
      <w:r>
        <w:rPr>
          <w:rFonts w:cs="Arial"/>
          <w:lang w:val="en-US"/>
        </w:rPr>
        <w:t>Demand</w:t>
      </w:r>
      <w:r w:rsidRPr="00D10673">
        <w:rPr>
          <w:rFonts w:cs="Arial"/>
        </w:rPr>
        <w:t xml:space="preserve"> </w:t>
      </w:r>
      <w:r w:rsidRPr="00D10673">
        <w:rPr>
          <w:lang w:eastAsia="ar-SA"/>
        </w:rPr>
        <w:t xml:space="preserve">at </w:t>
      </w:r>
      <w:r w:rsidRPr="00D10673">
        <w:rPr>
          <w:lang w:val="en-US" w:eastAsia="ar-SA"/>
        </w:rPr>
        <w:t>the</w:t>
      </w:r>
      <w:r w:rsidRPr="00D10673">
        <w:rPr>
          <w:lang w:eastAsia="ar-SA"/>
        </w:rPr>
        <w:t xml:space="preserve"> </w:t>
      </w:r>
      <w:r>
        <w:rPr>
          <w:lang w:val="en-US"/>
        </w:rPr>
        <w:t>Marginal</w:t>
      </w:r>
      <w:r>
        <w:rPr>
          <w:lang w:val="en-US" w:eastAsia="ar-SA"/>
        </w:rPr>
        <w:t xml:space="preserve"> B</w:t>
      </w:r>
      <w:r w:rsidRPr="00D10673">
        <w:rPr>
          <w:lang w:eastAsia="ar-SA"/>
        </w:rPr>
        <w:t>id(s)</w:t>
      </w:r>
      <w:r w:rsidRPr="00D10673">
        <w:rPr>
          <w:lang w:val="en-US" w:eastAsia="ar-SA"/>
        </w:rPr>
        <w:t xml:space="preserve"> exactly </w:t>
      </w:r>
      <w:r w:rsidRPr="00D10673">
        <w:rPr>
          <w:lang w:eastAsia="ar-SA"/>
        </w:rPr>
        <w:t xml:space="preserve">equals </w:t>
      </w:r>
      <w:r w:rsidRPr="00D10673">
        <w:rPr>
          <w:rFonts w:cs="Arial"/>
        </w:rPr>
        <w:t>the</w:t>
      </w:r>
      <w:r w:rsidRPr="00D10673">
        <w:rPr>
          <w:rFonts w:cs="Arial"/>
          <w:lang w:val="en-US"/>
        </w:rPr>
        <w:t xml:space="preserve"> Initial Offering</w:t>
      </w:r>
      <w:r w:rsidRPr="00D10673">
        <w:rPr>
          <w:lang w:eastAsia="ar-SA"/>
        </w:rPr>
        <w:t xml:space="preserve">, the </w:t>
      </w:r>
      <w:r>
        <w:rPr>
          <w:lang w:val="en-US" w:eastAsia="ar-SA"/>
        </w:rPr>
        <w:t>Interim Clearing Price</w:t>
      </w:r>
      <w:r w:rsidRPr="00D10673">
        <w:rPr>
          <w:lang w:eastAsia="ar-SA"/>
        </w:rPr>
        <w:t xml:space="preserve"> </w:t>
      </w:r>
      <w:r w:rsidRPr="00D10673">
        <w:rPr>
          <w:lang w:val="en-US" w:eastAsia="ar-SA"/>
        </w:rPr>
        <w:t>will be</w:t>
      </w:r>
      <w:r w:rsidRPr="00D10673">
        <w:rPr>
          <w:lang w:eastAsia="ar-SA"/>
        </w:rPr>
        <w:t xml:space="preserve"> the bid price </w:t>
      </w:r>
      <w:r w:rsidRPr="00D10673">
        <w:rPr>
          <w:lang w:val="en-US" w:eastAsia="ar-SA"/>
        </w:rPr>
        <w:t xml:space="preserve">after </w:t>
      </w:r>
      <w:r w:rsidRPr="00D10673">
        <w:rPr>
          <w:lang w:eastAsia="ar-SA"/>
        </w:rPr>
        <w:t xml:space="preserve">the </w:t>
      </w:r>
      <w:r>
        <w:rPr>
          <w:lang w:val="en-US"/>
        </w:rPr>
        <w:t>Marginal</w:t>
      </w:r>
      <w:r>
        <w:rPr>
          <w:lang w:val="en-US" w:eastAsia="ar-SA"/>
        </w:rPr>
        <w:t xml:space="preserve"> B</w:t>
      </w:r>
      <w:r w:rsidRPr="00D10673">
        <w:rPr>
          <w:lang w:eastAsia="ar-SA"/>
        </w:rPr>
        <w:t>id(s)</w:t>
      </w:r>
      <w:r w:rsidRPr="00D10673">
        <w:rPr>
          <w:lang w:val="en-US" w:eastAsia="ar-SA"/>
        </w:rPr>
        <w:t>.</w:t>
      </w:r>
    </w:p>
  </w:footnote>
  <w:footnote w:id="13">
    <w:p w14:paraId="5813A2A1" w14:textId="21B919C8" w:rsidR="00E35315" w:rsidRPr="00026D8A" w:rsidRDefault="00E35315" w:rsidP="00616760">
      <w:pPr>
        <w:pStyle w:val="FootnoteText"/>
        <w:rPr>
          <w:b/>
          <w:lang w:val="en-US"/>
        </w:rPr>
      </w:pPr>
      <w:r w:rsidRPr="00026D8A">
        <w:rPr>
          <w:rStyle w:val="FootnoteReference"/>
        </w:rPr>
        <w:footnoteRef/>
      </w:r>
      <w:r w:rsidRPr="00026D8A">
        <w:t xml:space="preserve"> </w:t>
      </w:r>
      <w:r w:rsidRPr="00026D8A">
        <w:rPr>
          <w:lang w:val="en-US"/>
        </w:rPr>
        <w:t xml:space="preserve">In the unlikely event that at Step 2 </w:t>
      </w:r>
      <w:r>
        <w:rPr>
          <w:lang w:val="en-US"/>
        </w:rPr>
        <w:t>C</w:t>
      </w:r>
      <w:r w:rsidRPr="00026D8A">
        <w:rPr>
          <w:lang w:val="en-US" w:eastAsia="ar-SA"/>
        </w:rPr>
        <w:t>umulative</w:t>
      </w:r>
      <w:r w:rsidRPr="00026D8A">
        <w:rPr>
          <w:lang w:eastAsia="ar-SA"/>
        </w:rPr>
        <w:t xml:space="preserve"> </w:t>
      </w:r>
      <w:r>
        <w:rPr>
          <w:lang w:val="en-US" w:eastAsia="ar-SA"/>
        </w:rPr>
        <w:t>Demand</w:t>
      </w:r>
      <w:r w:rsidRPr="00026D8A">
        <w:rPr>
          <w:lang w:eastAsia="ar-SA"/>
        </w:rPr>
        <w:t xml:space="preserve"> at </w:t>
      </w:r>
      <w:r w:rsidRPr="00026D8A">
        <w:rPr>
          <w:lang w:val="en-US" w:eastAsia="ar-SA"/>
        </w:rPr>
        <w:t>the</w:t>
      </w:r>
      <w:r w:rsidRPr="00026D8A">
        <w:rPr>
          <w:lang w:eastAsia="ar-SA"/>
        </w:rPr>
        <w:t xml:space="preserve"> </w:t>
      </w:r>
      <w:bookmarkStart w:id="94" w:name="_Hlk66433762"/>
      <w:r>
        <w:rPr>
          <w:lang w:val="en-US" w:eastAsia="ar-SA"/>
        </w:rPr>
        <w:t>Marginal</w:t>
      </w:r>
      <w:bookmarkEnd w:id="94"/>
      <w:r w:rsidRPr="00026D8A">
        <w:rPr>
          <w:lang w:eastAsia="ar-SA"/>
        </w:rPr>
        <w:t xml:space="preserve"> </w:t>
      </w:r>
      <w:r>
        <w:rPr>
          <w:lang w:val="en-US" w:eastAsia="ar-SA"/>
        </w:rPr>
        <w:t>B</w:t>
      </w:r>
      <w:r w:rsidRPr="00026D8A">
        <w:rPr>
          <w:lang w:eastAsia="ar-SA"/>
        </w:rPr>
        <w:t>id(s)</w:t>
      </w:r>
      <w:r w:rsidRPr="00026D8A">
        <w:rPr>
          <w:lang w:val="en-US" w:eastAsia="ar-SA"/>
        </w:rPr>
        <w:t xml:space="preserve"> exactly </w:t>
      </w:r>
      <w:r w:rsidRPr="00026D8A">
        <w:rPr>
          <w:lang w:eastAsia="ar-SA"/>
        </w:rPr>
        <w:t xml:space="preserve">equals the </w:t>
      </w:r>
      <w:r w:rsidRPr="00026D8A">
        <w:rPr>
          <w:lang w:val="en-US" w:eastAsia="ar-SA"/>
        </w:rPr>
        <w:t xml:space="preserve">number of </w:t>
      </w:r>
      <w:r w:rsidRPr="00026D8A">
        <w:rPr>
          <w:lang w:eastAsia="ar-SA"/>
        </w:rPr>
        <w:t>CO</w:t>
      </w:r>
      <w:r w:rsidRPr="00026D8A">
        <w:rPr>
          <w:vertAlign w:val="subscript"/>
          <w:lang w:eastAsia="ar-SA"/>
        </w:rPr>
        <w:t>2</w:t>
      </w:r>
      <w:r w:rsidRPr="00026D8A">
        <w:rPr>
          <w:lang w:eastAsia="ar-SA"/>
        </w:rPr>
        <w:t xml:space="preserve"> </w:t>
      </w:r>
      <w:r w:rsidRPr="00026D8A">
        <w:rPr>
          <w:lang w:val="en-US" w:eastAsia="ar-SA"/>
        </w:rPr>
        <w:t>Allowances o</w:t>
      </w:r>
      <w:r w:rsidRPr="00026D8A">
        <w:rPr>
          <w:lang w:val="en-US"/>
        </w:rPr>
        <w:t xml:space="preserve">ffered </w:t>
      </w:r>
      <w:r w:rsidRPr="00026D8A">
        <w:t xml:space="preserve">for </w:t>
      </w:r>
      <w:r w:rsidRPr="00026D8A">
        <w:rPr>
          <w:lang w:val="en-US"/>
        </w:rPr>
        <w:t>s</w:t>
      </w:r>
      <w:r w:rsidRPr="00026D8A">
        <w:t>ale</w:t>
      </w:r>
      <w:r w:rsidRPr="00026D8A">
        <w:rPr>
          <w:lang w:val="en-US"/>
        </w:rPr>
        <w:t xml:space="preserve"> (Initial Offering </w:t>
      </w:r>
      <w:r>
        <w:rPr>
          <w:lang w:val="en-US"/>
        </w:rPr>
        <w:t>minus ECR Allowances, if any</w:t>
      </w:r>
      <w:r w:rsidRPr="00026D8A">
        <w:rPr>
          <w:lang w:val="en-US"/>
        </w:rPr>
        <w:t>)</w:t>
      </w:r>
      <w:r w:rsidRPr="00026D8A">
        <w:rPr>
          <w:lang w:eastAsia="ar-SA"/>
        </w:rPr>
        <w:t xml:space="preserve">, the </w:t>
      </w:r>
      <w:r>
        <w:rPr>
          <w:lang w:val="en-US" w:eastAsia="ar-SA"/>
        </w:rPr>
        <w:t>Final Clearing Price</w:t>
      </w:r>
      <w:r w:rsidRPr="00026D8A">
        <w:rPr>
          <w:lang w:eastAsia="ar-SA"/>
        </w:rPr>
        <w:t xml:space="preserve"> is the bid price of the </w:t>
      </w:r>
      <w:r>
        <w:rPr>
          <w:lang w:val="en-US" w:eastAsia="ar-SA"/>
        </w:rPr>
        <w:t>B</w:t>
      </w:r>
      <w:r w:rsidRPr="00026D8A">
        <w:rPr>
          <w:lang w:eastAsia="ar-SA"/>
        </w:rPr>
        <w:t>id</w:t>
      </w:r>
      <w:r w:rsidRPr="00026D8A">
        <w:rPr>
          <w:lang w:val="en-US" w:eastAsia="ar-SA"/>
        </w:rPr>
        <w:t xml:space="preserve"> </w:t>
      </w:r>
      <w:r w:rsidRPr="00026D8A">
        <w:rPr>
          <w:lang w:eastAsia="ar-SA"/>
        </w:rPr>
        <w:t xml:space="preserve">after the </w:t>
      </w:r>
      <w:r>
        <w:rPr>
          <w:lang w:val="en-US" w:eastAsia="ar-SA"/>
        </w:rPr>
        <w:t>Marginal B</w:t>
      </w:r>
      <w:r w:rsidRPr="00026D8A">
        <w:rPr>
          <w:lang w:eastAsia="ar-SA"/>
        </w:rPr>
        <w:t>id(s)</w:t>
      </w:r>
      <w:r w:rsidRPr="00026D8A">
        <w:rPr>
          <w:lang w:val="en-US" w:eastAsia="ar-SA"/>
        </w:rPr>
        <w:t>.</w:t>
      </w:r>
    </w:p>
  </w:footnote>
  <w:footnote w:id="14">
    <w:p w14:paraId="6D93AA9A" w14:textId="58665F6D" w:rsidR="00E35315" w:rsidRPr="00F125D1" w:rsidRDefault="00E35315" w:rsidP="00AB450E">
      <w:pPr>
        <w:pStyle w:val="FootnoteText"/>
        <w:rPr>
          <w:lang w:val="en-US"/>
        </w:rPr>
      </w:pPr>
      <w:r>
        <w:rPr>
          <w:rStyle w:val="FootnoteReference"/>
        </w:rPr>
        <w:footnoteRef/>
      </w:r>
      <w:r>
        <w:t xml:space="preserve"> </w:t>
      </w:r>
      <w:r>
        <w:rPr>
          <w:lang w:val="en-US"/>
        </w:rPr>
        <w:t>In the unlikely event that at Step 2 C</w:t>
      </w:r>
      <w:r>
        <w:rPr>
          <w:lang w:val="en-US" w:eastAsia="ar-SA"/>
        </w:rPr>
        <w:t>umulative</w:t>
      </w:r>
      <w:r>
        <w:rPr>
          <w:lang w:eastAsia="ar-SA"/>
        </w:rPr>
        <w:t xml:space="preserve"> </w:t>
      </w:r>
      <w:r>
        <w:rPr>
          <w:lang w:val="en-US" w:eastAsia="ar-SA"/>
        </w:rPr>
        <w:t>Demand</w:t>
      </w:r>
      <w:r w:rsidRPr="00026D8A">
        <w:rPr>
          <w:lang w:eastAsia="ar-SA"/>
        </w:rPr>
        <w:t xml:space="preserve"> </w:t>
      </w:r>
      <w:r>
        <w:rPr>
          <w:lang w:eastAsia="ar-SA"/>
        </w:rPr>
        <w:t xml:space="preserve">at </w:t>
      </w:r>
      <w:r>
        <w:rPr>
          <w:lang w:val="en-US" w:eastAsia="ar-SA"/>
        </w:rPr>
        <w:t>the</w:t>
      </w:r>
      <w:r>
        <w:rPr>
          <w:lang w:eastAsia="ar-SA"/>
        </w:rPr>
        <w:t xml:space="preserve"> </w:t>
      </w:r>
      <w:r>
        <w:rPr>
          <w:lang w:val="en-US" w:eastAsia="ar-SA"/>
        </w:rPr>
        <w:t>Marginal B</w:t>
      </w:r>
      <w:r>
        <w:rPr>
          <w:lang w:eastAsia="ar-SA"/>
        </w:rPr>
        <w:t>id(s)</w:t>
      </w:r>
      <w:r>
        <w:rPr>
          <w:lang w:val="en-US" w:eastAsia="ar-SA"/>
        </w:rPr>
        <w:t xml:space="preserve"> exactly </w:t>
      </w:r>
      <w:r>
        <w:rPr>
          <w:lang w:eastAsia="ar-SA"/>
        </w:rPr>
        <w:t xml:space="preserve">equals the </w:t>
      </w:r>
      <w:r>
        <w:rPr>
          <w:lang w:val="en-US" w:eastAsia="ar-SA"/>
        </w:rPr>
        <w:t xml:space="preserve">number of </w:t>
      </w:r>
      <w:r>
        <w:rPr>
          <w:lang w:eastAsia="ar-SA"/>
        </w:rPr>
        <w:t>CO</w:t>
      </w:r>
      <w:r w:rsidRPr="00FE219C">
        <w:rPr>
          <w:vertAlign w:val="subscript"/>
          <w:lang w:eastAsia="ar-SA"/>
        </w:rPr>
        <w:t>2</w:t>
      </w:r>
      <w:r>
        <w:rPr>
          <w:lang w:eastAsia="ar-SA"/>
        </w:rPr>
        <w:t xml:space="preserve"> </w:t>
      </w:r>
      <w:r>
        <w:rPr>
          <w:lang w:val="en-US" w:eastAsia="ar-SA"/>
        </w:rPr>
        <w:t>Allowances o</w:t>
      </w:r>
      <w:r>
        <w:rPr>
          <w:lang w:val="en-US"/>
        </w:rPr>
        <w:t xml:space="preserve">ffered </w:t>
      </w:r>
      <w:r>
        <w:t xml:space="preserve">for </w:t>
      </w:r>
      <w:r>
        <w:rPr>
          <w:lang w:val="en-US"/>
        </w:rPr>
        <w:t>s</w:t>
      </w:r>
      <w:r>
        <w:t>ale</w:t>
      </w:r>
      <w:r>
        <w:rPr>
          <w:lang w:val="en-US"/>
        </w:rPr>
        <w:t xml:space="preserve"> (</w:t>
      </w:r>
      <w:r w:rsidRPr="00D10673">
        <w:rPr>
          <w:lang w:val="en-US"/>
        </w:rPr>
        <w:t>Initial Offering pl</w:t>
      </w:r>
      <w:r>
        <w:rPr>
          <w:lang w:val="en-US"/>
        </w:rPr>
        <w:t>us CCR Allowances, if any)</w:t>
      </w:r>
      <w:r>
        <w:rPr>
          <w:lang w:eastAsia="ar-SA"/>
        </w:rPr>
        <w:t xml:space="preserve">, the </w:t>
      </w:r>
      <w:r>
        <w:rPr>
          <w:lang w:val="en-US" w:eastAsia="ar-SA"/>
        </w:rPr>
        <w:t>Final Clearing Price</w:t>
      </w:r>
      <w:r>
        <w:rPr>
          <w:lang w:eastAsia="ar-SA"/>
        </w:rPr>
        <w:t xml:space="preserve"> is the bid price of the </w:t>
      </w:r>
      <w:r>
        <w:rPr>
          <w:lang w:val="en-US" w:eastAsia="ar-SA"/>
        </w:rPr>
        <w:t>B</w:t>
      </w:r>
      <w:r>
        <w:rPr>
          <w:lang w:eastAsia="ar-SA"/>
        </w:rPr>
        <w:t>id</w:t>
      </w:r>
      <w:r>
        <w:rPr>
          <w:lang w:val="en-US" w:eastAsia="ar-SA"/>
        </w:rPr>
        <w:t xml:space="preserve"> </w:t>
      </w:r>
      <w:r>
        <w:rPr>
          <w:lang w:eastAsia="ar-SA"/>
        </w:rPr>
        <w:t xml:space="preserve">after the </w:t>
      </w:r>
      <w:r>
        <w:rPr>
          <w:lang w:val="en-US" w:eastAsia="ar-SA"/>
        </w:rPr>
        <w:t>Marginal B</w:t>
      </w:r>
      <w:r>
        <w:rPr>
          <w:lang w:eastAsia="ar-SA"/>
        </w:rPr>
        <w:t>id(s)</w:t>
      </w:r>
      <w:r>
        <w:rPr>
          <w:lang w:val="en-US" w:eastAsia="ar-SA"/>
        </w:rPr>
        <w:t>.</w:t>
      </w:r>
    </w:p>
  </w:footnote>
  <w:footnote w:id="15">
    <w:p w14:paraId="5504C4FD" w14:textId="7F5A3B6E" w:rsidR="00E35315" w:rsidRDefault="00E35315">
      <w:pPr>
        <w:pStyle w:val="FootnoteText"/>
        <w:rPr>
          <w:rFonts w:cs="Arial"/>
        </w:rPr>
      </w:pPr>
      <w:r>
        <w:rPr>
          <w:rStyle w:val="FootnoteCharacters"/>
        </w:rPr>
        <w:footnoteRef/>
      </w:r>
      <w:r>
        <w:rPr>
          <w:rFonts w:cs="Arial"/>
        </w:rPr>
        <w:t xml:space="preserve"> This is merely an example</w:t>
      </w:r>
      <w:r>
        <w:rPr>
          <w:rFonts w:cs="Arial"/>
          <w:lang w:val="en-US"/>
        </w:rPr>
        <w:t>.</w:t>
      </w:r>
      <w:r>
        <w:rPr>
          <w:rFonts w:cs="Arial"/>
        </w:rPr>
        <w:t xml:space="preserve"> </w:t>
      </w:r>
      <w:proofErr w:type="spellStart"/>
      <w:r>
        <w:rPr>
          <w:rFonts w:cs="Arial"/>
          <w:lang w:val="en-US"/>
        </w:rPr>
        <w:t>T</w:t>
      </w:r>
      <w:r>
        <w:rPr>
          <w:rFonts w:cs="Arial"/>
        </w:rPr>
        <w:t>he</w:t>
      </w:r>
      <w:proofErr w:type="spellEnd"/>
      <w:r>
        <w:rPr>
          <w:rFonts w:cs="Arial"/>
        </w:rPr>
        <w:t xml:space="preserve"> values and numbers used in the example </w:t>
      </w:r>
      <w:r>
        <w:rPr>
          <w:rFonts w:cs="Arial"/>
          <w:lang w:val="en-US"/>
        </w:rPr>
        <w:t>have been</w:t>
      </w:r>
      <w:r>
        <w:rPr>
          <w:rFonts w:cs="Arial"/>
        </w:rPr>
        <w:t xml:space="preserve"> selected to illustrate the auction format and features and in no way should be interpreted as a forecast or </w:t>
      </w:r>
      <w:r>
        <w:rPr>
          <w:rFonts w:cs="Arial"/>
          <w:lang w:val="en-US"/>
        </w:rPr>
        <w:t>prediction</w:t>
      </w:r>
      <w:r>
        <w:rPr>
          <w:rFonts w:cs="Arial"/>
        </w:rPr>
        <w:t xml:space="preserve"> of any CO</w:t>
      </w:r>
      <w:r>
        <w:rPr>
          <w:rFonts w:cs="Arial"/>
          <w:vertAlign w:val="subscript"/>
        </w:rPr>
        <w:t>2</w:t>
      </w:r>
      <w:r>
        <w:rPr>
          <w:rFonts w:cs="Arial"/>
        </w:rPr>
        <w:t xml:space="preserve"> Allowance Auction.</w:t>
      </w:r>
    </w:p>
  </w:footnote>
  <w:footnote w:id="16">
    <w:p w14:paraId="4D34238C" w14:textId="64F2306D" w:rsidR="00E35315" w:rsidRDefault="00E35315" w:rsidP="00B414D0">
      <w:pPr>
        <w:pStyle w:val="FootnoteText"/>
      </w:pPr>
      <w:r>
        <w:rPr>
          <w:rStyle w:val="FootnoteCharacters"/>
        </w:rPr>
        <w:footnoteRef/>
      </w:r>
      <w:r>
        <w:t xml:space="preserve"> </w:t>
      </w:r>
      <w:r>
        <w:rPr>
          <w:rFonts w:cs="Arial"/>
          <w:lang w:val="en-US"/>
        </w:rPr>
        <w:t>See Footnote 15</w:t>
      </w:r>
      <w:r>
        <w:rPr>
          <w:rFonts w:cs="Arial"/>
        </w:rPr>
        <w:t>.</w:t>
      </w:r>
    </w:p>
  </w:footnote>
  <w:footnote w:id="17">
    <w:p w14:paraId="3785D475" w14:textId="2BA977C0" w:rsidR="00E35315" w:rsidRDefault="00E35315" w:rsidP="002E11F7">
      <w:pPr>
        <w:pStyle w:val="FootnoteText"/>
      </w:pPr>
      <w:r>
        <w:rPr>
          <w:rStyle w:val="FootnoteCharacters"/>
        </w:rPr>
        <w:footnoteRef/>
      </w:r>
      <w:r>
        <w:t xml:space="preserve"> </w:t>
      </w:r>
      <w:r>
        <w:rPr>
          <w:rFonts w:cs="Arial"/>
          <w:lang w:val="en-US"/>
        </w:rPr>
        <w:t>See Footnote 15</w:t>
      </w:r>
      <w:r>
        <w:rPr>
          <w:rFonts w:cs="Arial"/>
        </w:rPr>
        <w:t>.</w:t>
      </w:r>
    </w:p>
  </w:footnote>
  <w:footnote w:id="18">
    <w:p w14:paraId="081DC57E" w14:textId="79157972" w:rsidR="00E35315" w:rsidRDefault="00E35315" w:rsidP="00610682">
      <w:pPr>
        <w:pStyle w:val="FootnoteText"/>
      </w:pPr>
      <w:r>
        <w:rPr>
          <w:rStyle w:val="FootnoteCharacters"/>
        </w:rPr>
        <w:footnoteRef/>
      </w:r>
      <w:r>
        <w:t xml:space="preserve"> </w:t>
      </w:r>
      <w:r>
        <w:rPr>
          <w:rFonts w:cs="Arial"/>
          <w:lang w:val="en-US"/>
        </w:rPr>
        <w:t>See Footnote 15</w:t>
      </w:r>
      <w:r>
        <w:rPr>
          <w:rFonts w:cs="Arial"/>
        </w:rPr>
        <w:t>.</w:t>
      </w:r>
    </w:p>
  </w:footnote>
  <w:footnote w:id="19">
    <w:p w14:paraId="297E12DC" w14:textId="45964916" w:rsidR="00E35315" w:rsidRPr="000543B1" w:rsidRDefault="00E35315" w:rsidP="00514A48">
      <w:pPr>
        <w:pStyle w:val="FootnoteText"/>
        <w:rPr>
          <w:rFonts w:cs="Arial"/>
          <w:szCs w:val="18"/>
          <w:lang w:val="en-US"/>
        </w:rPr>
      </w:pPr>
      <w:r w:rsidRPr="000543B1">
        <w:rPr>
          <w:rStyle w:val="FootnoteCharacters"/>
        </w:rPr>
        <w:footnoteRef/>
      </w:r>
      <w:r w:rsidRPr="000543B1">
        <w:rPr>
          <w:rFonts w:cs="Arial"/>
          <w:szCs w:val="18"/>
        </w:rPr>
        <w:t xml:space="preserve"> </w:t>
      </w:r>
      <w:hyperlink r:id="rId1" w:history="1">
        <w:r w:rsidRPr="00416857">
          <w:rPr>
            <w:rStyle w:val="Hyperlink"/>
            <w:sz w:val="18"/>
          </w:rPr>
          <w:t>https://docs.microsoft.com/en-us/dotnet/api/system.random?view=netframework-4.7.2</w:t>
        </w:r>
      </w:hyperlink>
      <w:r w:rsidRPr="00941E88">
        <w:rPr>
          <w:rFonts w:cs="Arial"/>
          <w:szCs w:val="18"/>
        </w:rPr>
        <w:t xml:space="preserve">. </w:t>
      </w:r>
      <w:r w:rsidRPr="00B61BB7">
        <w:rPr>
          <w:rFonts w:cs="Arial"/>
          <w:szCs w:val="18"/>
        </w:rPr>
        <w:t xml:space="preserve">Last accessed </w:t>
      </w:r>
      <w:r>
        <w:rPr>
          <w:rFonts w:cs="Arial"/>
          <w:szCs w:val="18"/>
          <w:lang w:val="en-US"/>
        </w:rPr>
        <w:t>December 15, 2020.</w:t>
      </w:r>
    </w:p>
  </w:footnote>
  <w:footnote w:id="20">
    <w:p w14:paraId="1DB5F35A" w14:textId="72E1148B" w:rsidR="00E35315" w:rsidRPr="009C2F1D" w:rsidRDefault="00E35315" w:rsidP="00E02EA4">
      <w:pPr>
        <w:pStyle w:val="FootnoteText"/>
        <w:rPr>
          <w:lang w:val="en-US"/>
        </w:rPr>
      </w:pPr>
      <w:r>
        <w:rPr>
          <w:rStyle w:val="FootnoteReference"/>
        </w:rPr>
        <w:footnoteRef/>
      </w:r>
      <w:r>
        <w:t xml:space="preserve"> </w:t>
      </w:r>
      <w:r w:rsidRPr="00ED6719">
        <w:t xml:space="preserve">If the CCR is triggered, </w:t>
      </w:r>
      <w:r>
        <w:rPr>
          <w:lang w:val="en-US"/>
        </w:rPr>
        <w:t>each winning bidder will receive a pro rata share of the released CCR Allowances.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57479" w14:textId="77777777" w:rsidR="00E35315" w:rsidRDefault="00E3531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CB712" w14:textId="77777777" w:rsidR="00E35315" w:rsidRDefault="00E35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37C54" w14:textId="3F1B583B" w:rsidR="00E35315" w:rsidRDefault="00E35315" w:rsidP="001C03D0">
    <w:pPr>
      <w:pStyle w:val="Header"/>
      <w:rPr>
        <w:lang w:eastAsia="ar-SA"/>
      </w:rPr>
    </w:pPr>
    <w:r w:rsidRPr="004B1083">
      <w:rPr>
        <w:rFonts w:cs="Arial"/>
        <w:i/>
        <w:sz w:val="20"/>
        <w:szCs w:val="20"/>
        <w:lang w:eastAsia="ar-SA"/>
      </w:rPr>
      <w:t>Auction Notice</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19B72" w14:textId="77777777" w:rsidR="00E35315" w:rsidRDefault="00E3531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F6706" w14:textId="77777777" w:rsidR="00E35315" w:rsidRDefault="00E3531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AC085" w14:textId="1714933F" w:rsidR="00E35315" w:rsidRDefault="00E35315">
    <w:pPr>
      <w:pStyle w:val="Header"/>
      <w:rPr>
        <w:rFonts w:cs="Arial"/>
        <w:i/>
        <w:sz w:val="20"/>
        <w:szCs w:val="20"/>
        <w:lang w:eastAsia="ar-SA"/>
      </w:rPr>
    </w:pPr>
    <w:r w:rsidRPr="004B1083">
      <w:rPr>
        <w:rFonts w:cs="Arial"/>
        <w:i/>
        <w:sz w:val="20"/>
        <w:szCs w:val="20"/>
        <w:lang w:eastAsia="ar-SA"/>
      </w:rPr>
      <w:t>Auction Notice</w:t>
    </w:r>
  </w:p>
  <w:p w14:paraId="2628BA5C" w14:textId="77777777" w:rsidR="00E35315" w:rsidRDefault="00E35315"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388C9" w14:textId="77777777" w:rsidR="00E35315" w:rsidRDefault="00E35315">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5FE8B" w14:textId="77777777" w:rsidR="00E35315" w:rsidRDefault="00E35315">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33F0C" w14:textId="0B619A20" w:rsidR="00E35315" w:rsidRDefault="00E35315">
    <w:pPr>
      <w:pStyle w:val="Header"/>
      <w:rPr>
        <w:rFonts w:cs="Arial"/>
        <w:i/>
        <w:sz w:val="20"/>
        <w:szCs w:val="20"/>
        <w:lang w:eastAsia="ar-SA"/>
      </w:rPr>
    </w:pPr>
    <w:r w:rsidRPr="004B1083">
      <w:rPr>
        <w:rFonts w:cs="Arial"/>
        <w:i/>
        <w:sz w:val="20"/>
        <w:szCs w:val="20"/>
        <w:lang w:eastAsia="ar-SA"/>
      </w:rPr>
      <w:t>Auction Notice</w:t>
    </w:r>
  </w:p>
  <w:p w14:paraId="32169C88" w14:textId="77777777" w:rsidR="00E35315" w:rsidRDefault="00E35315" w:rsidP="001C03D0">
    <w:pPr>
      <w:pStyle w:val="Header"/>
      <w:jc w:val="right"/>
      <w:rPr>
        <w:lang w:eastAsia="ar-SA"/>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6E389" w14:textId="77777777" w:rsidR="00E35315" w:rsidRDefault="00E35315">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8613" w14:textId="77777777" w:rsidR="00E35315" w:rsidRDefault="00E35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7B65B" w14:textId="4FFDA63F" w:rsidR="00E35315" w:rsidRDefault="00E35315" w:rsidP="006547D9">
    <w:pPr>
      <w:pStyle w:val="Header"/>
    </w:pPr>
    <w:r w:rsidRPr="004B1083">
      <w:rPr>
        <w:rFonts w:cs="Arial"/>
        <w:i/>
        <w:sz w:val="20"/>
        <w:szCs w:val="20"/>
        <w:lang w:eastAsia="ar-SA"/>
      </w:rPr>
      <w:t>Auction Notice</w:t>
    </w:r>
    <w:r w:rsidRPr="006547D9">
      <w:t xml:space="preserve"> </w:t>
    </w:r>
    <w:r>
      <w:tab/>
    </w:r>
    <w:r>
      <w:tab/>
    </w:r>
    <w:r>
      <w:tab/>
    </w:r>
    <w:r>
      <w:tab/>
    </w:r>
    <w:r>
      <w:tab/>
    </w:r>
    <w:r>
      <w:tab/>
    </w:r>
    <w:r>
      <w:tab/>
    </w:r>
  </w:p>
  <w:p w14:paraId="772BA828" w14:textId="77777777" w:rsidR="00E35315" w:rsidRDefault="00E35315" w:rsidP="001C03D0">
    <w:pPr>
      <w:pStyle w:val="Header"/>
      <w:rPr>
        <w:lang w:eastAsia="ar-SA"/>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78D35" w14:textId="3A6286FB" w:rsidR="00E35315" w:rsidRDefault="00E35315">
    <w:pPr>
      <w:pStyle w:val="Header"/>
      <w:rPr>
        <w:rFonts w:cs="Arial"/>
        <w:i/>
        <w:sz w:val="20"/>
        <w:szCs w:val="20"/>
        <w:lang w:eastAsia="ar-SA"/>
      </w:rPr>
    </w:pPr>
    <w:r w:rsidRPr="004B1083">
      <w:rPr>
        <w:rFonts w:cs="Arial"/>
        <w:i/>
        <w:sz w:val="20"/>
        <w:szCs w:val="20"/>
        <w:lang w:eastAsia="ar-SA"/>
      </w:rPr>
      <w:t>Auction Notice</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4A393" w14:textId="77777777" w:rsidR="00E35315" w:rsidRDefault="00E35315">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4C175" w14:textId="77777777" w:rsidR="00E35315" w:rsidRDefault="00E35315">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67DD8" w14:textId="70E11E5A" w:rsidR="00E35315" w:rsidRDefault="00E35315">
    <w:pPr>
      <w:pStyle w:val="Header"/>
      <w:rPr>
        <w:rFonts w:cs="Arial"/>
        <w:i/>
        <w:sz w:val="20"/>
        <w:szCs w:val="20"/>
        <w:lang w:eastAsia="ar-SA"/>
      </w:rPr>
    </w:pPr>
    <w:r w:rsidRPr="004B1083">
      <w:rPr>
        <w:rFonts w:cs="Arial"/>
        <w:i/>
        <w:sz w:val="20"/>
        <w:szCs w:val="20"/>
        <w:lang w:eastAsia="ar-SA"/>
      </w:rPr>
      <w:t>Auction Notice</w:t>
    </w:r>
  </w:p>
  <w:p w14:paraId="0976982C" w14:textId="77777777" w:rsidR="00E35315" w:rsidRDefault="00E35315" w:rsidP="001C03D0">
    <w:pPr>
      <w:pStyle w:val="Header"/>
      <w:jc w:val="right"/>
      <w:rPr>
        <w:lang w:eastAsia="ar-SA"/>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E262E" w14:textId="77777777" w:rsidR="00E35315" w:rsidRDefault="00E35315">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251C3" w14:textId="77777777" w:rsidR="00E35315" w:rsidRDefault="00E35315">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41E89" w14:textId="15EF3C65" w:rsidR="00E35315" w:rsidRDefault="00E35315">
    <w:pPr>
      <w:pStyle w:val="Header"/>
      <w:rPr>
        <w:rFonts w:cs="Arial"/>
        <w:i/>
        <w:sz w:val="20"/>
        <w:szCs w:val="20"/>
        <w:lang w:eastAsia="ar-SA"/>
      </w:rPr>
    </w:pPr>
    <w:r w:rsidRPr="004B1083">
      <w:rPr>
        <w:rFonts w:cs="Arial"/>
        <w:i/>
        <w:sz w:val="20"/>
        <w:szCs w:val="20"/>
        <w:lang w:eastAsia="ar-SA"/>
      </w:rPr>
      <w:t>Auction Notice</w:t>
    </w:r>
  </w:p>
  <w:p w14:paraId="1ED41FC0" w14:textId="77777777" w:rsidR="00E35315" w:rsidRDefault="00E35315" w:rsidP="001C03D0">
    <w:pPr>
      <w:pStyle w:val="Header"/>
      <w:jc w:val="right"/>
      <w:rPr>
        <w:lang w:eastAsia="ar-SA"/>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DC634" w14:textId="77777777" w:rsidR="00E35315" w:rsidRDefault="00E353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BA0AC" w14:textId="77777777" w:rsidR="00E35315" w:rsidRDefault="00E353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A9B4A" w14:textId="77777777" w:rsidR="00E35315" w:rsidRDefault="00E3531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B31A6" w14:textId="2C1E32D0" w:rsidR="00E35315" w:rsidRDefault="00E35315" w:rsidP="001C03D0">
    <w:pPr>
      <w:pStyle w:val="Header"/>
      <w:rPr>
        <w:lang w:eastAsia="ar-SA"/>
      </w:rPr>
    </w:pPr>
    <w:r w:rsidRPr="004B1083">
      <w:rPr>
        <w:rFonts w:cs="Arial"/>
        <w:i/>
        <w:sz w:val="20"/>
        <w:szCs w:val="20"/>
        <w:lang w:eastAsia="ar-SA"/>
      </w:rPr>
      <w:t>Auction Notice</w:t>
    </w:r>
    <w:r>
      <w:rPr>
        <w:rFonts w:cs="Arial"/>
        <w:i/>
        <w:sz w:val="20"/>
        <w:szCs w:val="20"/>
        <w:lang w:eastAsia="ar-SA"/>
      </w:rPr>
      <w:tab/>
    </w:r>
    <w:r>
      <w:rPr>
        <w:rFonts w:cs="Arial"/>
        <w:i/>
        <w:sz w:val="20"/>
        <w:szCs w:val="20"/>
        <w:lang w:eastAsia="ar-SA"/>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C7CC8" w14:textId="77777777" w:rsidR="00E35315" w:rsidRDefault="00E3531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07A94" w14:textId="77777777" w:rsidR="00E35315" w:rsidRDefault="00E353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3F21C" w14:textId="1D902D02" w:rsidR="00E35315" w:rsidRDefault="00E35315" w:rsidP="001C03D0">
    <w:pPr>
      <w:pStyle w:val="Header"/>
      <w:rPr>
        <w:lang w:eastAsia="ar-SA"/>
      </w:rPr>
    </w:pP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21C05" w14:textId="77777777" w:rsidR="00E35315" w:rsidRDefault="00E35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2"/>
  </w:num>
  <w:num w:numId="11">
    <w:abstractNumId w:val="13"/>
  </w:num>
  <w:num w:numId="12">
    <w:abstractNumId w:val="24"/>
  </w:num>
  <w:num w:numId="13">
    <w:abstractNumId w:val="25"/>
  </w:num>
  <w:num w:numId="14">
    <w:abstractNumId w:val="18"/>
  </w:num>
  <w:num w:numId="15">
    <w:abstractNumId w:val="23"/>
  </w:num>
  <w:num w:numId="16">
    <w:abstractNumId w:val="26"/>
  </w:num>
  <w:num w:numId="17">
    <w:abstractNumId w:val="17"/>
  </w:num>
  <w:num w:numId="18">
    <w:abstractNumId w:val="19"/>
  </w:num>
  <w:num w:numId="19">
    <w:abstractNumId w:val="22"/>
  </w:num>
  <w:num w:numId="20">
    <w:abstractNumId w:val="21"/>
  </w:num>
  <w:num w:numId="21">
    <w:abstractNumId w:val="15"/>
  </w:num>
  <w:num w:numId="22">
    <w:abstractNumId w:val="20"/>
  </w:num>
  <w:num w:numId="23">
    <w:abstractNumId w:val="14"/>
  </w:num>
  <w:num w:numId="24">
    <w:abstractNumId w:val="16"/>
  </w:num>
  <w:num w:numId="25">
    <w:abstractNumId w:val="9"/>
  </w:num>
  <w:num w:numId="26">
    <w:abstractNumId w:val="9"/>
  </w:num>
  <w:num w:numId="27">
    <w:abstractNumId w:val="9"/>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eila Fanaeian">
    <w15:presenceInfo w15:providerId="AD" w15:userId="S::leila.fanaeian@rggi.org::dace07f0-b4ff-46e0-8bc3-12461ed6cd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it-IT"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0718"/>
    <w:rsid w:val="00011C56"/>
    <w:rsid w:val="00012006"/>
    <w:rsid w:val="00012FE7"/>
    <w:rsid w:val="00013130"/>
    <w:rsid w:val="00013B8D"/>
    <w:rsid w:val="00013BD2"/>
    <w:rsid w:val="00015AB4"/>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5DB0"/>
    <w:rsid w:val="00025F3B"/>
    <w:rsid w:val="0002627D"/>
    <w:rsid w:val="00026EE0"/>
    <w:rsid w:val="000279B8"/>
    <w:rsid w:val="000300BF"/>
    <w:rsid w:val="00030A23"/>
    <w:rsid w:val="00030BF2"/>
    <w:rsid w:val="00030E31"/>
    <w:rsid w:val="000311A4"/>
    <w:rsid w:val="00031CAA"/>
    <w:rsid w:val="00032885"/>
    <w:rsid w:val="00032BBA"/>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64C6"/>
    <w:rsid w:val="00086EFC"/>
    <w:rsid w:val="00087374"/>
    <w:rsid w:val="00087CEA"/>
    <w:rsid w:val="000908E9"/>
    <w:rsid w:val="00090970"/>
    <w:rsid w:val="00090E91"/>
    <w:rsid w:val="00091ACF"/>
    <w:rsid w:val="00092B44"/>
    <w:rsid w:val="00093701"/>
    <w:rsid w:val="00093C3C"/>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FFC"/>
    <w:rsid w:val="000C0911"/>
    <w:rsid w:val="000C0AC7"/>
    <w:rsid w:val="000C15A3"/>
    <w:rsid w:val="000C17E5"/>
    <w:rsid w:val="000C1A08"/>
    <w:rsid w:val="000C1FA6"/>
    <w:rsid w:val="000C242B"/>
    <w:rsid w:val="000C38D6"/>
    <w:rsid w:val="000C3D84"/>
    <w:rsid w:val="000C3E82"/>
    <w:rsid w:val="000C4203"/>
    <w:rsid w:val="000C4446"/>
    <w:rsid w:val="000C4A81"/>
    <w:rsid w:val="000C5562"/>
    <w:rsid w:val="000C6AB2"/>
    <w:rsid w:val="000C6B05"/>
    <w:rsid w:val="000C72E0"/>
    <w:rsid w:val="000D014C"/>
    <w:rsid w:val="000D0B6C"/>
    <w:rsid w:val="000D1441"/>
    <w:rsid w:val="000D330F"/>
    <w:rsid w:val="000D3A40"/>
    <w:rsid w:val="000D501A"/>
    <w:rsid w:val="000D5034"/>
    <w:rsid w:val="000D52FD"/>
    <w:rsid w:val="000D5995"/>
    <w:rsid w:val="000D6C3D"/>
    <w:rsid w:val="000D70BB"/>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1C2"/>
    <w:rsid w:val="001104DB"/>
    <w:rsid w:val="00110D5F"/>
    <w:rsid w:val="001118D8"/>
    <w:rsid w:val="001119AA"/>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6D48"/>
    <w:rsid w:val="001277DC"/>
    <w:rsid w:val="00127909"/>
    <w:rsid w:val="00130156"/>
    <w:rsid w:val="001302CF"/>
    <w:rsid w:val="001308B6"/>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219"/>
    <w:rsid w:val="001553C4"/>
    <w:rsid w:val="001556E8"/>
    <w:rsid w:val="001557D4"/>
    <w:rsid w:val="001563D8"/>
    <w:rsid w:val="001564AE"/>
    <w:rsid w:val="001568C3"/>
    <w:rsid w:val="001569DE"/>
    <w:rsid w:val="001571CA"/>
    <w:rsid w:val="00157203"/>
    <w:rsid w:val="00157270"/>
    <w:rsid w:val="00160029"/>
    <w:rsid w:val="00160061"/>
    <w:rsid w:val="00160277"/>
    <w:rsid w:val="00160D36"/>
    <w:rsid w:val="00160EC3"/>
    <w:rsid w:val="001611F2"/>
    <w:rsid w:val="0016138D"/>
    <w:rsid w:val="00161B01"/>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444"/>
    <w:rsid w:val="00204642"/>
    <w:rsid w:val="00204C8D"/>
    <w:rsid w:val="0020526C"/>
    <w:rsid w:val="00205AE7"/>
    <w:rsid w:val="00205C8A"/>
    <w:rsid w:val="00205E50"/>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0C42"/>
    <w:rsid w:val="00261100"/>
    <w:rsid w:val="00261CA6"/>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E47"/>
    <w:rsid w:val="002E1FB3"/>
    <w:rsid w:val="002E20DD"/>
    <w:rsid w:val="002E254B"/>
    <w:rsid w:val="002E28BF"/>
    <w:rsid w:val="002E2A50"/>
    <w:rsid w:val="002E3FD6"/>
    <w:rsid w:val="002E4462"/>
    <w:rsid w:val="002E4478"/>
    <w:rsid w:val="002E62C5"/>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597"/>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4326"/>
    <w:rsid w:val="003F4AB1"/>
    <w:rsid w:val="003F4E45"/>
    <w:rsid w:val="003F4FF4"/>
    <w:rsid w:val="003F6933"/>
    <w:rsid w:val="003F7102"/>
    <w:rsid w:val="003F7888"/>
    <w:rsid w:val="003F7B53"/>
    <w:rsid w:val="00400065"/>
    <w:rsid w:val="004006B2"/>
    <w:rsid w:val="00400E41"/>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7D8A"/>
    <w:rsid w:val="004604BF"/>
    <w:rsid w:val="00460CFC"/>
    <w:rsid w:val="0046130D"/>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C85"/>
    <w:rsid w:val="004D3ED1"/>
    <w:rsid w:val="004D44EC"/>
    <w:rsid w:val="004D531B"/>
    <w:rsid w:val="004D55B2"/>
    <w:rsid w:val="004D5BAE"/>
    <w:rsid w:val="004D6233"/>
    <w:rsid w:val="004D6469"/>
    <w:rsid w:val="004D7E38"/>
    <w:rsid w:val="004D7F5D"/>
    <w:rsid w:val="004E0160"/>
    <w:rsid w:val="004E0F31"/>
    <w:rsid w:val="004E12C1"/>
    <w:rsid w:val="004E1623"/>
    <w:rsid w:val="004E1724"/>
    <w:rsid w:val="004E1BEB"/>
    <w:rsid w:val="004E228A"/>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BA3"/>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B0504"/>
    <w:rsid w:val="005B0731"/>
    <w:rsid w:val="005B0CA8"/>
    <w:rsid w:val="005B10C8"/>
    <w:rsid w:val="005B11F7"/>
    <w:rsid w:val="005B1701"/>
    <w:rsid w:val="005B17CD"/>
    <w:rsid w:val="005B1FA2"/>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E31"/>
    <w:rsid w:val="00620225"/>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749"/>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AAC"/>
    <w:rsid w:val="006662F6"/>
    <w:rsid w:val="0066674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36"/>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BAA"/>
    <w:rsid w:val="006C6CE8"/>
    <w:rsid w:val="006C6F35"/>
    <w:rsid w:val="006C73D8"/>
    <w:rsid w:val="006C764F"/>
    <w:rsid w:val="006C7D0F"/>
    <w:rsid w:val="006D0C73"/>
    <w:rsid w:val="006D178B"/>
    <w:rsid w:val="006D1E69"/>
    <w:rsid w:val="006D28CC"/>
    <w:rsid w:val="006D33C3"/>
    <w:rsid w:val="006D4203"/>
    <w:rsid w:val="006D42DD"/>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6C1"/>
    <w:rsid w:val="00752579"/>
    <w:rsid w:val="00752B24"/>
    <w:rsid w:val="007530EA"/>
    <w:rsid w:val="007537B2"/>
    <w:rsid w:val="00754D74"/>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12DA"/>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1ECC"/>
    <w:rsid w:val="008020BF"/>
    <w:rsid w:val="00802F28"/>
    <w:rsid w:val="008032EE"/>
    <w:rsid w:val="008037E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818"/>
    <w:rsid w:val="008619AC"/>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824"/>
    <w:rsid w:val="00890F49"/>
    <w:rsid w:val="00890FDC"/>
    <w:rsid w:val="008913F5"/>
    <w:rsid w:val="0089172F"/>
    <w:rsid w:val="00891FF0"/>
    <w:rsid w:val="008920E3"/>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35B"/>
    <w:rsid w:val="008B11F0"/>
    <w:rsid w:val="008B15D7"/>
    <w:rsid w:val="008B1735"/>
    <w:rsid w:val="008B1ACA"/>
    <w:rsid w:val="008B2180"/>
    <w:rsid w:val="008B299E"/>
    <w:rsid w:val="008B2C71"/>
    <w:rsid w:val="008B4215"/>
    <w:rsid w:val="008B55A5"/>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A81"/>
    <w:rsid w:val="008F4FAC"/>
    <w:rsid w:val="008F6702"/>
    <w:rsid w:val="00901326"/>
    <w:rsid w:val="00901376"/>
    <w:rsid w:val="00901E30"/>
    <w:rsid w:val="00901E86"/>
    <w:rsid w:val="009021DD"/>
    <w:rsid w:val="0090278C"/>
    <w:rsid w:val="00903D18"/>
    <w:rsid w:val="00904E56"/>
    <w:rsid w:val="00905576"/>
    <w:rsid w:val="00905C39"/>
    <w:rsid w:val="0090643F"/>
    <w:rsid w:val="00906B4E"/>
    <w:rsid w:val="009075CB"/>
    <w:rsid w:val="00907C04"/>
    <w:rsid w:val="00907FE9"/>
    <w:rsid w:val="0091008C"/>
    <w:rsid w:val="0091018C"/>
    <w:rsid w:val="009107F2"/>
    <w:rsid w:val="00910CF2"/>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AC6"/>
    <w:rsid w:val="00A35F73"/>
    <w:rsid w:val="00A35FCA"/>
    <w:rsid w:val="00A369E7"/>
    <w:rsid w:val="00A376E6"/>
    <w:rsid w:val="00A37BDC"/>
    <w:rsid w:val="00A40270"/>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90D2C"/>
    <w:rsid w:val="00A92286"/>
    <w:rsid w:val="00A92693"/>
    <w:rsid w:val="00A94387"/>
    <w:rsid w:val="00A94745"/>
    <w:rsid w:val="00A94ACC"/>
    <w:rsid w:val="00A95714"/>
    <w:rsid w:val="00A958A8"/>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56F"/>
    <w:rsid w:val="00B54D07"/>
    <w:rsid w:val="00B55219"/>
    <w:rsid w:val="00B5526C"/>
    <w:rsid w:val="00B55C4F"/>
    <w:rsid w:val="00B55E68"/>
    <w:rsid w:val="00B5631A"/>
    <w:rsid w:val="00B567DC"/>
    <w:rsid w:val="00B56EA4"/>
    <w:rsid w:val="00B571AF"/>
    <w:rsid w:val="00B57496"/>
    <w:rsid w:val="00B57900"/>
    <w:rsid w:val="00B614C2"/>
    <w:rsid w:val="00B616AB"/>
    <w:rsid w:val="00B617DF"/>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B2A"/>
    <w:rsid w:val="00B84F83"/>
    <w:rsid w:val="00B85342"/>
    <w:rsid w:val="00B85362"/>
    <w:rsid w:val="00B8561F"/>
    <w:rsid w:val="00B857B1"/>
    <w:rsid w:val="00B8628F"/>
    <w:rsid w:val="00B86885"/>
    <w:rsid w:val="00B86AE8"/>
    <w:rsid w:val="00B877CF"/>
    <w:rsid w:val="00B8787E"/>
    <w:rsid w:val="00B87A44"/>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1EF3"/>
    <w:rsid w:val="00BC35B3"/>
    <w:rsid w:val="00BC4210"/>
    <w:rsid w:val="00BC4E06"/>
    <w:rsid w:val="00BC4F05"/>
    <w:rsid w:val="00BC500D"/>
    <w:rsid w:val="00BC526A"/>
    <w:rsid w:val="00BC5C3A"/>
    <w:rsid w:val="00BC638A"/>
    <w:rsid w:val="00BC6EE0"/>
    <w:rsid w:val="00BD0473"/>
    <w:rsid w:val="00BD05BA"/>
    <w:rsid w:val="00BD0A18"/>
    <w:rsid w:val="00BD1252"/>
    <w:rsid w:val="00BD12B6"/>
    <w:rsid w:val="00BD1766"/>
    <w:rsid w:val="00BD1A32"/>
    <w:rsid w:val="00BD1B30"/>
    <w:rsid w:val="00BD1DDD"/>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456"/>
    <w:rsid w:val="00BE39FC"/>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B6E"/>
    <w:rsid w:val="00C46F0F"/>
    <w:rsid w:val="00C473A6"/>
    <w:rsid w:val="00C475D9"/>
    <w:rsid w:val="00C47786"/>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407B7"/>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6636"/>
    <w:rsid w:val="00D76C5C"/>
    <w:rsid w:val="00D76EA5"/>
    <w:rsid w:val="00D773D3"/>
    <w:rsid w:val="00D775A5"/>
    <w:rsid w:val="00D77D44"/>
    <w:rsid w:val="00D80079"/>
    <w:rsid w:val="00D801C0"/>
    <w:rsid w:val="00D81035"/>
    <w:rsid w:val="00D8199D"/>
    <w:rsid w:val="00D82136"/>
    <w:rsid w:val="00D839BD"/>
    <w:rsid w:val="00D84399"/>
    <w:rsid w:val="00D84A44"/>
    <w:rsid w:val="00D852C4"/>
    <w:rsid w:val="00D85721"/>
    <w:rsid w:val="00D85A66"/>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B0B"/>
    <w:rsid w:val="00DC2C39"/>
    <w:rsid w:val="00DC2CB6"/>
    <w:rsid w:val="00DC2FB3"/>
    <w:rsid w:val="00DC3063"/>
    <w:rsid w:val="00DC3603"/>
    <w:rsid w:val="00DC362A"/>
    <w:rsid w:val="00DC36EE"/>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4B6"/>
    <w:rsid w:val="00EB3DA7"/>
    <w:rsid w:val="00EB41EA"/>
    <w:rsid w:val="00EB453F"/>
    <w:rsid w:val="00EB473E"/>
    <w:rsid w:val="00EB4C85"/>
    <w:rsid w:val="00EB51AB"/>
    <w:rsid w:val="00EB52D1"/>
    <w:rsid w:val="00EB565E"/>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B40"/>
    <w:rsid w:val="00ED1278"/>
    <w:rsid w:val="00ED131C"/>
    <w:rsid w:val="00ED2158"/>
    <w:rsid w:val="00ED2293"/>
    <w:rsid w:val="00ED2615"/>
    <w:rsid w:val="00ED332B"/>
    <w:rsid w:val="00ED3841"/>
    <w:rsid w:val="00ED3AD2"/>
    <w:rsid w:val="00ED3FCA"/>
    <w:rsid w:val="00ED4576"/>
    <w:rsid w:val="00ED45A6"/>
    <w:rsid w:val="00ED4753"/>
    <w:rsid w:val="00ED4F08"/>
    <w:rsid w:val="00ED5484"/>
    <w:rsid w:val="00ED6719"/>
    <w:rsid w:val="00ED68BC"/>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5F90"/>
    <w:rsid w:val="00EE6433"/>
    <w:rsid w:val="00EE6A79"/>
    <w:rsid w:val="00EE717F"/>
    <w:rsid w:val="00EF001E"/>
    <w:rsid w:val="00EF0F82"/>
    <w:rsid w:val="00EF0F83"/>
    <w:rsid w:val="00EF12B4"/>
    <w:rsid w:val="00EF1673"/>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70FE"/>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200D54D4"/>
    <w:rsid w:val="29D5F873"/>
    <w:rsid w:val="5238EEA8"/>
    <w:rsid w:val="5D36DD31"/>
    <w:rsid w:val="707547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F3C819D"/>
  <w15:docId w15:val="{F0DB7041-AAE1-4E06-B193-A860B043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auctionmanager.enelxnorthamerica@enel.com" TargetMode="External"/><Relationship Id="rId21" Type="http://schemas.openxmlformats.org/officeDocument/2006/relationships/hyperlink" Target="mailto:auctionmanager.enelxnorthamerica@enel.com" TargetMode="External"/><Relationship Id="rId42" Type="http://schemas.openxmlformats.org/officeDocument/2006/relationships/hyperlink" Target="mailto:frank.ciampa@nyserda.ny.gov" TargetMode="External"/><Relationship Id="rId47" Type="http://schemas.openxmlformats.org/officeDocument/2006/relationships/hyperlink" Target="https://www.rggi.org/auctions/auction-materials" TargetMode="External"/><Relationship Id="rId63" Type="http://schemas.openxmlformats.org/officeDocument/2006/relationships/header" Target="header15.xml"/><Relationship Id="rId68" Type="http://schemas.openxmlformats.org/officeDocument/2006/relationships/header" Target="header19.xml"/><Relationship Id="rId16" Type="http://schemas.openxmlformats.org/officeDocument/2006/relationships/header" Target="header3.xml"/><Relationship Id="rId11" Type="http://schemas.openxmlformats.org/officeDocument/2006/relationships/image" Target="media/image1.jpg"/><Relationship Id="rId32" Type="http://schemas.openxmlformats.org/officeDocument/2006/relationships/hyperlink" Target="https://rggi.exchange.apps.enelx.com" TargetMode="External"/><Relationship Id="rId37" Type="http://schemas.openxmlformats.org/officeDocument/2006/relationships/hyperlink" Target="mailto:erle.townsend@maine.gov" TargetMode="External"/><Relationship Id="rId53" Type="http://schemas.openxmlformats.org/officeDocument/2006/relationships/header" Target="header8.xml"/><Relationship Id="rId58" Type="http://schemas.openxmlformats.org/officeDocument/2006/relationships/footer" Target="footer4.xml"/><Relationship Id="rId74" Type="http://schemas.openxmlformats.org/officeDocument/2006/relationships/footer" Target="footer8.xm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eader" Target="header14.xml"/><Relationship Id="rId19" Type="http://schemas.openxmlformats.org/officeDocument/2006/relationships/hyperlink" Target="mailto:auctionmanager.enelxnorthamerica@enel.com" TargetMode="External"/><Relationship Id="rId14" Type="http://schemas.openxmlformats.org/officeDocument/2006/relationships/header" Target="header2.xml"/><Relationship Id="rId22" Type="http://schemas.openxmlformats.org/officeDocument/2006/relationships/hyperlink" Target="https://rggi.exchange.apps.enelx.com" TargetMode="External"/><Relationship Id="rId27" Type="http://schemas.openxmlformats.org/officeDocument/2006/relationships/hyperlink" Target="https://www.rggi.org/auctions/auction-materials" TargetMode="External"/><Relationship Id="rId30" Type="http://schemas.openxmlformats.org/officeDocument/2006/relationships/hyperlink" Target="mailto:auctionmanager@enernoc.com" TargetMode="External"/><Relationship Id="rId35" Type="http://schemas.openxmlformats.org/officeDocument/2006/relationships/hyperlink" Target="https://rggi.exchange.apps.enelx.com/" TargetMode="External"/><Relationship Id="rId43" Type="http://schemas.openxmlformats.org/officeDocument/2006/relationships/hyperlink" Target="mailto:dena.gonsalves@dem.ri.gov" TargetMode="External"/><Relationship Id="rId48" Type="http://schemas.openxmlformats.org/officeDocument/2006/relationships/header" Target="header4.xml"/><Relationship Id="rId56" Type="http://schemas.openxmlformats.org/officeDocument/2006/relationships/header" Target="header10.xml"/><Relationship Id="rId64" Type="http://schemas.openxmlformats.org/officeDocument/2006/relationships/header" Target="header16.xml"/><Relationship Id="rId69" Type="http://schemas.openxmlformats.org/officeDocument/2006/relationships/header" Target="header20.xml"/><Relationship Id="rId77" Type="http://schemas.openxmlformats.org/officeDocument/2006/relationships/header" Target="header26.xml"/><Relationship Id="rId8" Type="http://schemas.openxmlformats.org/officeDocument/2006/relationships/webSettings" Target="webSettings.xml"/><Relationship Id="rId51" Type="http://schemas.openxmlformats.org/officeDocument/2006/relationships/header" Target="header6.xml"/><Relationship Id="rId72" Type="http://schemas.openxmlformats.org/officeDocument/2006/relationships/header" Target="header22.xml"/><Relationship Id="rId80" Type="http://schemas.microsoft.com/office/2011/relationships/people" Target="people.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rggi.org/" TargetMode="External"/><Relationship Id="rId25" Type="http://schemas.openxmlformats.org/officeDocument/2006/relationships/hyperlink" Target="mailto:auctionmanager.enelxnorthamerica@enel.com" TargetMode="External"/><Relationship Id="rId33" Type="http://schemas.openxmlformats.org/officeDocument/2006/relationships/hyperlink" Target="https://www.rggi.org/" TargetMode="External"/><Relationship Id="rId38" Type="http://schemas.openxmlformats.org/officeDocument/2006/relationships/hyperlink" Target="mailto:luke.wisniewski@maryland.gov" TargetMode="External"/><Relationship Id="rId46" Type="http://schemas.openxmlformats.org/officeDocument/2006/relationships/hyperlink" Target="https://rggi.exchange.apps.enelx.com" TargetMode="External"/><Relationship Id="rId59" Type="http://schemas.openxmlformats.org/officeDocument/2006/relationships/header" Target="header12.xml"/><Relationship Id="rId67" Type="http://schemas.openxmlformats.org/officeDocument/2006/relationships/header" Target="header18.xml"/><Relationship Id="rId20" Type="http://schemas.openxmlformats.org/officeDocument/2006/relationships/hyperlink" Target="https://www.rggi.org/" TargetMode="External"/><Relationship Id="rId41" Type="http://schemas.openxmlformats.org/officeDocument/2006/relationships/hyperlink" Target="mailto:robert.kettig@dep.nj.gov" TargetMode="External"/><Relationship Id="rId54" Type="http://schemas.openxmlformats.org/officeDocument/2006/relationships/footer" Target="footer3.xml"/><Relationship Id="rId62" Type="http://schemas.openxmlformats.org/officeDocument/2006/relationships/footer" Target="footer5.xml"/><Relationship Id="rId70" Type="http://schemas.openxmlformats.org/officeDocument/2006/relationships/footer" Target="footer7.xml"/><Relationship Id="rId75"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rggi-coats.org/" TargetMode="External"/><Relationship Id="rId28" Type="http://schemas.openxmlformats.org/officeDocument/2006/relationships/hyperlink" Target="mailto:auctionmanager@enernoc.com" TargetMode="External"/><Relationship Id="rId36" Type="http://schemas.openxmlformats.org/officeDocument/2006/relationships/hyperlink" Target="mailto:ferdinand.pascua@ct.gov" TargetMode="External"/><Relationship Id="rId49" Type="http://schemas.openxmlformats.org/officeDocument/2006/relationships/header" Target="header5.xml"/><Relationship Id="rId57" Type="http://schemas.openxmlformats.org/officeDocument/2006/relationships/header" Target="header11.xml"/><Relationship Id="rId10" Type="http://schemas.openxmlformats.org/officeDocument/2006/relationships/endnotes" Target="endnotes.xml"/><Relationship Id="rId31" Type="http://schemas.openxmlformats.org/officeDocument/2006/relationships/hyperlink" Target="https://www.rggi.org" TargetMode="External"/><Relationship Id="rId44" Type="http://schemas.openxmlformats.org/officeDocument/2006/relationships/hyperlink" Target="mailto:Mary-Jo.Krolewski@vermont.gov" TargetMode="External"/><Relationship Id="rId52" Type="http://schemas.openxmlformats.org/officeDocument/2006/relationships/header" Target="header7.xml"/><Relationship Id="rId60" Type="http://schemas.openxmlformats.org/officeDocument/2006/relationships/header" Target="header13.xml"/><Relationship Id="rId65" Type="http://schemas.openxmlformats.org/officeDocument/2006/relationships/header" Target="header17.xml"/><Relationship Id="rId73" Type="http://schemas.openxmlformats.org/officeDocument/2006/relationships/header" Target="header23.xml"/><Relationship Id="rId78" Type="http://schemas.openxmlformats.org/officeDocument/2006/relationships/header" Target="header27.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yperlink" Target="https://www.rggi.org/rggi-inc/contact" TargetMode="External"/><Relationship Id="rId39" Type="http://schemas.openxmlformats.org/officeDocument/2006/relationships/hyperlink" Target="mailto:rachel.evans@mass.gov" TargetMode="External"/><Relationship Id="rId34" Type="http://schemas.openxmlformats.org/officeDocument/2006/relationships/hyperlink" Target="https://www.rggi.org/" TargetMode="External"/><Relationship Id="rId50" Type="http://schemas.openxmlformats.org/officeDocument/2006/relationships/footer" Target="footer2.xml"/><Relationship Id="rId55" Type="http://schemas.openxmlformats.org/officeDocument/2006/relationships/header" Target="header9.xml"/><Relationship Id="rId76" Type="http://schemas.openxmlformats.org/officeDocument/2006/relationships/header" Target="header25.xml"/><Relationship Id="rId7" Type="http://schemas.openxmlformats.org/officeDocument/2006/relationships/settings" Target="settings.xml"/><Relationship Id="rId71" Type="http://schemas.openxmlformats.org/officeDocument/2006/relationships/header" Target="header21.xml"/><Relationship Id="rId2" Type="http://schemas.openxmlformats.org/officeDocument/2006/relationships/customXml" Target="../customXml/item2.xml"/><Relationship Id="rId29" Type="http://schemas.openxmlformats.org/officeDocument/2006/relationships/hyperlink" Target="https://www.rggi.org/auctions/auction-materials" TargetMode="External"/><Relationship Id="rId24" Type="http://schemas.openxmlformats.org/officeDocument/2006/relationships/hyperlink" Target="https://rggi-coats.org/eats/rggi/" TargetMode="External"/><Relationship Id="rId40" Type="http://schemas.openxmlformats.org/officeDocument/2006/relationships/hyperlink" Target="mailto:joseph.fontaine@des.nh.gov" TargetMode="External"/><Relationship Id="rId45" Type="http://schemas.openxmlformats.org/officeDocument/2006/relationships/hyperlink" Target="mailto:thomas.ballou@deq.virginia.gov" TargetMode="External"/><Relationship Id="rId66"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s://docs.microsoft.com/en-us/dotnet/api/system.random?view=netframework-4.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00B915-C93E-426D-A7D9-E8935794DD27}">
  <ds:schemaRefs>
    <ds:schemaRef ds:uri="http://schemas.openxmlformats.org/officeDocument/2006/bibliography"/>
  </ds:schemaRefs>
</ds:datastoreItem>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0D28B1-8A6C-4182-8E1F-9BAECA3C9ADF}"/>
</file>

<file path=customXml/itemProps4.xml><?xml version="1.0" encoding="utf-8"?>
<ds:datastoreItem xmlns:ds="http://schemas.openxmlformats.org/officeDocument/2006/customXml" ds:itemID="{3E9339A7-05AA-4133-BAD3-5E07E4413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42</Pages>
  <Words>14171</Words>
  <Characters>80775</Characters>
  <Application>Microsoft Office Word</Application>
  <DocSecurity>0</DocSecurity>
  <Lines>673</Lines>
  <Paragraphs>189</Paragraphs>
  <ScaleCrop>false</ScaleCrop>
  <Company/>
  <LinksUpToDate>false</LinksUpToDate>
  <CharactersWithSpaces>94757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Leila Fanaeian</cp:lastModifiedBy>
  <cp:revision>8</cp:revision>
  <cp:lastPrinted>2020-01-10T19:03:00Z</cp:lastPrinted>
  <dcterms:created xsi:type="dcterms:W3CDTF">2021-07-01T19:38:00Z</dcterms:created>
  <dcterms:modified xsi:type="dcterms:W3CDTF">2021-07-12T19:52:00Z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